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9CD" w:rsidRDefault="004459CD" w:rsidP="004459CD"/>
    <w:p w:rsidR="005E24C0" w:rsidRPr="001823F7" w:rsidRDefault="005E24C0" w:rsidP="004459CD"/>
    <w:tbl>
      <w:tblPr>
        <w:tblW w:w="9943" w:type="dxa"/>
        <w:tblLook w:val="01E0" w:firstRow="1" w:lastRow="1" w:firstColumn="1" w:lastColumn="1" w:noHBand="0" w:noVBand="0"/>
      </w:tblPr>
      <w:tblGrid>
        <w:gridCol w:w="1443"/>
        <w:gridCol w:w="8500"/>
      </w:tblGrid>
      <w:tr w:rsidR="004459CD" w:rsidRPr="001823F7" w:rsidTr="006E107C">
        <w:tc>
          <w:tcPr>
            <w:tcW w:w="1443" w:type="dxa"/>
          </w:tcPr>
          <w:p w:rsidR="004459CD" w:rsidRPr="001823F7" w:rsidRDefault="004459CD" w:rsidP="009470E7">
            <w:pPr>
              <w:rPr>
                <w:rFonts w:eastAsia="Times New Roman"/>
                <w:szCs w:val="24"/>
              </w:rPr>
            </w:pPr>
            <w:r w:rsidRPr="001823F7">
              <w:rPr>
                <w:rFonts w:eastAsia="Times New Roman"/>
                <w:szCs w:val="24"/>
              </w:rPr>
              <w:t>Številka:</w:t>
            </w:r>
          </w:p>
        </w:tc>
        <w:tc>
          <w:tcPr>
            <w:tcW w:w="8500" w:type="dxa"/>
          </w:tcPr>
          <w:p w:rsidR="004459CD" w:rsidRPr="001823F7" w:rsidRDefault="00821839" w:rsidP="009470E7">
            <w:pPr>
              <w:rPr>
                <w:rFonts w:eastAsia="Times New Roman"/>
                <w:szCs w:val="24"/>
              </w:rPr>
            </w:pPr>
            <w:r>
              <w:rPr>
                <w:rFonts w:eastAsia="Times New Roman"/>
                <w:szCs w:val="24"/>
              </w:rPr>
              <w:t>JN-003</w:t>
            </w:r>
            <w:r w:rsidR="00D3198D">
              <w:rPr>
                <w:rFonts w:eastAsia="Times New Roman"/>
                <w:szCs w:val="24"/>
              </w:rPr>
              <w:t>/201</w:t>
            </w:r>
            <w:r w:rsidR="004E014D">
              <w:rPr>
                <w:rFonts w:eastAsia="Times New Roman"/>
                <w:szCs w:val="24"/>
              </w:rPr>
              <w:t>5</w:t>
            </w:r>
          </w:p>
        </w:tc>
      </w:tr>
      <w:tr w:rsidR="004459CD" w:rsidRPr="001823F7" w:rsidTr="006E107C">
        <w:tc>
          <w:tcPr>
            <w:tcW w:w="1443" w:type="dxa"/>
          </w:tcPr>
          <w:p w:rsidR="004459CD" w:rsidRPr="001823F7" w:rsidRDefault="004459CD" w:rsidP="009470E7">
            <w:pPr>
              <w:rPr>
                <w:rFonts w:eastAsia="Times New Roman"/>
                <w:szCs w:val="24"/>
              </w:rPr>
            </w:pPr>
            <w:r w:rsidRPr="001823F7">
              <w:rPr>
                <w:rFonts w:eastAsia="Times New Roman"/>
                <w:szCs w:val="24"/>
              </w:rPr>
              <w:t>Datum:</w:t>
            </w:r>
          </w:p>
        </w:tc>
        <w:tc>
          <w:tcPr>
            <w:tcW w:w="8500" w:type="dxa"/>
          </w:tcPr>
          <w:p w:rsidR="004459CD" w:rsidRPr="001823F7" w:rsidRDefault="00C44DAD" w:rsidP="00787BB2">
            <w:pPr>
              <w:rPr>
                <w:rFonts w:eastAsia="Times New Roman"/>
                <w:szCs w:val="24"/>
              </w:rPr>
            </w:pPr>
            <w:ins w:id="0" w:author="Franci Voglar" w:date="2015-07-24T07:58:00Z">
              <w:r>
                <w:rPr>
                  <w:rFonts w:eastAsia="Times New Roman"/>
                  <w:szCs w:val="24"/>
                </w:rPr>
                <w:t>23</w:t>
              </w:r>
            </w:ins>
            <w:del w:id="1" w:author="Franci Voglar" w:date="2015-07-24T07:58:00Z">
              <w:r w:rsidR="00821839" w:rsidDel="00C44DAD">
                <w:rPr>
                  <w:rFonts w:eastAsia="Times New Roman"/>
                  <w:szCs w:val="24"/>
                </w:rPr>
                <w:delText>16</w:delText>
              </w:r>
            </w:del>
            <w:r w:rsidR="00F3514D">
              <w:rPr>
                <w:rFonts w:eastAsia="Times New Roman"/>
                <w:szCs w:val="24"/>
              </w:rPr>
              <w:t xml:space="preserve">. </w:t>
            </w:r>
            <w:r w:rsidR="00821839">
              <w:rPr>
                <w:rFonts w:eastAsia="Times New Roman"/>
                <w:szCs w:val="24"/>
              </w:rPr>
              <w:t>7</w:t>
            </w:r>
            <w:r w:rsidR="004E014D">
              <w:rPr>
                <w:rFonts w:eastAsia="Times New Roman"/>
                <w:szCs w:val="24"/>
              </w:rPr>
              <w:t>. 2015</w:t>
            </w:r>
          </w:p>
        </w:tc>
      </w:tr>
    </w:tbl>
    <w:p w:rsidR="004459CD" w:rsidRPr="001823F7" w:rsidRDefault="004459CD" w:rsidP="004459CD">
      <w:pPr>
        <w:rPr>
          <w:b/>
          <w:szCs w:val="24"/>
        </w:rPr>
      </w:pPr>
    </w:p>
    <w:p w:rsidR="004459CD" w:rsidRPr="001823F7" w:rsidRDefault="004459CD" w:rsidP="004459CD">
      <w:pPr>
        <w:rPr>
          <w:b/>
          <w:szCs w:val="24"/>
        </w:rPr>
      </w:pPr>
    </w:p>
    <w:p w:rsidR="004459CD" w:rsidRPr="001823F7" w:rsidRDefault="004459CD" w:rsidP="004459CD">
      <w:pPr>
        <w:pStyle w:val="Naslov"/>
        <w:jc w:val="left"/>
        <w:rPr>
          <w:sz w:val="24"/>
        </w:rPr>
      </w:pPr>
    </w:p>
    <w:p w:rsidR="004459CD" w:rsidRPr="001823F7" w:rsidRDefault="004459CD" w:rsidP="004459CD">
      <w:pPr>
        <w:pStyle w:val="Naslov"/>
        <w:jc w:val="left"/>
        <w:rPr>
          <w:sz w:val="24"/>
        </w:rPr>
      </w:pPr>
    </w:p>
    <w:p w:rsidR="004459CD" w:rsidRPr="001823F7" w:rsidRDefault="004459CD" w:rsidP="004459CD">
      <w:pPr>
        <w:pStyle w:val="Naslov"/>
        <w:jc w:val="left"/>
        <w:rPr>
          <w:sz w:val="24"/>
        </w:rPr>
      </w:pPr>
    </w:p>
    <w:p w:rsidR="004459CD" w:rsidRPr="001823F7" w:rsidRDefault="004459CD" w:rsidP="004459CD">
      <w:pPr>
        <w:pStyle w:val="Naslov"/>
        <w:jc w:val="left"/>
        <w:rPr>
          <w:sz w:val="24"/>
        </w:rPr>
      </w:pPr>
    </w:p>
    <w:p w:rsidR="004459CD" w:rsidRPr="001823F7" w:rsidRDefault="004459CD" w:rsidP="004459CD">
      <w:pPr>
        <w:pStyle w:val="Naslov"/>
        <w:jc w:val="left"/>
        <w:rPr>
          <w:sz w:val="24"/>
        </w:rPr>
      </w:pPr>
    </w:p>
    <w:p w:rsidR="004459CD" w:rsidRPr="001823F7" w:rsidRDefault="004459CD" w:rsidP="004459CD">
      <w:pPr>
        <w:pStyle w:val="Naslov"/>
        <w:pBdr>
          <w:top w:val="single" w:sz="4" w:space="1" w:color="auto" w:shadow="1"/>
          <w:left w:val="single" w:sz="4" w:space="2" w:color="auto" w:shadow="1"/>
          <w:bottom w:val="single" w:sz="4" w:space="1" w:color="auto" w:shadow="1"/>
          <w:right w:val="single" w:sz="4" w:space="4" w:color="auto" w:shadow="1"/>
        </w:pBdr>
        <w:shd w:val="clear" w:color="auto" w:fill="F3F3F3"/>
        <w:rPr>
          <w:szCs w:val="28"/>
        </w:rPr>
      </w:pPr>
    </w:p>
    <w:p w:rsidR="004459CD" w:rsidRPr="001823F7" w:rsidRDefault="004459CD" w:rsidP="004459CD">
      <w:pPr>
        <w:pStyle w:val="Naslov"/>
        <w:pBdr>
          <w:top w:val="single" w:sz="4" w:space="1" w:color="auto" w:shadow="1"/>
          <w:left w:val="single" w:sz="4" w:space="2" w:color="auto" w:shadow="1"/>
          <w:bottom w:val="single" w:sz="4" w:space="1" w:color="auto" w:shadow="1"/>
          <w:right w:val="single" w:sz="4" w:space="4" w:color="auto" w:shadow="1"/>
        </w:pBdr>
        <w:shd w:val="clear" w:color="auto" w:fill="F3F3F3"/>
        <w:rPr>
          <w:szCs w:val="28"/>
        </w:rPr>
      </w:pPr>
      <w:r w:rsidRPr="001823F7">
        <w:rPr>
          <w:szCs w:val="28"/>
        </w:rPr>
        <w:t>RAZPISNA DOKUMENTACIJA</w:t>
      </w:r>
    </w:p>
    <w:p w:rsidR="004459CD" w:rsidRPr="001823F7" w:rsidRDefault="004459CD" w:rsidP="004459CD">
      <w:pPr>
        <w:pStyle w:val="Naslov"/>
        <w:pBdr>
          <w:top w:val="single" w:sz="4" w:space="1" w:color="auto" w:shadow="1"/>
          <w:left w:val="single" w:sz="4" w:space="2" w:color="auto" w:shadow="1"/>
          <w:bottom w:val="single" w:sz="4" w:space="1" w:color="auto" w:shadow="1"/>
          <w:right w:val="single" w:sz="4" w:space="4" w:color="auto" w:shadow="1"/>
        </w:pBdr>
        <w:shd w:val="clear" w:color="auto" w:fill="F3F3F3"/>
        <w:rPr>
          <w:szCs w:val="28"/>
        </w:rPr>
      </w:pPr>
    </w:p>
    <w:p w:rsidR="004459CD" w:rsidRPr="001823F7" w:rsidRDefault="004459CD" w:rsidP="004459CD">
      <w:pPr>
        <w:pStyle w:val="Naslov"/>
        <w:jc w:val="left"/>
        <w:rPr>
          <w:sz w:val="24"/>
        </w:rPr>
      </w:pPr>
    </w:p>
    <w:p w:rsidR="004459CD" w:rsidRPr="001823F7" w:rsidRDefault="004459CD" w:rsidP="004459CD">
      <w:pPr>
        <w:pStyle w:val="Naslov"/>
        <w:jc w:val="left"/>
        <w:rPr>
          <w:sz w:val="24"/>
        </w:rPr>
      </w:pPr>
    </w:p>
    <w:p w:rsidR="004459CD" w:rsidRPr="001823F7" w:rsidRDefault="004459CD" w:rsidP="004459CD">
      <w:pPr>
        <w:pStyle w:val="Naslov"/>
        <w:jc w:val="left"/>
        <w:rPr>
          <w:sz w:val="24"/>
        </w:rPr>
      </w:pPr>
    </w:p>
    <w:p w:rsidR="004459CD" w:rsidRPr="001823F7" w:rsidRDefault="004459CD" w:rsidP="004459CD">
      <w:pPr>
        <w:pStyle w:val="Naslov"/>
        <w:rPr>
          <w:b w:val="0"/>
          <w:sz w:val="24"/>
        </w:rPr>
      </w:pPr>
      <w:r w:rsidRPr="001823F7">
        <w:rPr>
          <w:b w:val="0"/>
          <w:sz w:val="24"/>
        </w:rPr>
        <w:t>za javno naročilo:</w:t>
      </w:r>
    </w:p>
    <w:p w:rsidR="004459CD" w:rsidRPr="001823F7" w:rsidRDefault="004459CD" w:rsidP="004459CD">
      <w:pPr>
        <w:pStyle w:val="Naslov"/>
        <w:rPr>
          <w:sz w:val="24"/>
        </w:rPr>
      </w:pPr>
    </w:p>
    <w:p w:rsidR="004459CD" w:rsidRPr="001823F7" w:rsidRDefault="004459CD" w:rsidP="004459CD">
      <w:pPr>
        <w:pStyle w:val="Naslov"/>
        <w:rPr>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CellMar>
          <w:top w:w="113" w:type="dxa"/>
          <w:bottom w:w="113" w:type="dxa"/>
        </w:tblCellMar>
        <w:tblLook w:val="01E0" w:firstRow="1" w:lastRow="1" w:firstColumn="1" w:lastColumn="1" w:noHBand="0" w:noVBand="0"/>
      </w:tblPr>
      <w:tblGrid>
        <w:gridCol w:w="9570"/>
      </w:tblGrid>
      <w:tr w:rsidR="004459CD" w:rsidRPr="001823F7" w:rsidTr="004459CD">
        <w:tc>
          <w:tcPr>
            <w:tcW w:w="5000" w:type="pct"/>
            <w:shd w:val="clear" w:color="auto" w:fill="FFFFFF" w:themeFill="background1"/>
            <w:vAlign w:val="center"/>
          </w:tcPr>
          <w:p w:rsidR="004459CD" w:rsidRPr="001823F7" w:rsidRDefault="00F34D23" w:rsidP="00821839">
            <w:pPr>
              <w:pStyle w:val="Telobesedila"/>
              <w:jc w:val="center"/>
              <w:rPr>
                <w:b/>
              </w:rPr>
            </w:pPr>
            <w:r w:rsidRPr="007F40E8">
              <w:rPr>
                <w:b/>
              </w:rPr>
              <w:t xml:space="preserve">Dobava </w:t>
            </w:r>
            <w:r w:rsidR="00821839" w:rsidRPr="007F40E8">
              <w:rPr>
                <w:b/>
              </w:rPr>
              <w:t>energetsko učinkovitih svetilk</w:t>
            </w:r>
          </w:p>
        </w:tc>
      </w:tr>
    </w:tbl>
    <w:p w:rsidR="004459CD" w:rsidRPr="001823F7" w:rsidRDefault="004459CD" w:rsidP="004459CD">
      <w:pPr>
        <w:pStyle w:val="Naslov"/>
        <w:rPr>
          <w:sz w:val="24"/>
        </w:rPr>
      </w:pPr>
    </w:p>
    <w:p w:rsidR="004459CD" w:rsidRPr="001823F7" w:rsidRDefault="004459CD" w:rsidP="004459CD">
      <w:pPr>
        <w:pStyle w:val="Naslov"/>
        <w:rPr>
          <w:sz w:val="24"/>
        </w:rPr>
      </w:pPr>
    </w:p>
    <w:p w:rsidR="004459CD" w:rsidRPr="001823F7" w:rsidRDefault="004459CD" w:rsidP="004459CD">
      <w:pPr>
        <w:pStyle w:val="Naslov"/>
        <w:rPr>
          <w:sz w:val="24"/>
        </w:rPr>
      </w:pPr>
    </w:p>
    <w:p w:rsidR="004459CD" w:rsidRPr="001823F7" w:rsidRDefault="004459CD" w:rsidP="004459CD">
      <w:pPr>
        <w:pStyle w:val="Naslov"/>
        <w:rPr>
          <w:sz w:val="24"/>
        </w:rPr>
      </w:pPr>
    </w:p>
    <w:p w:rsidR="004459CD" w:rsidRPr="001823F7" w:rsidRDefault="004459CD" w:rsidP="004459CD">
      <w:pPr>
        <w:pStyle w:val="Naslov"/>
        <w:rPr>
          <w:sz w:val="24"/>
        </w:rPr>
      </w:pPr>
    </w:p>
    <w:p w:rsidR="004459CD" w:rsidRPr="001823F7" w:rsidRDefault="004459CD" w:rsidP="004459CD">
      <w:pPr>
        <w:pStyle w:val="Naslov"/>
        <w:rPr>
          <w:sz w:val="24"/>
        </w:rPr>
      </w:pPr>
    </w:p>
    <w:p w:rsidR="004459CD" w:rsidRPr="001823F7" w:rsidRDefault="004459CD" w:rsidP="004459CD">
      <w:pPr>
        <w:pStyle w:val="Naslov"/>
        <w:rPr>
          <w:sz w:val="24"/>
        </w:rPr>
      </w:pPr>
    </w:p>
    <w:p w:rsidR="004459CD" w:rsidRPr="001823F7" w:rsidRDefault="004459CD" w:rsidP="004459CD">
      <w:pPr>
        <w:pStyle w:val="Naslov"/>
        <w:rPr>
          <w:sz w:val="24"/>
        </w:rPr>
      </w:pPr>
    </w:p>
    <w:p w:rsidR="004459CD" w:rsidRPr="001823F7" w:rsidRDefault="004459CD" w:rsidP="004459CD">
      <w:pPr>
        <w:pStyle w:val="Naslov"/>
        <w:rPr>
          <w:sz w:val="24"/>
        </w:rPr>
      </w:pPr>
    </w:p>
    <w:p w:rsidR="004459CD" w:rsidRPr="001823F7" w:rsidRDefault="004459CD" w:rsidP="004459CD">
      <w:pPr>
        <w:pStyle w:val="Naslov"/>
        <w:rPr>
          <w:sz w:val="24"/>
        </w:rPr>
      </w:pPr>
    </w:p>
    <w:p w:rsidR="004459CD" w:rsidRPr="001823F7" w:rsidRDefault="004459CD" w:rsidP="004459CD">
      <w:pPr>
        <w:pStyle w:val="Naslov"/>
        <w:rPr>
          <w:sz w:val="24"/>
        </w:rPr>
      </w:pPr>
    </w:p>
    <w:p w:rsidR="004459CD" w:rsidRPr="001823F7" w:rsidRDefault="004459CD" w:rsidP="004459CD">
      <w:pPr>
        <w:pStyle w:val="Naslov"/>
        <w:jc w:val="left"/>
        <w:rPr>
          <w:b w:val="0"/>
          <w:sz w:val="24"/>
        </w:rPr>
      </w:pPr>
    </w:p>
    <w:p w:rsidR="004459CD" w:rsidRPr="001823F7" w:rsidRDefault="004459CD" w:rsidP="004459CD">
      <w:pPr>
        <w:pStyle w:val="Naslov"/>
        <w:jc w:val="left"/>
        <w:rPr>
          <w:b w:val="0"/>
          <w:sz w:val="24"/>
        </w:rPr>
      </w:pPr>
    </w:p>
    <w:p w:rsidR="004459CD" w:rsidRPr="001823F7" w:rsidRDefault="004459CD" w:rsidP="004459CD">
      <w:pPr>
        <w:pStyle w:val="Naslov"/>
        <w:jc w:val="left"/>
        <w:rPr>
          <w:b w:val="0"/>
          <w:sz w:val="24"/>
        </w:rPr>
      </w:pPr>
    </w:p>
    <w:p w:rsidR="004459CD" w:rsidRPr="001823F7" w:rsidRDefault="004459CD" w:rsidP="004459CD">
      <w:pPr>
        <w:pStyle w:val="Naslov"/>
        <w:jc w:val="left"/>
        <w:rPr>
          <w:b w:val="0"/>
          <w:sz w:val="24"/>
        </w:rPr>
      </w:pPr>
    </w:p>
    <w:p w:rsidR="004459CD" w:rsidRPr="001823F7" w:rsidRDefault="004459CD" w:rsidP="004459CD">
      <w:pPr>
        <w:pStyle w:val="Naslov"/>
        <w:jc w:val="left"/>
        <w:rPr>
          <w:b w:val="0"/>
          <w:sz w:val="24"/>
        </w:rPr>
        <w:sectPr w:rsidR="004459CD" w:rsidRPr="001823F7" w:rsidSect="000B1FD5">
          <w:headerReference w:type="default" r:id="rId9"/>
          <w:footerReference w:type="even" r:id="rId10"/>
          <w:footerReference w:type="default" r:id="rId11"/>
          <w:headerReference w:type="first" r:id="rId12"/>
          <w:footerReference w:type="first" r:id="rId13"/>
          <w:pgSz w:w="11906" w:h="16838"/>
          <w:pgMar w:top="1418" w:right="1134" w:bottom="1134" w:left="1418" w:header="397" w:footer="113" w:gutter="0"/>
          <w:cols w:space="708"/>
          <w:titlePg/>
          <w:docGrid w:linePitch="360"/>
        </w:sectPr>
      </w:pPr>
    </w:p>
    <w:tbl>
      <w:tblPr>
        <w:tblW w:w="0" w:type="auto"/>
        <w:tblLook w:val="01E0" w:firstRow="1" w:lastRow="1" w:firstColumn="1" w:lastColumn="1" w:noHBand="0" w:noVBand="0"/>
      </w:tblPr>
      <w:tblGrid>
        <w:gridCol w:w="1070"/>
        <w:gridCol w:w="8424"/>
        <w:gridCol w:w="76"/>
      </w:tblGrid>
      <w:tr w:rsidR="004459CD" w:rsidRPr="001823F7" w:rsidTr="009470E7">
        <w:tc>
          <w:tcPr>
            <w:tcW w:w="1070" w:type="dxa"/>
          </w:tcPr>
          <w:p w:rsidR="004459CD" w:rsidRPr="001823F7" w:rsidRDefault="004459CD" w:rsidP="009470E7">
            <w:pPr>
              <w:rPr>
                <w:rFonts w:eastAsia="Times New Roman"/>
                <w:szCs w:val="24"/>
              </w:rPr>
            </w:pPr>
            <w:r w:rsidRPr="001823F7">
              <w:rPr>
                <w:rFonts w:eastAsia="Times New Roman"/>
                <w:szCs w:val="24"/>
              </w:rPr>
              <w:t>Številka:</w:t>
            </w:r>
          </w:p>
        </w:tc>
        <w:tc>
          <w:tcPr>
            <w:tcW w:w="8500" w:type="dxa"/>
            <w:gridSpan w:val="2"/>
          </w:tcPr>
          <w:p w:rsidR="004459CD" w:rsidRPr="001823F7" w:rsidRDefault="00821839" w:rsidP="00E44488">
            <w:pPr>
              <w:rPr>
                <w:rFonts w:eastAsia="Times New Roman"/>
                <w:szCs w:val="24"/>
              </w:rPr>
            </w:pPr>
            <w:r>
              <w:rPr>
                <w:rFonts w:eastAsia="Times New Roman"/>
                <w:szCs w:val="24"/>
              </w:rPr>
              <w:t>JN-003</w:t>
            </w:r>
            <w:r w:rsidR="004E014D">
              <w:rPr>
                <w:rFonts w:eastAsia="Times New Roman"/>
                <w:szCs w:val="24"/>
              </w:rPr>
              <w:t>/2015</w:t>
            </w:r>
          </w:p>
        </w:tc>
      </w:tr>
      <w:tr w:rsidR="004459CD" w:rsidRPr="001823F7" w:rsidTr="009470E7">
        <w:tc>
          <w:tcPr>
            <w:tcW w:w="1070" w:type="dxa"/>
          </w:tcPr>
          <w:p w:rsidR="004459CD" w:rsidRPr="001823F7" w:rsidRDefault="004459CD" w:rsidP="009470E7">
            <w:pPr>
              <w:rPr>
                <w:rFonts w:eastAsia="Times New Roman"/>
                <w:szCs w:val="24"/>
              </w:rPr>
            </w:pPr>
            <w:r w:rsidRPr="001823F7">
              <w:rPr>
                <w:rFonts w:eastAsia="Times New Roman"/>
                <w:szCs w:val="24"/>
              </w:rPr>
              <w:t>Datum:</w:t>
            </w:r>
          </w:p>
        </w:tc>
        <w:tc>
          <w:tcPr>
            <w:tcW w:w="8500" w:type="dxa"/>
            <w:gridSpan w:val="2"/>
          </w:tcPr>
          <w:p w:rsidR="004459CD" w:rsidRPr="001823F7" w:rsidRDefault="00C44DAD" w:rsidP="003B10AF">
            <w:pPr>
              <w:rPr>
                <w:rFonts w:eastAsia="Times New Roman"/>
                <w:szCs w:val="24"/>
              </w:rPr>
            </w:pPr>
            <w:ins w:id="2" w:author="Franci Voglar" w:date="2015-07-24T07:59:00Z">
              <w:r>
                <w:rPr>
                  <w:rFonts w:eastAsia="Times New Roman"/>
                  <w:szCs w:val="24"/>
                </w:rPr>
                <w:t>23</w:t>
              </w:r>
            </w:ins>
            <w:del w:id="3" w:author="Franci Voglar" w:date="2015-07-24T07:59:00Z">
              <w:r w:rsidR="00821839" w:rsidDel="00C44DAD">
                <w:rPr>
                  <w:rFonts w:eastAsia="Times New Roman"/>
                  <w:szCs w:val="24"/>
                </w:rPr>
                <w:delText>16</w:delText>
              </w:r>
            </w:del>
            <w:r w:rsidR="00821839">
              <w:rPr>
                <w:rFonts w:eastAsia="Times New Roman"/>
                <w:szCs w:val="24"/>
              </w:rPr>
              <w:t>. 7</w:t>
            </w:r>
            <w:r w:rsidR="004E014D">
              <w:rPr>
                <w:rFonts w:eastAsia="Times New Roman"/>
                <w:szCs w:val="24"/>
              </w:rPr>
              <w:t>. 2015</w:t>
            </w:r>
          </w:p>
        </w:tc>
      </w:tr>
      <w:tr w:rsidR="004459CD" w:rsidRPr="001823F7" w:rsidTr="009470E7">
        <w:trPr>
          <w:gridAfter w:val="1"/>
          <w:wAfter w:w="76" w:type="dxa"/>
        </w:trPr>
        <w:tc>
          <w:tcPr>
            <w:tcW w:w="9494" w:type="dxa"/>
            <w:gridSpan w:val="2"/>
          </w:tcPr>
          <w:p w:rsidR="004459CD" w:rsidRPr="001823F7" w:rsidRDefault="004459CD" w:rsidP="009470E7">
            <w:pPr>
              <w:rPr>
                <w:rFonts w:eastAsia="Times New Roman"/>
                <w:szCs w:val="24"/>
              </w:rPr>
            </w:pPr>
          </w:p>
        </w:tc>
      </w:tr>
    </w:tbl>
    <w:p w:rsidR="004459CD" w:rsidRPr="001823F7" w:rsidRDefault="004459CD" w:rsidP="004459CD">
      <w:pPr>
        <w:rPr>
          <w:b/>
          <w:caps/>
          <w:szCs w:val="24"/>
        </w:rPr>
      </w:pPr>
    </w:p>
    <w:p w:rsidR="004459CD" w:rsidRPr="001823F7" w:rsidRDefault="004459CD" w:rsidP="004459CD">
      <w:pPr>
        <w:rPr>
          <w:szCs w:val="24"/>
        </w:rPr>
      </w:pPr>
    </w:p>
    <w:p w:rsidR="004459CD" w:rsidRPr="001823F7" w:rsidRDefault="004459CD" w:rsidP="004459CD">
      <w:pPr>
        <w:rPr>
          <w:szCs w:val="24"/>
        </w:rPr>
      </w:pPr>
      <w:r w:rsidRPr="001823F7">
        <w:rPr>
          <w:b/>
          <w:szCs w:val="24"/>
        </w:rPr>
        <w:t>Zadeva:</w:t>
      </w:r>
      <w:r w:rsidRPr="001823F7">
        <w:rPr>
          <w:szCs w:val="24"/>
        </w:rPr>
        <w:t xml:space="preserve"> Povabilo k oddaji ponudbe</w:t>
      </w:r>
    </w:p>
    <w:p w:rsidR="004459CD" w:rsidRPr="001823F7" w:rsidRDefault="004459CD" w:rsidP="004459CD">
      <w:pPr>
        <w:rPr>
          <w:szCs w:val="24"/>
        </w:rPr>
      </w:pPr>
    </w:p>
    <w:p w:rsidR="004459CD" w:rsidRPr="001823F7" w:rsidRDefault="004459CD" w:rsidP="004459CD">
      <w:pPr>
        <w:rPr>
          <w:szCs w:val="24"/>
        </w:rPr>
      </w:pPr>
    </w:p>
    <w:p w:rsidR="004459CD" w:rsidRPr="001823F7" w:rsidRDefault="00855CC6" w:rsidP="004459CD">
      <w:pPr>
        <w:jc w:val="both"/>
        <w:rPr>
          <w:szCs w:val="24"/>
        </w:rPr>
      </w:pPr>
      <w:r w:rsidRPr="001823F7">
        <w:rPr>
          <w:szCs w:val="24"/>
        </w:rPr>
        <w:t>Javne službe Ptuj d.o.o., Ulica heroja Lacka 3</w:t>
      </w:r>
      <w:r w:rsidR="004459CD" w:rsidRPr="001823F7">
        <w:rPr>
          <w:szCs w:val="24"/>
        </w:rPr>
        <w:t>, 2250 Ptuj (v nadaljevanju: naročnik) vabi vse zainteresirane ponudnike, da predložijo svojo ponudbo po zahtevah razpisne dokumentacije za oddajo javnega naročila za:</w:t>
      </w:r>
    </w:p>
    <w:p w:rsidR="004459CD" w:rsidRPr="001823F7" w:rsidRDefault="004459CD" w:rsidP="004459CD">
      <w:pPr>
        <w:pStyle w:val="Naslov"/>
        <w:rPr>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CellMar>
          <w:top w:w="57" w:type="dxa"/>
          <w:bottom w:w="57" w:type="dxa"/>
        </w:tblCellMar>
        <w:tblLook w:val="01E0" w:firstRow="1" w:lastRow="1" w:firstColumn="1" w:lastColumn="1" w:noHBand="0" w:noVBand="0"/>
      </w:tblPr>
      <w:tblGrid>
        <w:gridCol w:w="9570"/>
      </w:tblGrid>
      <w:tr w:rsidR="004459CD" w:rsidRPr="001823F7" w:rsidTr="004459CD">
        <w:tc>
          <w:tcPr>
            <w:tcW w:w="5000" w:type="pct"/>
            <w:shd w:val="clear" w:color="auto" w:fill="FFFFFF" w:themeFill="background1"/>
            <w:vAlign w:val="center"/>
          </w:tcPr>
          <w:p w:rsidR="004459CD" w:rsidRPr="00F34D23" w:rsidRDefault="00821839" w:rsidP="00821839">
            <w:pPr>
              <w:jc w:val="center"/>
              <w:rPr>
                <w:rFonts w:eastAsia="Times New Roman" w:cs="Times New Roman"/>
                <w:b/>
                <w:szCs w:val="24"/>
                <w:lang w:eastAsia="sl-SI"/>
              </w:rPr>
            </w:pPr>
            <w:r w:rsidRPr="007F40E8">
              <w:rPr>
                <w:b/>
              </w:rPr>
              <w:t>Dobava energetsko učinkovitih svetilk</w:t>
            </w:r>
            <w:r>
              <w:rPr>
                <w:b/>
              </w:rPr>
              <w:t xml:space="preserve"> </w:t>
            </w:r>
          </w:p>
        </w:tc>
      </w:tr>
    </w:tbl>
    <w:p w:rsidR="004459CD" w:rsidRPr="001823F7" w:rsidRDefault="004459CD" w:rsidP="004459CD">
      <w:pPr>
        <w:pStyle w:val="Naslov"/>
        <w:rPr>
          <w:sz w:val="24"/>
        </w:rPr>
      </w:pPr>
    </w:p>
    <w:p w:rsidR="004459CD" w:rsidRPr="001823F7" w:rsidRDefault="004459CD" w:rsidP="004459CD">
      <w:pPr>
        <w:pStyle w:val="Naslov"/>
        <w:rPr>
          <w:sz w:val="24"/>
        </w:rPr>
      </w:pPr>
    </w:p>
    <w:p w:rsidR="004459CD" w:rsidRPr="001823F7" w:rsidRDefault="004459CD" w:rsidP="004459CD">
      <w:pPr>
        <w:jc w:val="both"/>
        <w:rPr>
          <w:szCs w:val="24"/>
        </w:rPr>
      </w:pPr>
      <w:r w:rsidRPr="001823F7">
        <w:rPr>
          <w:szCs w:val="24"/>
        </w:rPr>
        <w:t>Razpisna dokumentacija natančno določa predmet javnega naročila, pogoje in merila za izbiro najugodnejše ponudbe.</w:t>
      </w:r>
    </w:p>
    <w:p w:rsidR="004459CD" w:rsidRPr="001823F7" w:rsidRDefault="004459CD" w:rsidP="004459CD">
      <w:pPr>
        <w:rPr>
          <w:szCs w:val="24"/>
        </w:rPr>
      </w:pPr>
    </w:p>
    <w:p w:rsidR="004459CD" w:rsidRPr="001823F7" w:rsidRDefault="004459CD" w:rsidP="004459CD">
      <w:pPr>
        <w:rPr>
          <w:szCs w:val="24"/>
        </w:rPr>
      </w:pPr>
      <w:r w:rsidRPr="001823F7">
        <w:rPr>
          <w:szCs w:val="24"/>
        </w:rPr>
        <w:t>S spoštovanjem,</w:t>
      </w:r>
    </w:p>
    <w:p w:rsidR="004459CD" w:rsidRPr="001823F7" w:rsidRDefault="004459CD" w:rsidP="004459CD">
      <w:pPr>
        <w:rPr>
          <w:szCs w:val="24"/>
        </w:rPr>
      </w:pPr>
    </w:p>
    <w:p w:rsidR="004459CD" w:rsidRPr="001823F7" w:rsidRDefault="004459CD" w:rsidP="004459CD">
      <w:pPr>
        <w:rPr>
          <w:szCs w:val="24"/>
        </w:rPr>
      </w:pPr>
    </w:p>
    <w:p w:rsidR="004459CD" w:rsidRPr="001823F7" w:rsidRDefault="004459CD" w:rsidP="004459CD">
      <w:pPr>
        <w:rPr>
          <w:szCs w:val="24"/>
        </w:rPr>
      </w:pPr>
    </w:p>
    <w:p w:rsidR="004459CD" w:rsidRPr="001823F7" w:rsidRDefault="00D3198D" w:rsidP="00D3198D">
      <w:pPr>
        <w:ind w:left="6720"/>
        <w:rPr>
          <w:szCs w:val="24"/>
        </w:rPr>
      </w:pPr>
      <w:r>
        <w:rPr>
          <w:szCs w:val="24"/>
        </w:rPr>
        <w:t xml:space="preserve">     Mag. </w:t>
      </w:r>
      <w:r w:rsidR="009470E7" w:rsidRPr="001823F7">
        <w:rPr>
          <w:szCs w:val="24"/>
        </w:rPr>
        <w:t>Alen Hodnik,</w:t>
      </w:r>
    </w:p>
    <w:p w:rsidR="009470E7" w:rsidRPr="001823F7" w:rsidRDefault="009470E7" w:rsidP="004459CD">
      <w:pPr>
        <w:ind w:left="6720"/>
        <w:jc w:val="center"/>
        <w:rPr>
          <w:szCs w:val="24"/>
        </w:rPr>
      </w:pPr>
      <w:r w:rsidRPr="001823F7">
        <w:rPr>
          <w:szCs w:val="24"/>
        </w:rPr>
        <w:t>direktor družbe</w:t>
      </w:r>
    </w:p>
    <w:p w:rsidR="009470E7" w:rsidRPr="001823F7" w:rsidRDefault="009470E7" w:rsidP="009470E7">
      <w:pPr>
        <w:ind w:left="6720"/>
        <w:rPr>
          <w:szCs w:val="24"/>
        </w:rPr>
      </w:pPr>
    </w:p>
    <w:p w:rsidR="004459CD" w:rsidRPr="001823F7" w:rsidRDefault="004459CD" w:rsidP="004459CD">
      <w:pPr>
        <w:rPr>
          <w:szCs w:val="24"/>
        </w:rPr>
      </w:pPr>
    </w:p>
    <w:p w:rsidR="004459CD" w:rsidRPr="001823F7" w:rsidRDefault="004459CD" w:rsidP="004459CD">
      <w:pPr>
        <w:rPr>
          <w:szCs w:val="24"/>
        </w:rPr>
      </w:pPr>
    </w:p>
    <w:p w:rsidR="004459CD" w:rsidRPr="001823F7" w:rsidRDefault="004459CD" w:rsidP="004459CD">
      <w:pPr>
        <w:rPr>
          <w:szCs w:val="24"/>
        </w:rPr>
      </w:pPr>
    </w:p>
    <w:p w:rsidR="006E107C" w:rsidRPr="001823F7" w:rsidRDefault="006E107C" w:rsidP="004459CD">
      <w:pPr>
        <w:rPr>
          <w:szCs w:val="24"/>
        </w:rPr>
      </w:pPr>
    </w:p>
    <w:p w:rsidR="006E107C" w:rsidRPr="001823F7" w:rsidRDefault="006E107C" w:rsidP="004459CD">
      <w:pPr>
        <w:rPr>
          <w:szCs w:val="24"/>
        </w:rPr>
      </w:pPr>
    </w:p>
    <w:p w:rsidR="004459CD" w:rsidRPr="001823F7" w:rsidRDefault="004459CD" w:rsidP="004459CD">
      <w:pPr>
        <w:rPr>
          <w:szCs w:val="24"/>
        </w:rPr>
      </w:pPr>
    </w:p>
    <w:p w:rsidR="006E107C" w:rsidRPr="001823F7" w:rsidRDefault="006E107C" w:rsidP="004459CD">
      <w:pPr>
        <w:rPr>
          <w:szCs w:val="24"/>
        </w:rPr>
      </w:pPr>
      <w:r w:rsidRPr="001823F7">
        <w:rPr>
          <w:szCs w:val="24"/>
        </w:rPr>
        <w:t>Priloge:</w:t>
      </w:r>
    </w:p>
    <w:p w:rsidR="006E107C" w:rsidRPr="001823F7" w:rsidRDefault="006E107C" w:rsidP="00A33119">
      <w:pPr>
        <w:pStyle w:val="Odstavekseznama"/>
        <w:numPr>
          <w:ilvl w:val="0"/>
          <w:numId w:val="12"/>
        </w:numPr>
        <w:ind w:left="426"/>
        <w:rPr>
          <w:szCs w:val="24"/>
        </w:rPr>
      </w:pPr>
      <w:r w:rsidRPr="001823F7">
        <w:rPr>
          <w:szCs w:val="24"/>
        </w:rPr>
        <w:t>Navodila gospodarskim subjektom za izdelavo ponudbe.</w:t>
      </w:r>
    </w:p>
    <w:p w:rsidR="006E107C" w:rsidRPr="001823F7" w:rsidRDefault="006E107C" w:rsidP="00A33119">
      <w:pPr>
        <w:pStyle w:val="Odstavekseznama"/>
        <w:numPr>
          <w:ilvl w:val="0"/>
          <w:numId w:val="12"/>
        </w:numPr>
        <w:ind w:left="426"/>
        <w:rPr>
          <w:szCs w:val="24"/>
        </w:rPr>
      </w:pPr>
      <w:r w:rsidRPr="001823F7">
        <w:rPr>
          <w:szCs w:val="24"/>
        </w:rPr>
        <w:t xml:space="preserve">Pogoji za ugotavljanje sposobnosti in navodila za dokazovanje sposobnosti gospodarskega subjekta. </w:t>
      </w:r>
    </w:p>
    <w:p w:rsidR="006E107C" w:rsidRDefault="006E107C" w:rsidP="00A33119">
      <w:pPr>
        <w:pStyle w:val="Odstavekseznama"/>
        <w:numPr>
          <w:ilvl w:val="0"/>
          <w:numId w:val="12"/>
        </w:numPr>
        <w:ind w:left="426"/>
        <w:rPr>
          <w:szCs w:val="24"/>
        </w:rPr>
      </w:pPr>
      <w:r w:rsidRPr="001823F7">
        <w:rPr>
          <w:szCs w:val="24"/>
        </w:rPr>
        <w:t>Obrazci, določeni za izdelavo ponudbe.</w:t>
      </w:r>
    </w:p>
    <w:p w:rsidR="00561194" w:rsidRPr="00F34D23" w:rsidRDefault="00561194" w:rsidP="00A33119">
      <w:pPr>
        <w:pStyle w:val="Odstavekseznama"/>
        <w:numPr>
          <w:ilvl w:val="0"/>
          <w:numId w:val="12"/>
        </w:numPr>
        <w:ind w:left="426"/>
        <w:rPr>
          <w:szCs w:val="24"/>
        </w:rPr>
      </w:pPr>
      <w:r>
        <w:rPr>
          <w:szCs w:val="24"/>
        </w:rPr>
        <w:t>Priloga 1-tehnične specifikacije</w:t>
      </w:r>
    </w:p>
    <w:p w:rsidR="00D3198D" w:rsidRPr="00AD275A" w:rsidRDefault="00CE0BA2" w:rsidP="00A33119">
      <w:pPr>
        <w:pStyle w:val="Odstavekseznama"/>
        <w:numPr>
          <w:ilvl w:val="0"/>
          <w:numId w:val="12"/>
        </w:numPr>
        <w:ind w:left="426"/>
        <w:rPr>
          <w:szCs w:val="24"/>
        </w:rPr>
      </w:pPr>
      <w:r>
        <w:rPr>
          <w:szCs w:val="24"/>
        </w:rPr>
        <w:t>Osnutek pogodbe</w:t>
      </w:r>
      <w:r w:rsidR="0062254F">
        <w:rPr>
          <w:szCs w:val="24"/>
        </w:rPr>
        <w:t xml:space="preserve"> </w:t>
      </w:r>
    </w:p>
    <w:p w:rsidR="004459CD" w:rsidRPr="001823F7" w:rsidRDefault="004459CD" w:rsidP="004459CD">
      <w:pPr>
        <w:rPr>
          <w:szCs w:val="24"/>
        </w:rPr>
      </w:pPr>
    </w:p>
    <w:p w:rsidR="004459CD" w:rsidRPr="001823F7" w:rsidRDefault="004459CD" w:rsidP="004459CD">
      <w:pPr>
        <w:rPr>
          <w:szCs w:val="24"/>
        </w:rPr>
      </w:pPr>
      <w:r w:rsidRPr="001823F7">
        <w:rPr>
          <w:szCs w:val="24"/>
        </w:rPr>
        <w:t>Vložiti:</w:t>
      </w:r>
    </w:p>
    <w:p w:rsidR="004459CD" w:rsidRPr="001823F7" w:rsidRDefault="004459CD" w:rsidP="00A33119">
      <w:pPr>
        <w:pStyle w:val="Odstavekseznama"/>
        <w:numPr>
          <w:ilvl w:val="0"/>
          <w:numId w:val="12"/>
        </w:numPr>
        <w:ind w:left="426"/>
        <w:rPr>
          <w:szCs w:val="24"/>
        </w:rPr>
      </w:pPr>
      <w:r w:rsidRPr="001823F7">
        <w:rPr>
          <w:szCs w:val="24"/>
        </w:rPr>
        <w:t>v zadevo.</w:t>
      </w:r>
    </w:p>
    <w:p w:rsidR="004459CD" w:rsidRPr="001823F7" w:rsidRDefault="004459CD" w:rsidP="009470E7">
      <w:pPr>
        <w:pStyle w:val="Telobesedila2"/>
        <w:spacing w:after="0" w:line="240" w:lineRule="auto"/>
        <w:ind w:left="426"/>
        <w:jc w:val="right"/>
        <w:rPr>
          <w:rFonts w:ascii="Times New Roman" w:hAnsi="Times New Roman"/>
          <w:b/>
          <w:sz w:val="20"/>
          <w:szCs w:val="20"/>
          <w:bdr w:val="single" w:sz="4" w:space="0" w:color="auto" w:shadow="1"/>
          <w:shd w:val="clear" w:color="auto" w:fill="F3F3F3"/>
        </w:rPr>
        <w:sectPr w:rsidR="004459CD" w:rsidRPr="001823F7" w:rsidSect="000B1FD5">
          <w:headerReference w:type="default" r:id="rId14"/>
          <w:pgSz w:w="11906" w:h="16838"/>
          <w:pgMar w:top="1418" w:right="1134" w:bottom="1134" w:left="1418" w:header="709" w:footer="170" w:gutter="0"/>
          <w:cols w:space="708"/>
          <w:docGrid w:linePitch="360"/>
        </w:sectPr>
      </w:pPr>
    </w:p>
    <w:p w:rsidR="00F73037" w:rsidRPr="001823F7" w:rsidRDefault="00F73037" w:rsidP="00F73037">
      <w:pPr>
        <w:jc w:val="center"/>
        <w:rPr>
          <w:rFonts w:asciiTheme="minorHAnsi" w:hAnsiTheme="minorHAnsi" w:cstheme="minorHAnsi"/>
          <w:b/>
          <w:sz w:val="20"/>
          <w:szCs w:val="20"/>
        </w:rPr>
      </w:pPr>
      <w:r w:rsidRPr="001823F7">
        <w:rPr>
          <w:rFonts w:asciiTheme="minorHAnsi" w:hAnsiTheme="minorHAnsi" w:cstheme="minorHAnsi"/>
          <w:b/>
          <w:sz w:val="20"/>
          <w:szCs w:val="20"/>
        </w:rPr>
        <w:t>SPLOŠNA DOLOČILA</w:t>
      </w:r>
      <w:r w:rsidR="006E107C" w:rsidRPr="001823F7">
        <w:rPr>
          <w:rFonts w:asciiTheme="minorHAnsi" w:hAnsiTheme="minorHAnsi" w:cstheme="minorHAnsi"/>
          <w:b/>
          <w:sz w:val="20"/>
          <w:szCs w:val="20"/>
        </w:rPr>
        <w:t xml:space="preserve"> JAVNEGA NAROČILA</w:t>
      </w:r>
    </w:p>
    <w:p w:rsidR="00F73037" w:rsidRPr="001823F7" w:rsidRDefault="00F73037">
      <w:pPr>
        <w:rPr>
          <w:rFonts w:asciiTheme="minorHAnsi" w:hAnsiTheme="minorHAnsi" w:cstheme="minorHAnsi"/>
          <w:b/>
          <w:sz w:val="20"/>
          <w:szCs w:val="20"/>
        </w:rPr>
      </w:pPr>
    </w:p>
    <w:p w:rsidR="00F73037" w:rsidRPr="001823F7" w:rsidRDefault="00F73037" w:rsidP="00F73037">
      <w:pPr>
        <w:pStyle w:val="Naslov1"/>
      </w:pPr>
      <w:r w:rsidRPr="001823F7">
        <w:t>PODATKI O NAROČNIKU</w:t>
      </w:r>
    </w:p>
    <w:p w:rsidR="00F73037" w:rsidRPr="001823F7" w:rsidRDefault="00855CC6" w:rsidP="00F73037">
      <w:pPr>
        <w:pStyle w:val="Odstavekseznama"/>
        <w:spacing w:after="70"/>
        <w:ind w:left="360"/>
        <w:contextualSpacing w:val="0"/>
        <w:jc w:val="both"/>
        <w:rPr>
          <w:rFonts w:asciiTheme="minorHAnsi" w:hAnsiTheme="minorHAnsi" w:cstheme="minorHAnsi"/>
          <w:sz w:val="18"/>
          <w:szCs w:val="18"/>
        </w:rPr>
      </w:pPr>
      <w:r w:rsidRPr="001823F7">
        <w:rPr>
          <w:rFonts w:asciiTheme="minorHAnsi" w:hAnsiTheme="minorHAnsi" w:cstheme="minorHAnsi"/>
          <w:sz w:val="18"/>
          <w:szCs w:val="18"/>
        </w:rPr>
        <w:t>Javne službe Ptuj d.o.o., Ulica heroja Lacka 3</w:t>
      </w:r>
      <w:r w:rsidR="00F73037" w:rsidRPr="001823F7">
        <w:rPr>
          <w:rFonts w:asciiTheme="minorHAnsi" w:hAnsiTheme="minorHAnsi" w:cstheme="minorHAnsi"/>
          <w:sz w:val="18"/>
          <w:szCs w:val="18"/>
        </w:rPr>
        <w:t>, 2250 Ptuj</w:t>
      </w:r>
    </w:p>
    <w:p w:rsidR="00F73037" w:rsidRPr="001823F7" w:rsidRDefault="00F73037" w:rsidP="00F73037">
      <w:pPr>
        <w:pStyle w:val="Naslov1"/>
      </w:pPr>
      <w:r w:rsidRPr="001823F7">
        <w:t>PREDMET JAVNEGA NAROČANJA</w:t>
      </w:r>
    </w:p>
    <w:p w:rsidR="00F73037" w:rsidRPr="001823F7" w:rsidRDefault="00821839" w:rsidP="00F73037">
      <w:pPr>
        <w:pStyle w:val="Odstavekseznama"/>
        <w:spacing w:after="70"/>
        <w:ind w:left="360"/>
        <w:contextualSpacing w:val="0"/>
        <w:jc w:val="both"/>
        <w:rPr>
          <w:rFonts w:asciiTheme="minorHAnsi" w:hAnsiTheme="minorHAnsi" w:cstheme="minorHAnsi"/>
          <w:b/>
          <w:sz w:val="18"/>
          <w:szCs w:val="18"/>
        </w:rPr>
      </w:pPr>
      <w:r w:rsidRPr="00DF6603">
        <w:rPr>
          <w:rFonts w:asciiTheme="minorHAnsi" w:hAnsiTheme="minorHAnsi" w:cstheme="minorHAnsi"/>
          <w:b/>
          <w:sz w:val="18"/>
          <w:szCs w:val="18"/>
        </w:rPr>
        <w:t>Dobava energetsko učinkovitih svetilk</w:t>
      </w:r>
      <w:r w:rsidRPr="00821839">
        <w:rPr>
          <w:rFonts w:asciiTheme="minorHAnsi" w:hAnsiTheme="minorHAnsi" w:cstheme="minorHAnsi"/>
          <w:b/>
          <w:sz w:val="18"/>
          <w:szCs w:val="18"/>
        </w:rPr>
        <w:t xml:space="preserve"> </w:t>
      </w:r>
    </w:p>
    <w:p w:rsidR="00F73037" w:rsidRPr="001823F7" w:rsidRDefault="00F73037" w:rsidP="00F73037">
      <w:pPr>
        <w:pStyle w:val="Naslov1"/>
      </w:pPr>
      <w:r w:rsidRPr="001823F7">
        <w:t>OBJAVA JAVNEGA NAROČILA</w:t>
      </w:r>
    </w:p>
    <w:p w:rsidR="00F73037" w:rsidRPr="001823F7" w:rsidRDefault="00F73037" w:rsidP="00F73037">
      <w:pPr>
        <w:pStyle w:val="Odstavekseznama"/>
        <w:spacing w:after="70"/>
        <w:ind w:left="360"/>
        <w:contextualSpacing w:val="0"/>
        <w:jc w:val="both"/>
        <w:rPr>
          <w:rFonts w:asciiTheme="minorHAnsi" w:hAnsiTheme="minorHAnsi" w:cstheme="minorHAnsi"/>
          <w:sz w:val="18"/>
          <w:szCs w:val="18"/>
        </w:rPr>
      </w:pPr>
      <w:r w:rsidRPr="001823F7">
        <w:rPr>
          <w:rFonts w:asciiTheme="minorHAnsi" w:hAnsiTheme="minorHAnsi" w:cstheme="minorHAnsi"/>
          <w:sz w:val="18"/>
          <w:szCs w:val="18"/>
        </w:rPr>
        <w:t xml:space="preserve">Portal </w:t>
      </w:r>
      <w:r w:rsidR="009470E7" w:rsidRPr="001823F7">
        <w:rPr>
          <w:rFonts w:asciiTheme="minorHAnsi" w:hAnsiTheme="minorHAnsi" w:cstheme="minorHAnsi"/>
          <w:sz w:val="18"/>
          <w:szCs w:val="18"/>
        </w:rPr>
        <w:t>javnih naročil</w:t>
      </w:r>
      <w:r w:rsidR="002D1101">
        <w:rPr>
          <w:rFonts w:asciiTheme="minorHAnsi" w:hAnsiTheme="minorHAnsi" w:cstheme="minorHAnsi"/>
          <w:sz w:val="18"/>
          <w:szCs w:val="18"/>
        </w:rPr>
        <w:t>, Uradni list Evropske unije</w:t>
      </w:r>
    </w:p>
    <w:p w:rsidR="00F73037" w:rsidRPr="001823F7" w:rsidRDefault="00F73037" w:rsidP="00F73037">
      <w:pPr>
        <w:pStyle w:val="Naslov1"/>
        <w:rPr>
          <w:szCs w:val="16"/>
        </w:rPr>
      </w:pPr>
      <w:r w:rsidRPr="001823F7">
        <w:t>VRSTA POSTOPKA</w:t>
      </w:r>
    </w:p>
    <w:p w:rsidR="003131BD" w:rsidRDefault="00821839" w:rsidP="00CE0BA2">
      <w:pPr>
        <w:pStyle w:val="Odstavekseznama"/>
        <w:spacing w:after="70"/>
        <w:ind w:left="360"/>
        <w:jc w:val="both"/>
        <w:rPr>
          <w:rFonts w:asciiTheme="minorHAnsi" w:hAnsiTheme="minorHAnsi" w:cstheme="minorHAnsi"/>
          <w:sz w:val="18"/>
          <w:szCs w:val="18"/>
        </w:rPr>
      </w:pPr>
      <w:r>
        <w:rPr>
          <w:rFonts w:asciiTheme="minorHAnsi" w:hAnsiTheme="minorHAnsi" w:cstheme="minorHAnsi"/>
          <w:sz w:val="18"/>
          <w:szCs w:val="18"/>
        </w:rPr>
        <w:t>Odprti postopek</w:t>
      </w:r>
    </w:p>
    <w:p w:rsidR="00F73037" w:rsidRPr="001823F7" w:rsidRDefault="00F73037" w:rsidP="00F73037">
      <w:pPr>
        <w:pStyle w:val="Naslov1"/>
      </w:pPr>
      <w:r w:rsidRPr="001823F7">
        <w:t>PRAVNA PODLAGA</w:t>
      </w:r>
    </w:p>
    <w:p w:rsidR="00F73037" w:rsidRDefault="00821839" w:rsidP="00F73037">
      <w:pPr>
        <w:ind w:left="357"/>
        <w:rPr>
          <w:rFonts w:asciiTheme="minorHAnsi" w:hAnsiTheme="minorHAnsi" w:cstheme="minorHAnsi"/>
          <w:sz w:val="18"/>
          <w:szCs w:val="18"/>
        </w:rPr>
      </w:pPr>
      <w:r>
        <w:rPr>
          <w:rFonts w:asciiTheme="minorHAnsi" w:hAnsiTheme="minorHAnsi" w:cstheme="minorHAnsi"/>
          <w:sz w:val="18"/>
          <w:szCs w:val="18"/>
        </w:rPr>
        <w:t>25.</w:t>
      </w:r>
      <w:r w:rsidR="00CE0BA2">
        <w:rPr>
          <w:rFonts w:asciiTheme="minorHAnsi" w:hAnsiTheme="minorHAnsi" w:cstheme="minorHAnsi"/>
          <w:sz w:val="18"/>
          <w:szCs w:val="18"/>
        </w:rPr>
        <w:t xml:space="preserve"> člen</w:t>
      </w:r>
      <w:r w:rsidR="009470E7" w:rsidRPr="001823F7">
        <w:rPr>
          <w:rFonts w:asciiTheme="minorHAnsi" w:hAnsiTheme="minorHAnsi" w:cstheme="minorHAnsi"/>
          <w:sz w:val="18"/>
          <w:szCs w:val="18"/>
        </w:rPr>
        <w:t xml:space="preserve"> </w:t>
      </w:r>
      <w:r w:rsidR="00F73037" w:rsidRPr="001823F7">
        <w:rPr>
          <w:rFonts w:asciiTheme="minorHAnsi" w:hAnsiTheme="minorHAnsi" w:cstheme="minorHAnsi"/>
          <w:sz w:val="18"/>
          <w:szCs w:val="18"/>
        </w:rPr>
        <w:t>Z</w:t>
      </w:r>
      <w:r w:rsidR="00AC793C">
        <w:rPr>
          <w:rFonts w:asciiTheme="minorHAnsi" w:hAnsiTheme="minorHAnsi" w:cstheme="minorHAnsi"/>
          <w:sz w:val="18"/>
          <w:szCs w:val="18"/>
        </w:rPr>
        <w:t>akona o javnem naročanju (Uradni list RS, št. 128/06, 16/08, 34/08, 19/10, 43/12, 90/12 in 19/14) (ZJN-2)</w:t>
      </w:r>
      <w:r w:rsidR="00FD0E90">
        <w:rPr>
          <w:rFonts w:asciiTheme="minorHAnsi" w:hAnsiTheme="minorHAnsi" w:cstheme="minorHAnsi"/>
          <w:sz w:val="18"/>
          <w:szCs w:val="18"/>
        </w:rPr>
        <w:t xml:space="preserve"> in zakonodaja s področja predmeta javnega naročila.</w:t>
      </w:r>
    </w:p>
    <w:p w:rsidR="00F73037" w:rsidRPr="001823F7" w:rsidRDefault="00F73037" w:rsidP="00F73037">
      <w:pPr>
        <w:pStyle w:val="Naslov1"/>
      </w:pPr>
      <w:r w:rsidRPr="001823F7">
        <w:t>RAZDELITEV NA SKLOPE</w:t>
      </w:r>
    </w:p>
    <w:p w:rsidR="00DC0AE5" w:rsidRPr="00DC0AE5" w:rsidRDefault="00821839" w:rsidP="00DC0AE5">
      <w:pPr>
        <w:ind w:left="357"/>
        <w:rPr>
          <w:rFonts w:asciiTheme="minorHAnsi" w:hAnsiTheme="minorHAnsi" w:cstheme="minorHAnsi"/>
          <w:sz w:val="18"/>
          <w:szCs w:val="18"/>
        </w:rPr>
      </w:pPr>
      <w:r>
        <w:rPr>
          <w:rFonts w:asciiTheme="minorHAnsi" w:hAnsiTheme="minorHAnsi" w:cstheme="minorHAnsi"/>
          <w:sz w:val="18"/>
          <w:szCs w:val="18"/>
        </w:rPr>
        <w:t>Naročilo je celovito.</w:t>
      </w:r>
    </w:p>
    <w:p w:rsidR="00F73037" w:rsidRPr="001823F7" w:rsidRDefault="00F73037" w:rsidP="00F73037">
      <w:pPr>
        <w:pStyle w:val="Naslov1"/>
      </w:pPr>
      <w:r w:rsidRPr="001823F7">
        <w:t>VARIANTE</w:t>
      </w:r>
    </w:p>
    <w:p w:rsidR="00F73037" w:rsidRPr="001823F7" w:rsidRDefault="009470E7" w:rsidP="00F73037">
      <w:pPr>
        <w:ind w:firstLine="357"/>
        <w:rPr>
          <w:rFonts w:asciiTheme="minorHAnsi" w:hAnsiTheme="minorHAnsi" w:cstheme="minorHAnsi"/>
          <w:sz w:val="18"/>
          <w:szCs w:val="18"/>
        </w:rPr>
      </w:pPr>
      <w:r w:rsidRPr="001823F7">
        <w:rPr>
          <w:rFonts w:asciiTheme="minorHAnsi" w:hAnsiTheme="minorHAnsi" w:cstheme="minorHAnsi"/>
          <w:sz w:val="18"/>
          <w:szCs w:val="18"/>
        </w:rPr>
        <w:t xml:space="preserve">Variantne ponudbe niso </w:t>
      </w:r>
      <w:r w:rsidR="00F73037" w:rsidRPr="001823F7">
        <w:rPr>
          <w:rFonts w:asciiTheme="minorHAnsi" w:hAnsiTheme="minorHAnsi" w:cstheme="minorHAnsi"/>
          <w:sz w:val="18"/>
          <w:szCs w:val="18"/>
        </w:rPr>
        <w:t>dovoljene.</w:t>
      </w:r>
    </w:p>
    <w:p w:rsidR="00F73037" w:rsidRPr="001823F7" w:rsidRDefault="00F73037" w:rsidP="00F73037">
      <w:pPr>
        <w:pStyle w:val="Naslov1"/>
      </w:pPr>
      <w:r w:rsidRPr="001823F7">
        <w:t>OPCIJE</w:t>
      </w:r>
    </w:p>
    <w:p w:rsidR="00F73037" w:rsidRPr="001823F7" w:rsidRDefault="00F73037" w:rsidP="00F73037">
      <w:pPr>
        <w:ind w:firstLine="357"/>
        <w:rPr>
          <w:rFonts w:asciiTheme="minorHAnsi" w:hAnsiTheme="minorHAnsi" w:cstheme="minorHAnsi"/>
          <w:sz w:val="18"/>
          <w:szCs w:val="18"/>
        </w:rPr>
      </w:pPr>
      <w:r w:rsidRPr="001823F7">
        <w:rPr>
          <w:rFonts w:asciiTheme="minorHAnsi" w:hAnsiTheme="minorHAnsi" w:cstheme="minorHAnsi"/>
          <w:sz w:val="18"/>
          <w:szCs w:val="18"/>
        </w:rPr>
        <w:t xml:space="preserve">Opcije </w:t>
      </w:r>
      <w:r w:rsidR="009470E7" w:rsidRPr="001823F7">
        <w:rPr>
          <w:rFonts w:asciiTheme="minorHAnsi" w:hAnsiTheme="minorHAnsi" w:cstheme="minorHAnsi"/>
          <w:sz w:val="18"/>
          <w:szCs w:val="18"/>
        </w:rPr>
        <w:t xml:space="preserve">niso </w:t>
      </w:r>
      <w:r w:rsidRPr="001823F7">
        <w:rPr>
          <w:rFonts w:asciiTheme="minorHAnsi" w:hAnsiTheme="minorHAnsi" w:cstheme="minorHAnsi"/>
          <w:sz w:val="18"/>
          <w:szCs w:val="18"/>
        </w:rPr>
        <w:t>dovoljene.</w:t>
      </w:r>
    </w:p>
    <w:p w:rsidR="00F73037" w:rsidRPr="001823F7" w:rsidRDefault="00F73037" w:rsidP="00F73037">
      <w:pPr>
        <w:pStyle w:val="Naslov1"/>
      </w:pPr>
      <w:r w:rsidRPr="001823F7">
        <w:t>ROK VELJAVNOSTI PONUDBE</w:t>
      </w:r>
    </w:p>
    <w:p w:rsidR="00F73037" w:rsidRPr="001823F7" w:rsidRDefault="00F73037" w:rsidP="00F73037">
      <w:pPr>
        <w:ind w:firstLine="357"/>
        <w:rPr>
          <w:rFonts w:asciiTheme="minorHAnsi" w:hAnsiTheme="minorHAnsi" w:cstheme="minorHAnsi"/>
          <w:sz w:val="18"/>
          <w:szCs w:val="18"/>
        </w:rPr>
      </w:pPr>
      <w:r w:rsidRPr="001823F7">
        <w:rPr>
          <w:rFonts w:asciiTheme="minorHAnsi" w:hAnsiTheme="minorHAnsi" w:cstheme="minorHAnsi"/>
          <w:sz w:val="18"/>
          <w:szCs w:val="18"/>
        </w:rPr>
        <w:t>120 dni od dneva oddaje ponudbe</w:t>
      </w:r>
    </w:p>
    <w:p w:rsidR="00F73037" w:rsidRPr="001823F7" w:rsidRDefault="00103A7E" w:rsidP="00F73037">
      <w:pPr>
        <w:pStyle w:val="Naslov1"/>
      </w:pPr>
      <w:r>
        <w:t xml:space="preserve">OBDOBJE VELJAVNOSTI </w:t>
      </w:r>
      <w:r w:rsidR="00CE0BA2">
        <w:t>POGODBE</w:t>
      </w:r>
    </w:p>
    <w:p w:rsidR="00255FF2" w:rsidRPr="00DD1BA8" w:rsidRDefault="00030FE3" w:rsidP="00A33119">
      <w:pPr>
        <w:pStyle w:val="Odstavekseznama"/>
        <w:numPr>
          <w:ilvl w:val="0"/>
          <w:numId w:val="13"/>
        </w:numPr>
        <w:rPr>
          <w:rFonts w:asciiTheme="minorHAnsi" w:hAnsiTheme="minorHAnsi" w:cstheme="minorHAnsi"/>
          <w:sz w:val="18"/>
          <w:szCs w:val="18"/>
        </w:rPr>
      </w:pPr>
      <w:r>
        <w:rPr>
          <w:rFonts w:asciiTheme="minorHAnsi" w:hAnsiTheme="minorHAnsi" w:cstheme="minorHAnsi"/>
          <w:sz w:val="18"/>
          <w:szCs w:val="18"/>
        </w:rPr>
        <w:t>V skladu z osnutkom pogodbe</w:t>
      </w:r>
    </w:p>
    <w:p w:rsidR="00F73037" w:rsidRPr="001823F7" w:rsidRDefault="00F73037" w:rsidP="00F73037">
      <w:pPr>
        <w:pStyle w:val="Naslov1"/>
      </w:pPr>
      <w:r w:rsidRPr="001823F7">
        <w:t>JEZIK PONUDBE</w:t>
      </w:r>
    </w:p>
    <w:p w:rsidR="00F73037" w:rsidRPr="001823F7" w:rsidRDefault="00F73037" w:rsidP="00F73037">
      <w:pPr>
        <w:ind w:left="357"/>
        <w:rPr>
          <w:rFonts w:asciiTheme="minorHAnsi" w:hAnsiTheme="minorHAnsi" w:cstheme="minorHAnsi"/>
          <w:sz w:val="18"/>
          <w:szCs w:val="18"/>
        </w:rPr>
      </w:pPr>
      <w:r w:rsidRPr="001823F7">
        <w:rPr>
          <w:rFonts w:asciiTheme="minorHAnsi" w:hAnsiTheme="minorHAnsi" w:cstheme="minorHAnsi"/>
          <w:sz w:val="18"/>
          <w:szCs w:val="18"/>
        </w:rPr>
        <w:t>Ponudnik mora ponudbo predložiti v slovenskem jeziku.</w:t>
      </w:r>
    </w:p>
    <w:p w:rsidR="00F73037" w:rsidRPr="001823F7" w:rsidRDefault="00F73037" w:rsidP="00F73037">
      <w:pPr>
        <w:pStyle w:val="Naslov1"/>
      </w:pPr>
      <w:r w:rsidRPr="001823F7">
        <w:t>NASTOPANJE S PODIZVAJALCI</w:t>
      </w:r>
    </w:p>
    <w:p w:rsidR="00F73037" w:rsidRPr="001823F7" w:rsidRDefault="00CE0BA2" w:rsidP="00F73037">
      <w:pPr>
        <w:pStyle w:val="Telobesedila"/>
        <w:spacing w:before="40" w:after="40"/>
        <w:ind w:left="357"/>
        <w:jc w:val="left"/>
        <w:rPr>
          <w:rFonts w:asciiTheme="minorHAnsi" w:hAnsiTheme="minorHAnsi" w:cstheme="minorHAnsi"/>
          <w:sz w:val="18"/>
          <w:szCs w:val="18"/>
        </w:rPr>
      </w:pPr>
      <w:r>
        <w:rPr>
          <w:rFonts w:asciiTheme="minorHAnsi" w:hAnsiTheme="minorHAnsi" w:cstheme="minorHAnsi"/>
          <w:sz w:val="18"/>
          <w:szCs w:val="18"/>
        </w:rPr>
        <w:t>Nastopanje s podizvajalci ni</w:t>
      </w:r>
      <w:r w:rsidR="00F73037" w:rsidRPr="001823F7">
        <w:rPr>
          <w:rFonts w:asciiTheme="minorHAnsi" w:hAnsiTheme="minorHAnsi" w:cstheme="minorHAnsi"/>
          <w:sz w:val="18"/>
          <w:szCs w:val="18"/>
        </w:rPr>
        <w:t xml:space="preserve"> dovoljeno.</w:t>
      </w:r>
    </w:p>
    <w:p w:rsidR="00F73037" w:rsidRPr="001823F7" w:rsidRDefault="00F73037" w:rsidP="00F73037">
      <w:pPr>
        <w:pStyle w:val="Naslov1"/>
      </w:pPr>
      <w:r w:rsidRPr="001823F7">
        <w:t>ROK PLAČILA S STRANI NAROČNIKA</w:t>
      </w:r>
    </w:p>
    <w:p w:rsidR="00F73037" w:rsidRPr="001823F7" w:rsidRDefault="009470E7" w:rsidP="00495D2D">
      <w:pPr>
        <w:ind w:left="357"/>
        <w:rPr>
          <w:rFonts w:asciiTheme="minorHAnsi" w:hAnsiTheme="minorHAnsi" w:cstheme="minorHAnsi"/>
          <w:sz w:val="18"/>
          <w:szCs w:val="18"/>
        </w:rPr>
      </w:pPr>
      <w:r w:rsidRPr="001823F7">
        <w:rPr>
          <w:rFonts w:asciiTheme="minorHAnsi" w:hAnsiTheme="minorHAnsi" w:cstheme="minorHAnsi"/>
          <w:sz w:val="18"/>
          <w:szCs w:val="18"/>
        </w:rPr>
        <w:t>30 dni od prejema listine, ki je podlaga za izplačilo</w:t>
      </w:r>
    </w:p>
    <w:p w:rsidR="00F73037" w:rsidRPr="001823F7" w:rsidRDefault="00495D2D" w:rsidP="00495D2D">
      <w:pPr>
        <w:pStyle w:val="Naslov1"/>
      </w:pPr>
      <w:r w:rsidRPr="001823F7">
        <w:t>MERILO ZA IZBOR PONUDBE</w:t>
      </w:r>
    </w:p>
    <w:p w:rsidR="007F604D" w:rsidRPr="001823F7" w:rsidRDefault="006D29D8" w:rsidP="00AD275A">
      <w:pPr>
        <w:ind w:left="357"/>
        <w:rPr>
          <w:rFonts w:asciiTheme="minorHAnsi" w:hAnsiTheme="minorHAnsi" w:cstheme="minorHAnsi"/>
          <w:sz w:val="18"/>
          <w:szCs w:val="18"/>
        </w:rPr>
      </w:pPr>
      <w:r w:rsidRPr="001823F7">
        <w:rPr>
          <w:rFonts w:asciiTheme="minorHAnsi" w:hAnsiTheme="minorHAnsi" w:cstheme="minorHAnsi"/>
          <w:sz w:val="18"/>
          <w:szCs w:val="18"/>
        </w:rPr>
        <w:t>Najnižja cena</w:t>
      </w:r>
      <w:r w:rsidR="00EB3249" w:rsidRPr="001823F7">
        <w:rPr>
          <w:rFonts w:asciiTheme="minorHAnsi" w:hAnsiTheme="minorHAnsi" w:cstheme="minorHAnsi"/>
          <w:sz w:val="18"/>
          <w:szCs w:val="18"/>
        </w:rPr>
        <w:t xml:space="preserve"> </w:t>
      </w:r>
    </w:p>
    <w:p w:rsidR="006D29D8" w:rsidRPr="001823F7" w:rsidRDefault="006D29D8" w:rsidP="006D29D8">
      <w:pPr>
        <w:pStyle w:val="Naslov1"/>
      </w:pPr>
      <w:r w:rsidRPr="001823F7">
        <w:t>KONTAKTNA OSEBA S STRANI NAROČNIKA</w:t>
      </w:r>
    </w:p>
    <w:p w:rsidR="006D29D8" w:rsidRPr="001823F7" w:rsidRDefault="00724AF6" w:rsidP="006D29D8">
      <w:pPr>
        <w:pStyle w:val="Naslov1"/>
        <w:numPr>
          <w:ilvl w:val="0"/>
          <w:numId w:val="0"/>
        </w:numPr>
        <w:ind w:left="357"/>
      </w:pPr>
      <w:r>
        <w:t>Peter Bezjak</w:t>
      </w:r>
    </w:p>
    <w:p w:rsidR="006D29D8" w:rsidRPr="001823F7" w:rsidRDefault="006D29D8" w:rsidP="006D29D8">
      <w:pPr>
        <w:ind w:left="357"/>
        <w:rPr>
          <w:rFonts w:asciiTheme="minorHAnsi" w:hAnsiTheme="minorHAnsi" w:cstheme="minorHAnsi"/>
          <w:sz w:val="18"/>
          <w:szCs w:val="18"/>
        </w:rPr>
      </w:pPr>
      <w:r w:rsidRPr="001823F7">
        <w:rPr>
          <w:rFonts w:asciiTheme="minorHAnsi" w:hAnsiTheme="minorHAnsi" w:cstheme="minorHAnsi"/>
          <w:sz w:val="18"/>
          <w:szCs w:val="18"/>
        </w:rPr>
        <w:t xml:space="preserve">Tel. št.: </w:t>
      </w:r>
      <w:r w:rsidR="00103A7E">
        <w:rPr>
          <w:rFonts w:asciiTheme="minorHAnsi" w:hAnsiTheme="minorHAnsi" w:cstheme="minorHAnsi"/>
          <w:sz w:val="18"/>
          <w:szCs w:val="18"/>
        </w:rPr>
        <w:t>02 / 620</w:t>
      </w:r>
      <w:r w:rsidR="00724AF6">
        <w:rPr>
          <w:rFonts w:asciiTheme="minorHAnsi" w:hAnsiTheme="minorHAnsi" w:cstheme="minorHAnsi"/>
          <w:sz w:val="18"/>
          <w:szCs w:val="18"/>
        </w:rPr>
        <w:t xml:space="preserve"> 73 44</w:t>
      </w:r>
    </w:p>
    <w:p w:rsidR="006D29D8" w:rsidRPr="001823F7" w:rsidRDefault="006D29D8" w:rsidP="006D29D8">
      <w:pPr>
        <w:ind w:left="357"/>
        <w:rPr>
          <w:rFonts w:asciiTheme="minorHAnsi" w:hAnsiTheme="minorHAnsi" w:cstheme="minorHAnsi"/>
          <w:sz w:val="18"/>
          <w:szCs w:val="18"/>
        </w:rPr>
      </w:pPr>
      <w:r w:rsidRPr="001823F7">
        <w:rPr>
          <w:rFonts w:asciiTheme="minorHAnsi" w:hAnsiTheme="minorHAnsi" w:cstheme="minorHAnsi"/>
          <w:sz w:val="18"/>
          <w:szCs w:val="18"/>
        </w:rPr>
        <w:t>Faks:</w:t>
      </w:r>
      <w:r w:rsidR="00EB5FC2">
        <w:rPr>
          <w:rFonts w:asciiTheme="minorHAnsi" w:hAnsiTheme="minorHAnsi" w:cstheme="minorHAnsi"/>
          <w:sz w:val="18"/>
          <w:szCs w:val="18"/>
        </w:rPr>
        <w:t xml:space="preserve"> 02 / 620 73 31</w:t>
      </w:r>
    </w:p>
    <w:p w:rsidR="006D29D8" w:rsidRPr="001823F7" w:rsidRDefault="006D29D8" w:rsidP="006D29D8">
      <w:pPr>
        <w:ind w:left="357"/>
        <w:rPr>
          <w:rFonts w:asciiTheme="minorHAnsi" w:hAnsiTheme="minorHAnsi" w:cstheme="minorHAnsi"/>
          <w:sz w:val="18"/>
          <w:szCs w:val="18"/>
        </w:rPr>
      </w:pPr>
      <w:r w:rsidRPr="001823F7">
        <w:rPr>
          <w:rFonts w:asciiTheme="minorHAnsi" w:hAnsiTheme="minorHAnsi" w:cstheme="minorHAnsi"/>
          <w:sz w:val="18"/>
          <w:szCs w:val="18"/>
        </w:rPr>
        <w:t>E-pošta:</w:t>
      </w:r>
      <w:r w:rsidR="00103A7E">
        <w:rPr>
          <w:rFonts w:asciiTheme="minorHAnsi" w:hAnsiTheme="minorHAnsi" w:cstheme="minorHAnsi"/>
          <w:sz w:val="18"/>
          <w:szCs w:val="18"/>
        </w:rPr>
        <w:t xml:space="preserve"> </w:t>
      </w:r>
      <w:r w:rsidR="00724AF6">
        <w:rPr>
          <w:rFonts w:asciiTheme="minorHAnsi" w:hAnsiTheme="minorHAnsi" w:cstheme="minorHAnsi"/>
          <w:sz w:val="18"/>
          <w:szCs w:val="18"/>
        </w:rPr>
        <w:t>peter.bezjak</w:t>
      </w:r>
      <w:r w:rsidR="00AD275A">
        <w:rPr>
          <w:rFonts w:asciiTheme="minorHAnsi" w:hAnsiTheme="minorHAnsi" w:cstheme="minorHAnsi"/>
          <w:sz w:val="18"/>
          <w:szCs w:val="18"/>
        </w:rPr>
        <w:t>@js-ptuj.si</w:t>
      </w:r>
    </w:p>
    <w:p w:rsidR="00F73037" w:rsidRPr="001823F7" w:rsidRDefault="006D29D8" w:rsidP="005867B6">
      <w:pPr>
        <w:pStyle w:val="Naslov1"/>
      </w:pPr>
      <w:r w:rsidRPr="001823F7">
        <w:t>ROK ZA PREDLOŽITEV PONUDB</w:t>
      </w:r>
    </w:p>
    <w:p w:rsidR="006D29D8" w:rsidRDefault="005C73F3" w:rsidP="006D29D8">
      <w:pPr>
        <w:ind w:firstLine="357"/>
        <w:rPr>
          <w:rFonts w:asciiTheme="minorHAnsi" w:hAnsiTheme="minorHAnsi" w:cstheme="minorHAnsi"/>
          <w:sz w:val="18"/>
          <w:szCs w:val="18"/>
        </w:rPr>
      </w:pPr>
      <w:r w:rsidRPr="00FD0E90">
        <w:rPr>
          <w:rFonts w:asciiTheme="minorHAnsi" w:hAnsiTheme="minorHAnsi" w:cstheme="minorHAnsi"/>
          <w:sz w:val="18"/>
          <w:szCs w:val="18"/>
        </w:rPr>
        <w:t>4. 8. 2015  do vključno 11</w:t>
      </w:r>
      <w:r w:rsidR="009470E7" w:rsidRPr="00FD0E90">
        <w:rPr>
          <w:rFonts w:asciiTheme="minorHAnsi" w:hAnsiTheme="minorHAnsi" w:cstheme="minorHAnsi"/>
          <w:sz w:val="18"/>
          <w:szCs w:val="18"/>
        </w:rPr>
        <w:t>.00</w:t>
      </w:r>
      <w:r w:rsidR="006D29D8" w:rsidRPr="00FD0E90">
        <w:rPr>
          <w:rFonts w:asciiTheme="minorHAnsi" w:hAnsiTheme="minorHAnsi" w:cstheme="minorHAnsi"/>
          <w:sz w:val="18"/>
          <w:szCs w:val="18"/>
        </w:rPr>
        <w:t xml:space="preserve"> ure</w:t>
      </w:r>
    </w:p>
    <w:p w:rsidR="00DD1BA8" w:rsidRPr="001823F7" w:rsidRDefault="00DD1BA8" w:rsidP="006D29D8">
      <w:pPr>
        <w:ind w:firstLine="357"/>
        <w:rPr>
          <w:rFonts w:asciiTheme="minorHAnsi" w:hAnsiTheme="minorHAnsi" w:cstheme="minorHAnsi"/>
          <w:sz w:val="18"/>
          <w:szCs w:val="18"/>
        </w:rPr>
      </w:pPr>
    </w:p>
    <w:p w:rsidR="00F73037" w:rsidRPr="001823F7" w:rsidRDefault="006D29D8" w:rsidP="006D29D8">
      <w:pPr>
        <w:pStyle w:val="Naslov1"/>
      </w:pPr>
      <w:r w:rsidRPr="001823F7">
        <w:t>NASLOV ZA POSREDOVANJE PONUDBE - VLOŽIŠČE</w:t>
      </w:r>
    </w:p>
    <w:p w:rsidR="006D29D8" w:rsidRPr="001823F7" w:rsidRDefault="00855CC6" w:rsidP="003A65D9">
      <w:pPr>
        <w:ind w:left="357"/>
        <w:rPr>
          <w:rFonts w:asciiTheme="minorHAnsi" w:hAnsiTheme="minorHAnsi" w:cstheme="minorHAnsi"/>
          <w:sz w:val="18"/>
          <w:szCs w:val="18"/>
        </w:rPr>
      </w:pPr>
      <w:r w:rsidRPr="001823F7">
        <w:rPr>
          <w:rFonts w:asciiTheme="minorHAnsi" w:hAnsiTheme="minorHAnsi" w:cstheme="minorHAnsi"/>
          <w:sz w:val="18"/>
          <w:szCs w:val="18"/>
        </w:rPr>
        <w:t>Javne službe Ptuj d.o.o., Ulica heroja Lacka 3</w:t>
      </w:r>
      <w:r w:rsidR="006D29D8" w:rsidRPr="001823F7">
        <w:rPr>
          <w:rFonts w:asciiTheme="minorHAnsi" w:hAnsiTheme="minorHAnsi" w:cstheme="minorHAnsi"/>
          <w:sz w:val="18"/>
          <w:szCs w:val="18"/>
        </w:rPr>
        <w:t>, 2250 Ptuj</w:t>
      </w:r>
    </w:p>
    <w:p w:rsidR="006D29D8" w:rsidRPr="001823F7" w:rsidRDefault="006D29D8" w:rsidP="00F73037">
      <w:pPr>
        <w:ind w:left="357"/>
        <w:rPr>
          <w:rFonts w:asciiTheme="minorHAnsi" w:hAnsiTheme="minorHAnsi" w:cstheme="minorHAnsi"/>
          <w:sz w:val="18"/>
          <w:szCs w:val="18"/>
        </w:rPr>
      </w:pPr>
      <w:r w:rsidRPr="001823F7">
        <w:rPr>
          <w:rFonts w:asciiTheme="minorHAnsi" w:hAnsiTheme="minorHAnsi" w:cstheme="minorHAnsi"/>
          <w:sz w:val="18"/>
          <w:szCs w:val="18"/>
        </w:rPr>
        <w:t>Ponudnik lahko ponudbo predloži tudi osebno v sprejemni pisarni naročnika</w:t>
      </w:r>
    </w:p>
    <w:p w:rsidR="006D29D8" w:rsidRPr="001823F7" w:rsidRDefault="006D29D8" w:rsidP="006D29D8">
      <w:pPr>
        <w:pStyle w:val="Naslov1"/>
      </w:pPr>
      <w:r w:rsidRPr="001823F7">
        <w:t>JAVNO ODPIRANJE PONUDB</w:t>
      </w:r>
    </w:p>
    <w:p w:rsidR="006D29D8" w:rsidRPr="001823F7" w:rsidRDefault="005C73F3" w:rsidP="006D29D8">
      <w:pPr>
        <w:pStyle w:val="Telobesedila"/>
        <w:ind w:left="357"/>
        <w:rPr>
          <w:rFonts w:asciiTheme="minorHAnsi" w:hAnsiTheme="minorHAnsi" w:cstheme="minorHAnsi"/>
          <w:sz w:val="18"/>
          <w:szCs w:val="18"/>
        </w:rPr>
      </w:pPr>
      <w:r w:rsidRPr="00FD0E90">
        <w:rPr>
          <w:rFonts w:asciiTheme="minorHAnsi" w:hAnsiTheme="minorHAnsi" w:cstheme="minorHAnsi"/>
          <w:sz w:val="18"/>
          <w:szCs w:val="18"/>
        </w:rPr>
        <w:t>5. 8</w:t>
      </w:r>
      <w:r w:rsidR="00FE1C3C" w:rsidRPr="00FD0E90">
        <w:rPr>
          <w:rFonts w:asciiTheme="minorHAnsi" w:hAnsiTheme="minorHAnsi" w:cstheme="minorHAnsi"/>
          <w:sz w:val="18"/>
          <w:szCs w:val="18"/>
        </w:rPr>
        <w:t>. 2015</w:t>
      </w:r>
      <w:r w:rsidR="006D29D8" w:rsidRPr="00FD0E90">
        <w:rPr>
          <w:rFonts w:asciiTheme="minorHAnsi" w:hAnsiTheme="minorHAnsi" w:cstheme="minorHAnsi"/>
          <w:sz w:val="18"/>
          <w:szCs w:val="18"/>
        </w:rPr>
        <w:t xml:space="preserve"> ob </w:t>
      </w:r>
      <w:r w:rsidR="005E7670" w:rsidRPr="00FD0E90">
        <w:rPr>
          <w:rFonts w:asciiTheme="minorHAnsi" w:hAnsiTheme="minorHAnsi" w:cstheme="minorHAnsi"/>
          <w:sz w:val="18"/>
          <w:szCs w:val="18"/>
        </w:rPr>
        <w:t>1</w:t>
      </w:r>
      <w:r w:rsidR="00FE1C3C" w:rsidRPr="00FD0E90">
        <w:rPr>
          <w:rFonts w:asciiTheme="minorHAnsi" w:hAnsiTheme="minorHAnsi" w:cstheme="minorHAnsi"/>
          <w:sz w:val="18"/>
          <w:szCs w:val="18"/>
        </w:rPr>
        <w:t>0.3</w:t>
      </w:r>
      <w:r w:rsidR="009470E7" w:rsidRPr="00FD0E90">
        <w:rPr>
          <w:rFonts w:asciiTheme="minorHAnsi" w:hAnsiTheme="minorHAnsi" w:cstheme="minorHAnsi"/>
          <w:sz w:val="18"/>
          <w:szCs w:val="18"/>
        </w:rPr>
        <w:t xml:space="preserve">0 </w:t>
      </w:r>
      <w:r w:rsidR="006D29D8" w:rsidRPr="00FD0E90">
        <w:rPr>
          <w:rFonts w:asciiTheme="minorHAnsi" w:hAnsiTheme="minorHAnsi" w:cstheme="minorHAnsi"/>
          <w:sz w:val="18"/>
          <w:szCs w:val="18"/>
        </w:rPr>
        <w:t>uri v prostorih naročnika</w:t>
      </w:r>
    </w:p>
    <w:p w:rsidR="006D29D8" w:rsidRPr="001823F7" w:rsidRDefault="006D29D8" w:rsidP="006D29D8">
      <w:pPr>
        <w:pStyle w:val="Telobesedila"/>
        <w:ind w:left="357"/>
        <w:rPr>
          <w:rFonts w:asciiTheme="minorHAnsi" w:hAnsiTheme="minorHAnsi" w:cstheme="minorHAnsi"/>
          <w:sz w:val="18"/>
          <w:szCs w:val="18"/>
        </w:rPr>
      </w:pPr>
    </w:p>
    <w:p w:rsidR="005867B6" w:rsidRPr="001823F7" w:rsidRDefault="006D29D8" w:rsidP="006D29D8">
      <w:pPr>
        <w:ind w:left="357"/>
        <w:rPr>
          <w:rFonts w:asciiTheme="minorHAnsi" w:hAnsiTheme="minorHAnsi" w:cstheme="minorHAnsi"/>
          <w:sz w:val="18"/>
          <w:szCs w:val="18"/>
        </w:rPr>
      </w:pPr>
      <w:r w:rsidRPr="001823F7">
        <w:rPr>
          <w:rFonts w:asciiTheme="minorHAnsi" w:hAnsiTheme="minorHAnsi" w:cstheme="minorHAnsi"/>
          <w:sz w:val="18"/>
          <w:szCs w:val="18"/>
        </w:rPr>
        <w:t>Predstavniki ponudnikov se izkažejo naročniku s pisnim pooblastilom za zastopanje ponudnika (OBR-18). Pooblastila ne potrebujejo predstavniki ponudnikov, ki so registrirani za zastopanje. Nepooblaščeni predstavniki ponudnikov ne morejo opravljati dejanj, ki pomenijo zastopanje ponudnika.</w:t>
      </w:r>
    </w:p>
    <w:p w:rsidR="003A445B" w:rsidRPr="003A445B" w:rsidRDefault="003A445B" w:rsidP="003A445B">
      <w:pPr>
        <w:numPr>
          <w:ilvl w:val="0"/>
          <w:numId w:val="1"/>
        </w:numPr>
        <w:spacing w:before="120" w:after="50"/>
        <w:ind w:left="357" w:hanging="357"/>
        <w:outlineLvl w:val="0"/>
        <w:rPr>
          <w:rFonts w:asciiTheme="minorHAnsi" w:hAnsiTheme="minorHAnsi" w:cstheme="minorHAnsi"/>
          <w:b/>
          <w:sz w:val="18"/>
          <w:szCs w:val="18"/>
        </w:rPr>
      </w:pPr>
      <w:r w:rsidRPr="003A445B">
        <w:rPr>
          <w:rFonts w:asciiTheme="minorHAnsi" w:hAnsiTheme="minorHAnsi" w:cstheme="minorHAnsi"/>
          <w:b/>
          <w:sz w:val="18"/>
          <w:szCs w:val="18"/>
        </w:rPr>
        <w:t>FINANČNA ZAVAROVANJA, KI JIH MORA PREDLOŽITI PONUDNIK</w:t>
      </w:r>
    </w:p>
    <w:p w:rsidR="003A445B" w:rsidRPr="003A445B" w:rsidRDefault="003A445B" w:rsidP="003A445B">
      <w:pPr>
        <w:jc w:val="both"/>
        <w:rPr>
          <w:rFonts w:asciiTheme="minorHAnsi" w:hAnsiTheme="minorHAnsi" w:cstheme="minorHAnsi"/>
          <w:sz w:val="18"/>
          <w:szCs w:val="18"/>
        </w:rPr>
      </w:pPr>
    </w:p>
    <w:p w:rsidR="003A445B" w:rsidRDefault="00641B87" w:rsidP="003A445B">
      <w:pPr>
        <w:numPr>
          <w:ilvl w:val="1"/>
          <w:numId w:val="1"/>
        </w:numPr>
        <w:ind w:left="567" w:hanging="567"/>
        <w:jc w:val="both"/>
        <w:rPr>
          <w:rFonts w:asciiTheme="minorHAnsi" w:eastAsia="Times New Roman" w:hAnsiTheme="minorHAnsi" w:cstheme="minorHAnsi"/>
          <w:sz w:val="18"/>
          <w:szCs w:val="18"/>
          <w:lang w:eastAsia="sl-SI"/>
        </w:rPr>
      </w:pPr>
      <w:r>
        <w:rPr>
          <w:rFonts w:asciiTheme="minorHAnsi" w:eastAsia="Times New Roman" w:hAnsiTheme="minorHAnsi" w:cstheme="minorHAnsi"/>
          <w:sz w:val="18"/>
          <w:szCs w:val="18"/>
          <w:lang w:eastAsia="sl-SI"/>
        </w:rPr>
        <w:t>P</w:t>
      </w:r>
      <w:r w:rsidR="003A445B" w:rsidRPr="003A445B">
        <w:rPr>
          <w:rFonts w:asciiTheme="minorHAnsi" w:eastAsia="Times New Roman" w:hAnsiTheme="minorHAnsi" w:cstheme="minorHAnsi"/>
          <w:sz w:val="18"/>
          <w:szCs w:val="18"/>
          <w:lang w:eastAsia="sl-SI"/>
        </w:rPr>
        <w:t xml:space="preserve">onudnik </w:t>
      </w:r>
      <w:r>
        <w:rPr>
          <w:rFonts w:asciiTheme="minorHAnsi" w:eastAsia="Times New Roman" w:hAnsiTheme="minorHAnsi" w:cstheme="minorHAnsi"/>
          <w:sz w:val="18"/>
          <w:szCs w:val="18"/>
          <w:lang w:eastAsia="sl-SI"/>
        </w:rPr>
        <w:t>mora naročniku skupaj s ponudbo predložiti izjavo (OBR-10), da bo v primeru, če bo izbran kot najugodnejši, predložil bianco menico z menično izjavo (OBR-10a) v višini 10% pogodbene vrednosti</w:t>
      </w:r>
      <w:r w:rsidR="00734268">
        <w:rPr>
          <w:rFonts w:asciiTheme="minorHAnsi" w:eastAsia="Times New Roman" w:hAnsiTheme="minorHAnsi" w:cstheme="minorHAnsi"/>
          <w:sz w:val="18"/>
          <w:szCs w:val="18"/>
          <w:lang w:eastAsia="sl-SI"/>
        </w:rPr>
        <w:t xml:space="preserve"> (z DDV)</w:t>
      </w:r>
      <w:r>
        <w:rPr>
          <w:rFonts w:asciiTheme="minorHAnsi" w:eastAsia="Times New Roman" w:hAnsiTheme="minorHAnsi" w:cstheme="minorHAnsi"/>
          <w:sz w:val="18"/>
          <w:szCs w:val="18"/>
          <w:lang w:eastAsia="sl-SI"/>
        </w:rPr>
        <w:t>, ki mora veljati še 30 dni po roku za izvedbo naročila.</w:t>
      </w:r>
      <w:r w:rsidR="00734268">
        <w:rPr>
          <w:rFonts w:asciiTheme="minorHAnsi" w:eastAsia="Times New Roman" w:hAnsiTheme="minorHAnsi" w:cstheme="minorHAnsi"/>
          <w:sz w:val="18"/>
          <w:szCs w:val="18"/>
          <w:lang w:eastAsia="sl-SI"/>
        </w:rPr>
        <w:t xml:space="preserve"> Če se rok za izvedbo podaljša je potrebno podaljšati veljavnost finančnega zavarovanja.</w:t>
      </w:r>
    </w:p>
    <w:p w:rsidR="00734268" w:rsidRDefault="00734268" w:rsidP="00734268">
      <w:pPr>
        <w:ind w:left="567"/>
        <w:jc w:val="both"/>
        <w:rPr>
          <w:rFonts w:asciiTheme="minorHAnsi" w:eastAsia="Times New Roman" w:hAnsiTheme="minorHAnsi" w:cstheme="minorHAnsi"/>
          <w:sz w:val="18"/>
          <w:szCs w:val="18"/>
          <w:lang w:eastAsia="sl-SI"/>
        </w:rPr>
      </w:pPr>
    </w:p>
    <w:p w:rsidR="00734268" w:rsidRDefault="00734268" w:rsidP="00734268">
      <w:pPr>
        <w:ind w:left="567"/>
        <w:jc w:val="both"/>
        <w:rPr>
          <w:rFonts w:asciiTheme="minorHAnsi" w:eastAsia="Times New Roman" w:hAnsiTheme="minorHAnsi" w:cstheme="minorHAnsi"/>
          <w:sz w:val="18"/>
          <w:szCs w:val="18"/>
          <w:lang w:eastAsia="sl-SI"/>
        </w:rPr>
      </w:pPr>
      <w:r>
        <w:rPr>
          <w:rFonts w:asciiTheme="minorHAnsi" w:eastAsia="Times New Roman" w:hAnsiTheme="minorHAnsi" w:cstheme="minorHAnsi"/>
          <w:sz w:val="18"/>
          <w:szCs w:val="18"/>
          <w:lang w:eastAsia="sl-SI"/>
        </w:rPr>
        <w:t>Naročnik lahko unovči menico za dobro izvedbo pogodbenih obveznosti, če:</w:t>
      </w:r>
    </w:p>
    <w:p w:rsidR="00734268" w:rsidRDefault="00734268" w:rsidP="00734268">
      <w:pPr>
        <w:ind w:left="567"/>
        <w:jc w:val="both"/>
        <w:rPr>
          <w:rFonts w:asciiTheme="minorHAnsi" w:eastAsia="Times New Roman" w:hAnsiTheme="minorHAnsi" w:cstheme="minorHAnsi"/>
          <w:sz w:val="18"/>
          <w:szCs w:val="18"/>
          <w:lang w:eastAsia="sl-SI"/>
        </w:rPr>
      </w:pPr>
      <w:r>
        <w:rPr>
          <w:rFonts w:asciiTheme="minorHAnsi" w:eastAsia="Times New Roman" w:hAnsiTheme="minorHAnsi" w:cstheme="minorHAnsi"/>
          <w:sz w:val="18"/>
          <w:szCs w:val="18"/>
          <w:lang w:eastAsia="sl-SI"/>
        </w:rPr>
        <w:t>- izbrani ponudnik ne izpolni določil iz pogodbe in razpisne dokumentacije ali</w:t>
      </w:r>
    </w:p>
    <w:p w:rsidR="00734268" w:rsidRPr="003A445B" w:rsidRDefault="00734268" w:rsidP="00734268">
      <w:pPr>
        <w:ind w:left="567"/>
        <w:jc w:val="both"/>
        <w:rPr>
          <w:rFonts w:asciiTheme="minorHAnsi" w:eastAsia="Times New Roman" w:hAnsiTheme="minorHAnsi" w:cstheme="minorHAnsi"/>
          <w:sz w:val="18"/>
          <w:szCs w:val="18"/>
          <w:lang w:eastAsia="sl-SI"/>
        </w:rPr>
      </w:pPr>
      <w:r>
        <w:rPr>
          <w:rFonts w:asciiTheme="minorHAnsi" w:eastAsia="Times New Roman" w:hAnsiTheme="minorHAnsi" w:cstheme="minorHAnsi"/>
          <w:sz w:val="18"/>
          <w:szCs w:val="18"/>
          <w:lang w:eastAsia="sl-SI"/>
        </w:rPr>
        <w:t>- dela v nasprotju z določili pogodbe in razpisne dokumentacije.</w:t>
      </w:r>
    </w:p>
    <w:p w:rsidR="003A445B" w:rsidRPr="003A445B" w:rsidRDefault="003A445B" w:rsidP="003A445B">
      <w:pPr>
        <w:jc w:val="both"/>
        <w:rPr>
          <w:rFonts w:asciiTheme="minorHAnsi" w:eastAsia="Times New Roman" w:hAnsiTheme="minorHAnsi" w:cstheme="minorHAnsi"/>
          <w:i/>
          <w:sz w:val="18"/>
          <w:szCs w:val="18"/>
          <w:lang w:eastAsia="sl-SI"/>
        </w:rPr>
      </w:pPr>
    </w:p>
    <w:p w:rsidR="003A445B" w:rsidRPr="003A445B" w:rsidRDefault="009B62AE" w:rsidP="003A445B">
      <w:pPr>
        <w:ind w:firstLine="567"/>
        <w:rPr>
          <w:rFonts w:asciiTheme="minorHAnsi" w:eastAsia="Times New Roman" w:hAnsiTheme="minorHAnsi" w:cstheme="minorHAnsi"/>
          <w:b/>
          <w:i/>
          <w:sz w:val="18"/>
          <w:szCs w:val="18"/>
          <w:lang w:eastAsia="sl-SI"/>
        </w:rPr>
      </w:pPr>
      <w:r w:rsidRPr="00734268">
        <w:rPr>
          <w:rFonts w:asciiTheme="minorHAnsi" w:eastAsia="Times New Roman" w:hAnsiTheme="minorHAnsi" w:cstheme="minorHAnsi"/>
          <w:b/>
          <w:i/>
          <w:sz w:val="18"/>
          <w:szCs w:val="18"/>
          <w:lang w:eastAsia="sl-SI"/>
        </w:rPr>
        <w:t>Dokazilo: OBR-10</w:t>
      </w:r>
      <w:r w:rsidR="00641B87" w:rsidRPr="00734268">
        <w:rPr>
          <w:rFonts w:asciiTheme="minorHAnsi" w:eastAsia="Times New Roman" w:hAnsiTheme="minorHAnsi" w:cstheme="minorHAnsi"/>
          <w:b/>
          <w:i/>
          <w:sz w:val="18"/>
          <w:szCs w:val="18"/>
          <w:lang w:eastAsia="sl-SI"/>
        </w:rPr>
        <w:t xml:space="preserve"> in OBR-10a</w:t>
      </w:r>
    </w:p>
    <w:p w:rsidR="003A445B" w:rsidRPr="003A445B" w:rsidRDefault="003A445B" w:rsidP="003A445B">
      <w:pPr>
        <w:jc w:val="right"/>
        <w:rPr>
          <w:rFonts w:asciiTheme="minorHAnsi" w:eastAsia="Times New Roman" w:hAnsiTheme="minorHAnsi" w:cstheme="minorHAnsi"/>
          <w:b/>
          <w:i/>
          <w:sz w:val="18"/>
          <w:szCs w:val="18"/>
          <w:highlight w:val="yellow"/>
          <w:lang w:eastAsia="sl-SI"/>
        </w:rPr>
      </w:pPr>
    </w:p>
    <w:p w:rsidR="005867B6" w:rsidRPr="001823F7" w:rsidRDefault="005867B6" w:rsidP="005867B6">
      <w:pPr>
        <w:pStyle w:val="Naslov1"/>
      </w:pPr>
      <w:r w:rsidRPr="001823F7">
        <w:t>ZA PRAVILNOST PONUDBE MORA PONUDNIK PREDLOŽITI IZPOLNJENO NASLEDNJO DOKUMENTACIJO:</w:t>
      </w:r>
    </w:p>
    <w:p w:rsidR="005867B6" w:rsidRPr="001823F7" w:rsidRDefault="005867B6" w:rsidP="00A33119">
      <w:pPr>
        <w:pStyle w:val="Odstavekseznama"/>
        <w:numPr>
          <w:ilvl w:val="0"/>
          <w:numId w:val="3"/>
        </w:numPr>
        <w:spacing w:after="120" w:line="288" w:lineRule="auto"/>
        <w:rPr>
          <w:rFonts w:asciiTheme="minorHAnsi" w:hAnsiTheme="minorHAnsi" w:cstheme="minorHAnsi"/>
          <w:sz w:val="18"/>
          <w:szCs w:val="18"/>
        </w:rPr>
      </w:pPr>
      <w:r w:rsidRPr="001823F7">
        <w:rPr>
          <w:rFonts w:asciiTheme="minorHAnsi" w:hAnsiTheme="minorHAnsi" w:cstheme="minorHAnsi"/>
          <w:sz w:val="18"/>
          <w:szCs w:val="18"/>
        </w:rPr>
        <w:t>Ovojnica, nalepljena na zunanjo ovojnico ponudbe</w:t>
      </w:r>
      <w:r w:rsidR="00927EDE" w:rsidRPr="001823F7">
        <w:rPr>
          <w:rFonts w:asciiTheme="minorHAnsi" w:hAnsiTheme="minorHAnsi" w:cstheme="minorHAnsi"/>
          <w:sz w:val="18"/>
          <w:szCs w:val="18"/>
        </w:rPr>
        <w:t xml:space="preserve">   (OBR-1)</w:t>
      </w:r>
    </w:p>
    <w:p w:rsidR="005867B6" w:rsidRDefault="005867B6" w:rsidP="00A33119">
      <w:pPr>
        <w:pStyle w:val="Odstavekseznama"/>
        <w:numPr>
          <w:ilvl w:val="0"/>
          <w:numId w:val="3"/>
        </w:numPr>
        <w:spacing w:after="120" w:line="288" w:lineRule="auto"/>
        <w:rPr>
          <w:rFonts w:asciiTheme="minorHAnsi" w:hAnsiTheme="minorHAnsi" w:cstheme="minorHAnsi"/>
          <w:sz w:val="18"/>
          <w:szCs w:val="18"/>
        </w:rPr>
      </w:pPr>
      <w:r w:rsidRPr="001823F7">
        <w:rPr>
          <w:rFonts w:asciiTheme="minorHAnsi" w:hAnsiTheme="minorHAnsi" w:cstheme="minorHAnsi"/>
          <w:sz w:val="18"/>
          <w:szCs w:val="18"/>
        </w:rPr>
        <w:t>Prijava</w:t>
      </w:r>
      <w:r w:rsidR="00927EDE" w:rsidRPr="001823F7">
        <w:rPr>
          <w:rFonts w:asciiTheme="minorHAnsi" w:hAnsiTheme="minorHAnsi" w:cstheme="minorHAnsi"/>
          <w:sz w:val="18"/>
          <w:szCs w:val="18"/>
        </w:rPr>
        <w:t xml:space="preserve">   (OBR-2)</w:t>
      </w:r>
    </w:p>
    <w:p w:rsidR="003A445B" w:rsidRPr="001823F7" w:rsidRDefault="003A445B" w:rsidP="00A33119">
      <w:pPr>
        <w:pStyle w:val="Odstavekseznama"/>
        <w:numPr>
          <w:ilvl w:val="0"/>
          <w:numId w:val="3"/>
        </w:numPr>
        <w:spacing w:after="120" w:line="288" w:lineRule="auto"/>
        <w:rPr>
          <w:rFonts w:asciiTheme="minorHAnsi" w:hAnsiTheme="minorHAnsi" w:cstheme="minorHAnsi"/>
          <w:sz w:val="18"/>
          <w:szCs w:val="18"/>
        </w:rPr>
      </w:pPr>
      <w:r>
        <w:rPr>
          <w:rFonts w:asciiTheme="minorHAnsi" w:hAnsiTheme="minorHAnsi" w:cstheme="minorHAnsi"/>
          <w:sz w:val="18"/>
          <w:szCs w:val="18"/>
        </w:rPr>
        <w:t>Zahtevana finančna zavarovanja</w:t>
      </w:r>
    </w:p>
    <w:p w:rsidR="005867B6" w:rsidRDefault="005867B6" w:rsidP="00A33119">
      <w:pPr>
        <w:pStyle w:val="Odstavekseznama"/>
        <w:numPr>
          <w:ilvl w:val="0"/>
          <w:numId w:val="3"/>
        </w:numPr>
        <w:spacing w:after="120" w:line="288" w:lineRule="auto"/>
        <w:rPr>
          <w:rFonts w:asciiTheme="minorHAnsi" w:hAnsiTheme="minorHAnsi" w:cstheme="minorHAnsi"/>
          <w:sz w:val="18"/>
          <w:szCs w:val="18"/>
        </w:rPr>
      </w:pPr>
      <w:r w:rsidRPr="001823F7">
        <w:rPr>
          <w:rFonts w:asciiTheme="minorHAnsi" w:hAnsiTheme="minorHAnsi" w:cstheme="minorHAnsi"/>
          <w:sz w:val="18"/>
          <w:szCs w:val="18"/>
        </w:rPr>
        <w:t>Zahtevano dokumentacijo iz 3. poglavja razpisne dokumentacije</w:t>
      </w:r>
    </w:p>
    <w:p w:rsidR="00C02107" w:rsidRDefault="00C02107" w:rsidP="00A33119">
      <w:pPr>
        <w:pStyle w:val="Odstavekseznama"/>
        <w:numPr>
          <w:ilvl w:val="0"/>
          <w:numId w:val="3"/>
        </w:numPr>
        <w:spacing w:after="120" w:line="288" w:lineRule="auto"/>
        <w:rPr>
          <w:rFonts w:asciiTheme="minorHAnsi" w:hAnsiTheme="minorHAnsi" w:cstheme="minorHAnsi"/>
          <w:sz w:val="18"/>
          <w:szCs w:val="18"/>
        </w:rPr>
      </w:pPr>
      <w:r>
        <w:rPr>
          <w:rFonts w:asciiTheme="minorHAnsi" w:hAnsiTheme="minorHAnsi" w:cstheme="minorHAnsi"/>
          <w:sz w:val="18"/>
          <w:szCs w:val="18"/>
        </w:rPr>
        <w:t>Predračun/ponudba (OBR-6)</w:t>
      </w:r>
    </w:p>
    <w:p w:rsidR="00BA077A" w:rsidRDefault="00C02107" w:rsidP="00BA077A">
      <w:pPr>
        <w:pStyle w:val="Odstavekseznama"/>
        <w:spacing w:after="120" w:line="288" w:lineRule="auto"/>
        <w:ind w:left="1077"/>
        <w:rPr>
          <w:rFonts w:asciiTheme="minorHAnsi" w:hAnsiTheme="minorHAnsi" w:cstheme="minorHAnsi"/>
          <w:sz w:val="18"/>
          <w:szCs w:val="18"/>
        </w:rPr>
      </w:pPr>
      <w:r>
        <w:rPr>
          <w:rFonts w:asciiTheme="minorHAnsi" w:hAnsiTheme="minorHAnsi" w:cstheme="minorHAnsi"/>
          <w:sz w:val="18"/>
          <w:szCs w:val="18"/>
        </w:rPr>
        <w:t>- obvezna priloga-parafirane in potrjene teh</w:t>
      </w:r>
      <w:r w:rsidR="00724AF6">
        <w:rPr>
          <w:rFonts w:asciiTheme="minorHAnsi" w:hAnsiTheme="minorHAnsi" w:cstheme="minorHAnsi"/>
          <w:sz w:val="18"/>
          <w:szCs w:val="18"/>
        </w:rPr>
        <w:t xml:space="preserve">nične specifikacije </w:t>
      </w:r>
      <w:r w:rsidR="00A2335F">
        <w:rPr>
          <w:rFonts w:asciiTheme="minorHAnsi" w:hAnsiTheme="minorHAnsi" w:cstheme="minorHAnsi"/>
          <w:sz w:val="18"/>
          <w:szCs w:val="18"/>
        </w:rPr>
        <w:t>(s prilogo)</w:t>
      </w:r>
    </w:p>
    <w:p w:rsidR="00BA077A" w:rsidRPr="005E7670" w:rsidRDefault="00BA077A" w:rsidP="00A33119">
      <w:pPr>
        <w:pStyle w:val="Odstavekseznama"/>
        <w:numPr>
          <w:ilvl w:val="0"/>
          <w:numId w:val="3"/>
        </w:numPr>
        <w:spacing w:after="120" w:line="288" w:lineRule="auto"/>
        <w:rPr>
          <w:rFonts w:asciiTheme="minorHAnsi" w:hAnsiTheme="minorHAnsi" w:cstheme="minorHAnsi"/>
          <w:sz w:val="18"/>
          <w:szCs w:val="18"/>
        </w:rPr>
      </w:pPr>
      <w:r>
        <w:rPr>
          <w:rFonts w:asciiTheme="minorHAnsi" w:hAnsiTheme="minorHAnsi" w:cstheme="minorHAnsi"/>
          <w:sz w:val="18"/>
          <w:szCs w:val="18"/>
        </w:rPr>
        <w:t>Izjava ponudnika</w:t>
      </w:r>
      <w:r w:rsidR="000076C0">
        <w:rPr>
          <w:rFonts w:asciiTheme="minorHAnsi" w:hAnsiTheme="minorHAnsi" w:cstheme="minorHAnsi"/>
          <w:sz w:val="18"/>
          <w:szCs w:val="18"/>
        </w:rPr>
        <w:t xml:space="preserve"> o udeležbi fizičnih in pravnih oseb</w:t>
      </w:r>
      <w:r w:rsidR="004205FC">
        <w:rPr>
          <w:rFonts w:asciiTheme="minorHAnsi" w:hAnsiTheme="minorHAnsi" w:cstheme="minorHAnsi"/>
          <w:sz w:val="18"/>
          <w:szCs w:val="18"/>
        </w:rPr>
        <w:t xml:space="preserve"> v lastništvu ponudnika (OBR-7)</w:t>
      </w:r>
    </w:p>
    <w:p w:rsidR="001A3751" w:rsidRDefault="001A3751" w:rsidP="00A33119">
      <w:pPr>
        <w:pStyle w:val="Odstavekseznama"/>
        <w:numPr>
          <w:ilvl w:val="0"/>
          <w:numId w:val="3"/>
        </w:numPr>
        <w:spacing w:after="120" w:line="288" w:lineRule="auto"/>
        <w:rPr>
          <w:rFonts w:asciiTheme="minorHAnsi" w:hAnsiTheme="minorHAnsi" w:cstheme="minorHAnsi"/>
          <w:sz w:val="18"/>
          <w:szCs w:val="18"/>
        </w:rPr>
      </w:pPr>
      <w:r>
        <w:rPr>
          <w:rFonts w:asciiTheme="minorHAnsi" w:hAnsiTheme="minorHAnsi" w:cstheme="minorHAnsi"/>
          <w:sz w:val="18"/>
          <w:szCs w:val="18"/>
        </w:rPr>
        <w:t>Izjava ponudnika, da ne nastopa s podizvajalci (OBR-15)</w:t>
      </w:r>
    </w:p>
    <w:p w:rsidR="00927EDE" w:rsidRPr="001823F7" w:rsidRDefault="00927EDE" w:rsidP="00927EDE">
      <w:pPr>
        <w:pStyle w:val="Odstavekseznama"/>
        <w:spacing w:after="120"/>
        <w:ind w:left="1434"/>
        <w:rPr>
          <w:rFonts w:asciiTheme="minorHAnsi" w:hAnsiTheme="minorHAnsi" w:cstheme="minorHAnsi"/>
          <w:sz w:val="8"/>
          <w:szCs w:val="18"/>
        </w:rPr>
      </w:pPr>
    </w:p>
    <w:p w:rsidR="005867B6" w:rsidRPr="001823F7" w:rsidRDefault="005867B6" w:rsidP="00A33119">
      <w:pPr>
        <w:pStyle w:val="Odstavekseznama"/>
        <w:numPr>
          <w:ilvl w:val="0"/>
          <w:numId w:val="3"/>
        </w:numPr>
        <w:spacing w:before="120" w:after="120" w:line="288" w:lineRule="auto"/>
        <w:ind w:left="1071" w:hanging="357"/>
        <w:rPr>
          <w:rFonts w:asciiTheme="minorHAnsi" w:hAnsiTheme="minorHAnsi" w:cstheme="minorHAnsi"/>
          <w:sz w:val="18"/>
          <w:szCs w:val="18"/>
        </w:rPr>
      </w:pPr>
      <w:r w:rsidRPr="001823F7">
        <w:rPr>
          <w:rFonts w:asciiTheme="minorHAnsi" w:hAnsiTheme="minorHAnsi" w:cstheme="minorHAnsi"/>
          <w:sz w:val="18"/>
          <w:szCs w:val="18"/>
        </w:rPr>
        <w:t>Izjava o dopustnih popravkih računskih napak</w:t>
      </w:r>
      <w:r w:rsidR="00927EDE" w:rsidRPr="001823F7">
        <w:rPr>
          <w:rFonts w:asciiTheme="minorHAnsi" w:hAnsiTheme="minorHAnsi" w:cstheme="minorHAnsi"/>
          <w:sz w:val="18"/>
          <w:szCs w:val="18"/>
        </w:rPr>
        <w:t xml:space="preserve">   (OBR-17)</w:t>
      </w:r>
    </w:p>
    <w:p w:rsidR="005867B6" w:rsidRPr="001823F7" w:rsidRDefault="005867B6" w:rsidP="00A33119">
      <w:pPr>
        <w:pStyle w:val="Telobesedila"/>
        <w:numPr>
          <w:ilvl w:val="0"/>
          <w:numId w:val="3"/>
        </w:numPr>
        <w:jc w:val="left"/>
        <w:rPr>
          <w:rFonts w:asciiTheme="minorHAnsi" w:hAnsiTheme="minorHAnsi" w:cstheme="minorHAnsi"/>
          <w:sz w:val="18"/>
          <w:szCs w:val="18"/>
        </w:rPr>
      </w:pPr>
      <w:r w:rsidRPr="001823F7">
        <w:rPr>
          <w:rFonts w:asciiTheme="minorHAnsi" w:hAnsiTheme="minorHAnsi" w:cstheme="minorHAnsi"/>
          <w:sz w:val="18"/>
          <w:szCs w:val="18"/>
        </w:rPr>
        <w:t xml:space="preserve">V primeru, ko ponudnik </w:t>
      </w:r>
      <w:r w:rsidRPr="001823F7">
        <w:rPr>
          <w:rFonts w:asciiTheme="minorHAnsi" w:hAnsiTheme="minorHAnsi" w:cstheme="minorHAnsi"/>
          <w:sz w:val="18"/>
          <w:szCs w:val="18"/>
          <w:u w:val="single"/>
        </w:rPr>
        <w:t>nastopa</w:t>
      </w:r>
      <w:r w:rsidRPr="001823F7">
        <w:rPr>
          <w:rFonts w:asciiTheme="minorHAnsi" w:hAnsiTheme="minorHAnsi" w:cstheme="minorHAnsi"/>
          <w:sz w:val="18"/>
          <w:szCs w:val="18"/>
        </w:rPr>
        <w:t xml:space="preserve"> skupaj s partnerji:</w:t>
      </w:r>
    </w:p>
    <w:p w:rsidR="005867B6" w:rsidRPr="001823F7" w:rsidRDefault="005867B6" w:rsidP="00A33119">
      <w:pPr>
        <w:pStyle w:val="Telobesedila"/>
        <w:numPr>
          <w:ilvl w:val="0"/>
          <w:numId w:val="4"/>
        </w:numPr>
        <w:ind w:left="1434" w:hanging="357"/>
        <w:jc w:val="left"/>
        <w:rPr>
          <w:rFonts w:asciiTheme="minorHAnsi" w:hAnsiTheme="minorHAnsi" w:cstheme="minorHAnsi"/>
          <w:sz w:val="18"/>
          <w:szCs w:val="18"/>
        </w:rPr>
      </w:pPr>
      <w:r w:rsidRPr="001823F7">
        <w:rPr>
          <w:rFonts w:asciiTheme="minorHAnsi" w:hAnsiTheme="minorHAnsi" w:cstheme="minorHAnsi"/>
          <w:sz w:val="18"/>
          <w:szCs w:val="18"/>
        </w:rPr>
        <w:t>pogodbo o izvedbi predmeta javnega naročila (partnerska pogodba). Pogodba mora jasno določati, da proti naročniku za celotno obveznost in za vsak njen del odgovarjajo vsi partnerji solidarno in vsak posebej v celoti.</w:t>
      </w:r>
    </w:p>
    <w:p w:rsidR="005867B6" w:rsidRPr="001823F7" w:rsidRDefault="005867B6" w:rsidP="00A33119">
      <w:pPr>
        <w:pStyle w:val="Telobesedila"/>
        <w:numPr>
          <w:ilvl w:val="0"/>
          <w:numId w:val="4"/>
        </w:numPr>
        <w:ind w:left="1434" w:hanging="357"/>
        <w:jc w:val="left"/>
        <w:rPr>
          <w:rFonts w:asciiTheme="minorHAnsi" w:hAnsiTheme="minorHAnsi" w:cstheme="minorHAnsi"/>
          <w:sz w:val="18"/>
          <w:szCs w:val="18"/>
        </w:rPr>
      </w:pPr>
      <w:r w:rsidRPr="001823F7">
        <w:rPr>
          <w:rFonts w:asciiTheme="minorHAnsi" w:hAnsiTheme="minorHAnsi" w:cstheme="minorHAnsi"/>
          <w:sz w:val="18"/>
          <w:szCs w:val="18"/>
        </w:rPr>
        <w:t>OBR-2a (za vsakega izmed partnerjev)</w:t>
      </w:r>
    </w:p>
    <w:p w:rsidR="005867B6" w:rsidRPr="001823F7" w:rsidRDefault="005867B6" w:rsidP="00A33119">
      <w:pPr>
        <w:pStyle w:val="Telobesedila"/>
        <w:numPr>
          <w:ilvl w:val="0"/>
          <w:numId w:val="4"/>
        </w:numPr>
        <w:spacing w:after="120"/>
        <w:ind w:left="1434" w:hanging="357"/>
        <w:jc w:val="left"/>
        <w:rPr>
          <w:rFonts w:asciiTheme="minorHAnsi" w:hAnsiTheme="minorHAnsi" w:cstheme="minorHAnsi"/>
          <w:sz w:val="18"/>
          <w:szCs w:val="18"/>
        </w:rPr>
      </w:pPr>
      <w:r w:rsidRPr="001823F7">
        <w:rPr>
          <w:rFonts w:asciiTheme="minorHAnsi" w:hAnsiTheme="minorHAnsi" w:cstheme="minorHAnsi"/>
          <w:sz w:val="18"/>
          <w:szCs w:val="18"/>
        </w:rPr>
        <w:t>OBR-2b.</w:t>
      </w:r>
    </w:p>
    <w:p w:rsidR="005867B6" w:rsidRDefault="005867B6" w:rsidP="00A33119">
      <w:pPr>
        <w:pStyle w:val="Odstavekseznama"/>
        <w:numPr>
          <w:ilvl w:val="0"/>
          <w:numId w:val="3"/>
        </w:numPr>
        <w:rPr>
          <w:rFonts w:asciiTheme="minorHAnsi" w:hAnsiTheme="minorHAnsi" w:cstheme="minorHAnsi"/>
          <w:sz w:val="18"/>
          <w:szCs w:val="18"/>
        </w:rPr>
      </w:pPr>
      <w:r w:rsidRPr="001823F7">
        <w:rPr>
          <w:rFonts w:asciiTheme="minorHAnsi" w:hAnsiTheme="minorHAnsi" w:cstheme="minorHAnsi"/>
          <w:sz w:val="18"/>
          <w:szCs w:val="18"/>
        </w:rPr>
        <w:t>Parafiran</w:t>
      </w:r>
      <w:r w:rsidR="00484AD6">
        <w:rPr>
          <w:rFonts w:asciiTheme="minorHAnsi" w:hAnsiTheme="minorHAnsi" w:cstheme="minorHAnsi"/>
          <w:sz w:val="18"/>
          <w:szCs w:val="18"/>
        </w:rPr>
        <w:t>e tehnične specifikacije</w:t>
      </w:r>
      <w:r w:rsidR="00724AF6">
        <w:rPr>
          <w:rFonts w:asciiTheme="minorHAnsi" w:hAnsiTheme="minorHAnsi" w:cstheme="minorHAnsi"/>
          <w:sz w:val="18"/>
          <w:szCs w:val="18"/>
        </w:rPr>
        <w:t xml:space="preserve"> </w:t>
      </w:r>
      <w:r w:rsidR="00A2335F">
        <w:rPr>
          <w:rFonts w:asciiTheme="minorHAnsi" w:hAnsiTheme="minorHAnsi" w:cstheme="minorHAnsi"/>
          <w:sz w:val="18"/>
          <w:szCs w:val="18"/>
        </w:rPr>
        <w:t>(s prilogo)</w:t>
      </w:r>
    </w:p>
    <w:p w:rsidR="00484AD6" w:rsidRPr="00971C33" w:rsidRDefault="00484AD6" w:rsidP="00A33119">
      <w:pPr>
        <w:pStyle w:val="Odstavekseznama"/>
        <w:numPr>
          <w:ilvl w:val="0"/>
          <w:numId w:val="3"/>
        </w:numPr>
        <w:rPr>
          <w:rFonts w:asciiTheme="minorHAnsi" w:hAnsiTheme="minorHAnsi" w:cstheme="minorHAnsi"/>
          <w:sz w:val="18"/>
          <w:szCs w:val="18"/>
        </w:rPr>
      </w:pPr>
      <w:r w:rsidRPr="001823F7">
        <w:rPr>
          <w:rFonts w:asciiTheme="minorHAnsi" w:hAnsiTheme="minorHAnsi" w:cstheme="minorHAnsi"/>
          <w:sz w:val="18"/>
          <w:szCs w:val="18"/>
        </w:rPr>
        <w:t xml:space="preserve">Parafiran vzorec </w:t>
      </w:r>
      <w:r w:rsidR="00CE0BA2">
        <w:rPr>
          <w:rFonts w:asciiTheme="minorHAnsi" w:hAnsiTheme="minorHAnsi" w:cstheme="minorHAnsi"/>
          <w:sz w:val="18"/>
          <w:szCs w:val="18"/>
        </w:rPr>
        <w:t>pogodbe</w:t>
      </w:r>
      <w:r w:rsidRPr="001823F7">
        <w:rPr>
          <w:rFonts w:asciiTheme="minorHAnsi" w:hAnsiTheme="minorHAnsi" w:cstheme="minorHAnsi"/>
          <w:i/>
          <w:sz w:val="18"/>
          <w:szCs w:val="18"/>
        </w:rPr>
        <w:t xml:space="preserve">– ponudnik ne vpisuje manjkajočih podatkov v vzorcu </w:t>
      </w:r>
      <w:r>
        <w:rPr>
          <w:rFonts w:asciiTheme="minorHAnsi" w:hAnsiTheme="minorHAnsi" w:cstheme="minorHAnsi"/>
          <w:i/>
          <w:sz w:val="18"/>
          <w:szCs w:val="18"/>
        </w:rPr>
        <w:t>sporazuma</w:t>
      </w:r>
    </w:p>
    <w:p w:rsidR="00971C33" w:rsidRPr="00724AF6" w:rsidRDefault="00971C33" w:rsidP="00724AF6">
      <w:pPr>
        <w:rPr>
          <w:rFonts w:asciiTheme="minorHAnsi" w:hAnsiTheme="minorHAnsi" w:cstheme="minorHAnsi"/>
          <w:sz w:val="18"/>
          <w:szCs w:val="18"/>
        </w:rPr>
      </w:pPr>
    </w:p>
    <w:p w:rsidR="00D3198D" w:rsidRPr="00763A71" w:rsidRDefault="00D3198D" w:rsidP="003C6F85">
      <w:pPr>
        <w:pStyle w:val="Odstavekseznama"/>
        <w:ind w:left="1077"/>
        <w:rPr>
          <w:rFonts w:asciiTheme="minorHAnsi" w:hAnsiTheme="minorHAnsi" w:cstheme="minorHAnsi"/>
          <w:sz w:val="18"/>
          <w:szCs w:val="18"/>
          <w:highlight w:val="yellow"/>
        </w:rPr>
      </w:pPr>
    </w:p>
    <w:p w:rsidR="00363F10" w:rsidRPr="00781259" w:rsidRDefault="00363F10" w:rsidP="00781259">
      <w:pPr>
        <w:ind w:left="717"/>
        <w:rPr>
          <w:rFonts w:asciiTheme="minorHAnsi" w:hAnsiTheme="minorHAnsi" w:cstheme="minorHAnsi"/>
          <w:sz w:val="18"/>
          <w:szCs w:val="18"/>
        </w:rPr>
      </w:pPr>
    </w:p>
    <w:p w:rsidR="005867B6" w:rsidRPr="001823F7" w:rsidRDefault="005867B6">
      <w:pPr>
        <w:rPr>
          <w:rFonts w:asciiTheme="minorHAnsi" w:hAnsiTheme="minorHAnsi" w:cstheme="minorHAnsi"/>
          <w:b/>
          <w:sz w:val="20"/>
          <w:szCs w:val="20"/>
        </w:rPr>
      </w:pPr>
    </w:p>
    <w:p w:rsidR="005867B6" w:rsidRPr="001823F7" w:rsidRDefault="005867B6">
      <w:pPr>
        <w:rPr>
          <w:rFonts w:asciiTheme="minorHAnsi" w:hAnsiTheme="minorHAnsi" w:cstheme="minorHAnsi"/>
          <w:b/>
          <w:sz w:val="20"/>
          <w:szCs w:val="20"/>
        </w:rPr>
      </w:pPr>
    </w:p>
    <w:p w:rsidR="005867B6" w:rsidRPr="001823F7" w:rsidRDefault="005867B6">
      <w:pPr>
        <w:rPr>
          <w:rFonts w:asciiTheme="minorHAnsi" w:hAnsiTheme="minorHAnsi" w:cstheme="minorHAnsi"/>
          <w:b/>
          <w:sz w:val="20"/>
          <w:szCs w:val="20"/>
        </w:rPr>
      </w:pPr>
    </w:p>
    <w:p w:rsidR="005867B6" w:rsidRPr="001823F7" w:rsidRDefault="005867B6" w:rsidP="004431F7">
      <w:pPr>
        <w:jc w:val="center"/>
        <w:rPr>
          <w:rFonts w:asciiTheme="minorHAnsi" w:hAnsiTheme="minorHAnsi" w:cstheme="minorHAnsi"/>
          <w:b/>
          <w:sz w:val="20"/>
          <w:szCs w:val="20"/>
        </w:rPr>
        <w:sectPr w:rsidR="005867B6" w:rsidRPr="001823F7" w:rsidSect="000B1FD5">
          <w:headerReference w:type="default" r:id="rId15"/>
          <w:footerReference w:type="default" r:id="rId16"/>
          <w:pgSz w:w="11906" w:h="16838"/>
          <w:pgMar w:top="1417" w:right="1417" w:bottom="1417" w:left="1417" w:header="340" w:footer="708" w:gutter="0"/>
          <w:cols w:space="708"/>
          <w:docGrid w:linePitch="360"/>
        </w:sectPr>
      </w:pPr>
    </w:p>
    <w:p w:rsidR="004431F7" w:rsidRPr="001C4022" w:rsidRDefault="004431F7" w:rsidP="001C4022">
      <w:pPr>
        <w:jc w:val="center"/>
        <w:rPr>
          <w:rFonts w:asciiTheme="minorHAnsi" w:hAnsiTheme="minorHAnsi" w:cstheme="minorHAnsi"/>
          <w:b/>
          <w:sz w:val="20"/>
          <w:szCs w:val="20"/>
        </w:rPr>
      </w:pPr>
      <w:r w:rsidRPr="001823F7">
        <w:rPr>
          <w:rFonts w:asciiTheme="minorHAnsi" w:hAnsiTheme="minorHAnsi" w:cstheme="minorHAnsi"/>
          <w:b/>
          <w:sz w:val="20"/>
          <w:szCs w:val="20"/>
        </w:rPr>
        <w:t xml:space="preserve">2. NAVODILA </w:t>
      </w:r>
      <w:r w:rsidR="001C4022">
        <w:rPr>
          <w:rFonts w:asciiTheme="minorHAnsi" w:hAnsiTheme="minorHAnsi" w:cstheme="minorHAnsi"/>
          <w:b/>
          <w:sz w:val="20"/>
          <w:szCs w:val="20"/>
        </w:rPr>
        <w:t>ZA IZDELAVO PONUDBE</w:t>
      </w:r>
    </w:p>
    <w:p w:rsidR="009F1CA1" w:rsidRPr="001823F7" w:rsidRDefault="004431F7" w:rsidP="00A33119">
      <w:pPr>
        <w:pStyle w:val="Naslov1"/>
        <w:numPr>
          <w:ilvl w:val="0"/>
          <w:numId w:val="5"/>
        </w:numPr>
        <w:spacing w:after="70"/>
        <w:rPr>
          <w:sz w:val="16"/>
          <w:szCs w:val="16"/>
        </w:rPr>
      </w:pPr>
      <w:r w:rsidRPr="001823F7">
        <w:rPr>
          <w:sz w:val="16"/>
          <w:szCs w:val="16"/>
        </w:rPr>
        <w:t>POGOJ ZA KANDIDIRANJE NA RAZPISU</w:t>
      </w:r>
    </w:p>
    <w:p w:rsidR="000810A8" w:rsidRPr="001823F7"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Kot ponudnik lahko na razpisu kandidira vsaka pravna ali fizična oseba, ki je registrirana za dejavnost, ki je predmet razpisa in ima za opravljanje te dejavnosti vsa predpisana dovoljenja.</w:t>
      </w:r>
    </w:p>
    <w:p w:rsidR="000810A8" w:rsidRPr="001823F7" w:rsidRDefault="004431F7" w:rsidP="004431F7">
      <w:pPr>
        <w:pStyle w:val="Odstavekseznama"/>
        <w:numPr>
          <w:ilvl w:val="0"/>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b/>
          <w:sz w:val="16"/>
          <w:szCs w:val="16"/>
        </w:rPr>
        <w:t>DODATNA POJASNILA</w:t>
      </w:r>
    </w:p>
    <w:p w:rsidR="000810A8" w:rsidRPr="001823F7"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 xml:space="preserve">Naročnik bo posredoval dodatna pojasnila v zvezi z razpisno dokumentacijo v roku, določenem z ZJN-2, pod pogojem, da je bila zahteva za pojasnilo posredovana pravočasno. Zahteva za dodatno pojasnilo je pravočasna, če je bila zahtevana preko portala javnih naročil ali po elektronski pošti najkasneje </w:t>
      </w:r>
      <w:r w:rsidR="00080A8A">
        <w:rPr>
          <w:rFonts w:asciiTheme="minorHAnsi" w:hAnsiTheme="minorHAnsi" w:cstheme="minorHAnsi"/>
          <w:sz w:val="16"/>
          <w:szCs w:val="16"/>
        </w:rPr>
        <w:t>šest</w:t>
      </w:r>
      <w:r w:rsidRPr="001823F7">
        <w:rPr>
          <w:rFonts w:asciiTheme="minorHAnsi" w:hAnsiTheme="minorHAnsi" w:cstheme="minorHAnsi"/>
          <w:sz w:val="16"/>
          <w:szCs w:val="16"/>
        </w:rPr>
        <w:t xml:space="preserve"> dni pred iztekom roka za predložitev ponudb. Na vprašanja, ki bodo na naročnika prispela po zgoraj navedenem roku, naročnik ne bo dajal pojasnil v zvezi s ponudnikovimi vprašanji.</w:t>
      </w:r>
    </w:p>
    <w:p w:rsidR="000810A8" w:rsidRPr="001823F7"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Pred potekom roka za oddajo ponudb lahko naročnik dopolni razpisno dokumentacijo. Vsaka taka dopolnitev bo sestavni del razpisne dokumentacije in bo posredovana preko portala javnih naročil. Naročnik bo po potrebi podaljšal rok za oddajo ponudb, da bo  ponudnikom omogočil upoštevanje dopolnitev. S premaknitvijo roka za oddajo ponudb se pravice in obveznosti naročnika in ponudnikov vežejo na nove roke, ki posledično izhajajo iz podaljšanega roka za oddajo ponudb.</w:t>
      </w:r>
    </w:p>
    <w:p w:rsidR="000810A8" w:rsidRPr="001823F7"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Kot del razpisne dokumentacije štejejo tudi informacije, ki jih posreduje naročnik gospodarskim subjektom, sodelujočim v postopku oddaje javnega naročila.</w:t>
      </w:r>
    </w:p>
    <w:p w:rsidR="000810A8" w:rsidRPr="001823F7"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Ponudba se izloči, če je narejena kakršnakoli sprememba, dodatek ali izbris v razpisni dokumentaciji, ki ni specificiran v do</w:t>
      </w:r>
      <w:r w:rsidR="00366409">
        <w:rPr>
          <w:rFonts w:asciiTheme="minorHAnsi" w:hAnsiTheme="minorHAnsi" w:cstheme="minorHAnsi"/>
          <w:sz w:val="16"/>
          <w:szCs w:val="16"/>
        </w:rPr>
        <w:t xml:space="preserve">datku, ki ga objavi naročnik. </w:t>
      </w:r>
      <w:r w:rsidRPr="001823F7">
        <w:rPr>
          <w:rFonts w:asciiTheme="minorHAnsi" w:hAnsiTheme="minorHAnsi" w:cstheme="minorHAnsi"/>
          <w:sz w:val="16"/>
          <w:szCs w:val="16"/>
        </w:rPr>
        <w:t>Ponudniki sami prevzemajo odgovornost, da razpisno dokumentacijo proučijo z ustrezno pazljivostjo, vključno z dokumentacijo, ki je na vpogled, in morebitnimi dodatki k razpisni dokumentaciji, ki jih naročnik izda v roku, predvidenem za pripravo ponudb.</w:t>
      </w:r>
    </w:p>
    <w:p w:rsidR="000810A8" w:rsidRPr="001823F7" w:rsidRDefault="004431F7" w:rsidP="004431F7">
      <w:pPr>
        <w:pStyle w:val="Odstavekseznama"/>
        <w:numPr>
          <w:ilvl w:val="0"/>
          <w:numId w:val="1"/>
        </w:numPr>
        <w:spacing w:after="70"/>
        <w:contextualSpacing w:val="0"/>
        <w:jc w:val="both"/>
        <w:rPr>
          <w:rFonts w:asciiTheme="minorHAnsi" w:hAnsiTheme="minorHAnsi" w:cstheme="minorHAnsi"/>
          <w:b/>
          <w:sz w:val="16"/>
          <w:szCs w:val="16"/>
        </w:rPr>
      </w:pPr>
      <w:r w:rsidRPr="001823F7">
        <w:rPr>
          <w:rFonts w:asciiTheme="minorHAnsi" w:hAnsiTheme="minorHAnsi" w:cstheme="minorHAnsi"/>
          <w:b/>
          <w:sz w:val="16"/>
          <w:szCs w:val="16"/>
        </w:rPr>
        <w:t>OBVEŠČANJE</w:t>
      </w:r>
    </w:p>
    <w:p w:rsidR="000810A8" w:rsidRPr="001823F7"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Po javnem odpiranju ponudb bo kontaktna oseba naročnika vsa obvestila in druge informacije o javnem naročilu pošiljala po e-pošti kontaktni osebi ponudnika, navedeni v prijavi.</w:t>
      </w:r>
    </w:p>
    <w:p w:rsidR="000810A8" w:rsidRPr="001823F7" w:rsidRDefault="004431F7" w:rsidP="004431F7">
      <w:pPr>
        <w:pStyle w:val="Odstavekseznama"/>
        <w:numPr>
          <w:ilvl w:val="0"/>
          <w:numId w:val="1"/>
        </w:numPr>
        <w:spacing w:after="70"/>
        <w:contextualSpacing w:val="0"/>
        <w:jc w:val="both"/>
        <w:rPr>
          <w:rFonts w:asciiTheme="minorHAnsi" w:hAnsiTheme="minorHAnsi" w:cstheme="minorHAnsi"/>
          <w:b/>
          <w:sz w:val="16"/>
          <w:szCs w:val="16"/>
        </w:rPr>
      </w:pPr>
      <w:r w:rsidRPr="001823F7">
        <w:rPr>
          <w:rFonts w:asciiTheme="minorHAnsi" w:hAnsiTheme="minorHAnsi" w:cstheme="minorHAnsi"/>
          <w:b/>
          <w:sz w:val="16"/>
          <w:szCs w:val="16"/>
        </w:rPr>
        <w:t>OBLIKA PONUDBE</w:t>
      </w:r>
    </w:p>
    <w:p w:rsidR="000810A8" w:rsidRPr="001823F7"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Ponudnik mora na zunanjo ovojnico ponudbe nalepiti pravilno izpolnjen obrazec OBR-1 – Ovojnica.</w:t>
      </w:r>
    </w:p>
    <w:p w:rsidR="000810A8" w:rsidRPr="001823F7"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 xml:space="preserve">Upoštevane bodo vse ponudbe, ki bodo prispele v roku, navedenem v javnem razpisu in bodo pravilno označene. </w:t>
      </w:r>
    </w:p>
    <w:p w:rsidR="000810A8" w:rsidRPr="001823F7"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Naročnik bo zavrnil vse nepopolne ponudbe. Nepravočasne in nepravilno označene ponudbe bodo izločene iz postopka in bodo zaprte vrnjene ponudniku.</w:t>
      </w:r>
    </w:p>
    <w:p w:rsidR="000810A8" w:rsidRPr="001823F7"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Ponudba mora biti predložena v pisni obliki. Ponudbena dokumentacija mora biti izpolnjena in natisnjena, natipkana ali napisana z neizbrisljivo pisavo. Ponudnik mora parafirati in žigosati vsak list ponudbene dokumentacije. Ponudba ne sme vsebovati nobenih sprememb in dodatkov, ki niso v skladu z razpisno dokumentacijo ali potrebni zaradi odprave napak ponudnika. Popravljene napake morajo biti označene z inicialkami osebe, ki podpiše ponudbo.</w:t>
      </w:r>
    </w:p>
    <w:p w:rsidR="000810A8" w:rsidRPr="001823F7"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Listine za dokazovanje izpolnjevanja pogojev so lahko predložene v fotokopiji, razen kadar je za posamezno listino posebej navedeno drugače. Naročnik lahko naknadno zahteva predložitev originalov, če podvomi v verodostojnost fotokopij.</w:t>
      </w:r>
    </w:p>
    <w:p w:rsidR="000810A8" w:rsidRPr="001823F7"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Naročnik lahko listine za dokazovanje izpolnjevanja pogojev ali pooblastila za pridobitev listin, če izhajajo iz uradne evidence, zahteva naknadno (po odpiranju in opravljenem pregledu ponudb). V tem primeru bo naročnik ponudnika pozval, naj v določenem roku naročniku dostavi vse listine za dokazovanje izpolnjevanja pogojev. Če pozvani ponudnik listin, pooblastil oz. dokazil ne bo dostavil pravočasno ali če bo dostavil listine, pooblastila oz. dokazila v nasprotju z zahtevami naročnika, bo naročnik njegovo ponudbo kot nepopolno zavrnil.</w:t>
      </w:r>
    </w:p>
    <w:p w:rsidR="000810A8" w:rsidRPr="001823F7"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Če država, v kateri ima kandidat oziroma ponudnik svoj sedež, ne izdaja takšnih dokumentov, naročnik lahko namesto pisnega dokazila poda zapriseženo izjavo prič ali zapriseženo izjavo kandidata oziroma ponudnika. V primerih naročil katerih vrednost je enaka ali presega vrednost, ki je glede na vrsto postopka predpisana za objavo naročila v Uradnem glasilu EU, mora biti ta izjava podana pred pravosodnim ali upravnim organom, notarjem ali pristojnim organom poklicnih ali gospodarskih subjektov v državi, v kateri ima kandidat oziroma ponudnik svoj sedež.</w:t>
      </w:r>
    </w:p>
    <w:p w:rsidR="000810A8" w:rsidRPr="001823F7" w:rsidRDefault="004431F7" w:rsidP="004431F7">
      <w:pPr>
        <w:pStyle w:val="Odstavekseznama"/>
        <w:numPr>
          <w:ilvl w:val="0"/>
          <w:numId w:val="1"/>
        </w:numPr>
        <w:spacing w:after="70"/>
        <w:contextualSpacing w:val="0"/>
        <w:jc w:val="both"/>
        <w:rPr>
          <w:rFonts w:asciiTheme="minorHAnsi" w:hAnsiTheme="minorHAnsi" w:cstheme="minorHAnsi"/>
          <w:b/>
          <w:sz w:val="16"/>
          <w:szCs w:val="16"/>
        </w:rPr>
      </w:pPr>
      <w:r w:rsidRPr="001823F7">
        <w:rPr>
          <w:rFonts w:asciiTheme="minorHAnsi" w:hAnsiTheme="minorHAnsi" w:cstheme="minorHAnsi"/>
          <w:b/>
          <w:sz w:val="16"/>
          <w:szCs w:val="16"/>
        </w:rPr>
        <w:t>UMIK IN SPREMEMBA PONUDBE</w:t>
      </w:r>
    </w:p>
    <w:p w:rsidR="000810A8" w:rsidRPr="001823F7"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Ponudniki lahko spremenijo ali umaknejo ponudbe s pisnim obvestilom, ki mora v vložišče prispeti pred pretekom roka za predložitev ponudb. V primeru umika bo ponudba neodprta vrnjena ponudniku.</w:t>
      </w:r>
    </w:p>
    <w:p w:rsidR="000810A8" w:rsidRPr="001823F7"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Ponudnikovo obvestilo o spremembi ali umiku ponudbe mora biti pripravljeno, zaprto, označeno in dostavljeno tako kot ponudba, namesto besede »PONUDBA« pa mora biti na ovojnici (OBR-1) označeno »SPREMEMBA« ali »UMIK«.</w:t>
      </w:r>
    </w:p>
    <w:p w:rsidR="000810A8" w:rsidRPr="001823F7" w:rsidRDefault="004431F7" w:rsidP="004431F7">
      <w:pPr>
        <w:pStyle w:val="Odstavekseznama"/>
        <w:numPr>
          <w:ilvl w:val="0"/>
          <w:numId w:val="1"/>
        </w:numPr>
        <w:spacing w:after="70"/>
        <w:contextualSpacing w:val="0"/>
        <w:jc w:val="both"/>
        <w:rPr>
          <w:rFonts w:asciiTheme="minorHAnsi" w:hAnsiTheme="minorHAnsi" w:cstheme="minorHAnsi"/>
          <w:b/>
          <w:sz w:val="16"/>
          <w:szCs w:val="16"/>
        </w:rPr>
      </w:pPr>
      <w:r w:rsidRPr="001823F7">
        <w:rPr>
          <w:rFonts w:asciiTheme="minorHAnsi" w:hAnsiTheme="minorHAnsi" w:cstheme="minorHAnsi"/>
          <w:b/>
          <w:sz w:val="16"/>
          <w:szCs w:val="16"/>
        </w:rPr>
        <w:t>PRIZNANJE SPOSOBNOSTI</w:t>
      </w:r>
    </w:p>
    <w:p w:rsidR="000810A8" w:rsidRPr="001823F7"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Naročnik bo priznal sposobnost ponudnikom na osnovi izpolnjevanja pogojev, navedenih v razpisni dokumentaciji.</w:t>
      </w:r>
    </w:p>
    <w:p w:rsidR="000810A8" w:rsidRPr="001823F7" w:rsidRDefault="004431F7" w:rsidP="004431F7">
      <w:pPr>
        <w:pStyle w:val="Odstavekseznama"/>
        <w:numPr>
          <w:ilvl w:val="0"/>
          <w:numId w:val="1"/>
        </w:numPr>
        <w:spacing w:after="70"/>
        <w:contextualSpacing w:val="0"/>
        <w:jc w:val="both"/>
        <w:rPr>
          <w:rFonts w:asciiTheme="minorHAnsi" w:hAnsiTheme="minorHAnsi" w:cstheme="minorHAnsi"/>
          <w:b/>
          <w:sz w:val="16"/>
          <w:szCs w:val="16"/>
        </w:rPr>
      </w:pPr>
      <w:r w:rsidRPr="001823F7">
        <w:rPr>
          <w:rFonts w:asciiTheme="minorHAnsi" w:hAnsiTheme="minorHAnsi" w:cstheme="minorHAnsi"/>
          <w:b/>
          <w:sz w:val="16"/>
          <w:szCs w:val="16"/>
        </w:rPr>
        <w:t>CENA RAZPISANIH DEL</w:t>
      </w:r>
    </w:p>
    <w:p w:rsidR="000810A8" w:rsidRPr="001823F7"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Končna cena mora biti v evrih in mora vsebovati vse stroške (prevozne, DDV), popuste, rabate.</w:t>
      </w:r>
    </w:p>
    <w:p w:rsidR="000810A8" w:rsidRPr="001823F7"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Naknadno naročnik ne bo priznaval nobenih stroškov, ki niso zajeti v ponudbeno ceno.</w:t>
      </w:r>
    </w:p>
    <w:p w:rsidR="000810A8" w:rsidRPr="001823F7"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Naročnik zahteva predložitev ponudbe in izvedbo del po sistemu »fiksnih cen na enoto«.</w:t>
      </w:r>
    </w:p>
    <w:p w:rsidR="000810A8" w:rsidRPr="001823F7"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Naročnik lahko od ponudnikov zahteva razčlembo (analizo) cen.</w:t>
      </w:r>
    </w:p>
    <w:p w:rsidR="00442817" w:rsidRDefault="009B66A4" w:rsidP="00282850">
      <w:pPr>
        <w:pStyle w:val="Odstavekseznama"/>
        <w:numPr>
          <w:ilvl w:val="1"/>
          <w:numId w:val="1"/>
        </w:numPr>
        <w:rPr>
          <w:rFonts w:asciiTheme="minorHAnsi" w:hAnsiTheme="minorHAnsi" w:cstheme="minorHAnsi"/>
          <w:sz w:val="16"/>
          <w:szCs w:val="16"/>
        </w:rPr>
      </w:pPr>
      <w:r w:rsidRPr="00CE713E">
        <w:rPr>
          <w:rFonts w:asciiTheme="minorHAnsi" w:hAnsiTheme="minorHAnsi" w:cstheme="minorHAnsi"/>
          <w:sz w:val="16"/>
          <w:szCs w:val="16"/>
        </w:rPr>
        <w:t xml:space="preserve">Če bodo v ponudbi za dano </w:t>
      </w:r>
      <w:r w:rsidR="00890570">
        <w:rPr>
          <w:rFonts w:asciiTheme="minorHAnsi" w:hAnsiTheme="minorHAnsi" w:cstheme="minorHAnsi"/>
          <w:sz w:val="16"/>
          <w:szCs w:val="16"/>
        </w:rPr>
        <w:t xml:space="preserve"> </w:t>
      </w:r>
      <w:r w:rsidRPr="00CE713E">
        <w:rPr>
          <w:rFonts w:asciiTheme="minorHAnsi" w:hAnsiTheme="minorHAnsi" w:cstheme="minorHAnsi"/>
          <w:sz w:val="16"/>
          <w:szCs w:val="16"/>
        </w:rPr>
        <w:t>naročilo po mnenju naročnika glede na njegove predhodno določene zahteve ponujene neobičajno nizke cene ali bo v zvezi z njimi obstajal dvom o možnosti izpolnitve naročila bo naročnik ravnal v skladu z 49. členom ZJN-2.</w:t>
      </w:r>
    </w:p>
    <w:p w:rsidR="00282850" w:rsidRPr="00282850" w:rsidRDefault="00282850" w:rsidP="00282850">
      <w:pPr>
        <w:pStyle w:val="Odstavekseznama"/>
        <w:ind w:left="360"/>
        <w:rPr>
          <w:rFonts w:asciiTheme="minorHAnsi" w:hAnsiTheme="minorHAnsi" w:cstheme="minorHAnsi"/>
          <w:sz w:val="16"/>
          <w:szCs w:val="16"/>
        </w:rPr>
      </w:pPr>
    </w:p>
    <w:p w:rsidR="007639DD" w:rsidRPr="00627729" w:rsidRDefault="007639DD" w:rsidP="007639DD">
      <w:pPr>
        <w:pStyle w:val="Odstavekseznama"/>
        <w:numPr>
          <w:ilvl w:val="0"/>
          <w:numId w:val="1"/>
        </w:numPr>
        <w:spacing w:afterLines="20" w:after="48"/>
        <w:contextualSpacing w:val="0"/>
        <w:jc w:val="both"/>
        <w:rPr>
          <w:rFonts w:ascii="Calibri" w:hAnsi="Calibri" w:cs="Calibri"/>
          <w:b/>
          <w:sz w:val="16"/>
          <w:szCs w:val="16"/>
        </w:rPr>
      </w:pPr>
      <w:r w:rsidRPr="00627729">
        <w:rPr>
          <w:rFonts w:ascii="Calibri" w:hAnsi="Calibri" w:cs="Calibri"/>
          <w:b/>
          <w:sz w:val="16"/>
          <w:szCs w:val="16"/>
        </w:rPr>
        <w:t>SKUPNO NASTOPANJE</w:t>
      </w:r>
    </w:p>
    <w:p w:rsidR="007639DD" w:rsidRPr="00627729" w:rsidRDefault="007639DD" w:rsidP="007639DD">
      <w:pPr>
        <w:pStyle w:val="Odstavekseznama"/>
        <w:numPr>
          <w:ilvl w:val="1"/>
          <w:numId w:val="1"/>
        </w:numPr>
        <w:spacing w:afterLines="20" w:after="48"/>
        <w:contextualSpacing w:val="0"/>
        <w:jc w:val="both"/>
        <w:rPr>
          <w:rFonts w:ascii="Calibri" w:hAnsi="Calibri" w:cs="Calibri"/>
          <w:sz w:val="16"/>
          <w:szCs w:val="16"/>
        </w:rPr>
      </w:pPr>
      <w:r w:rsidRPr="00627729">
        <w:rPr>
          <w:rFonts w:ascii="Calibri" w:hAnsi="Calibri" w:cs="Calibri"/>
          <w:sz w:val="16"/>
          <w:szCs w:val="16"/>
        </w:rPr>
        <w:t>Pri javnem naročilu je dovoljena skupna ponudba več pogodbenih partnerjev glede na tretji odstavek 4. člena ZJN-2. Skupina gospodarskih subjektov mora predložiti pravni akt (sporazum ali pogodbo) o skupni izvedbi javnega naročila v primeru, da bodo izbrani na javnem razpisu.</w:t>
      </w:r>
    </w:p>
    <w:p w:rsidR="007639DD" w:rsidRPr="00627729" w:rsidRDefault="007639DD" w:rsidP="007639DD">
      <w:pPr>
        <w:pStyle w:val="Odstavekseznama"/>
        <w:numPr>
          <w:ilvl w:val="1"/>
          <w:numId w:val="1"/>
        </w:numPr>
        <w:spacing w:afterLines="20" w:after="48"/>
        <w:contextualSpacing w:val="0"/>
        <w:jc w:val="both"/>
        <w:rPr>
          <w:rFonts w:ascii="Calibri" w:hAnsi="Calibri" w:cs="Calibri"/>
          <w:sz w:val="16"/>
          <w:szCs w:val="16"/>
        </w:rPr>
      </w:pPr>
      <w:r w:rsidRPr="00627729">
        <w:rPr>
          <w:rFonts w:ascii="Calibri" w:hAnsi="Calibri" w:cs="Calibri"/>
          <w:sz w:val="16"/>
          <w:szCs w:val="16"/>
        </w:rPr>
        <w:t>Pravni akt o skupni izvedbi javnega naročila mora natančno opredeliti:</w:t>
      </w:r>
    </w:p>
    <w:p w:rsidR="007639DD" w:rsidRPr="00627729" w:rsidRDefault="007639DD" w:rsidP="007639DD">
      <w:pPr>
        <w:pStyle w:val="Odstavekseznama"/>
        <w:numPr>
          <w:ilvl w:val="0"/>
          <w:numId w:val="2"/>
        </w:numPr>
        <w:spacing w:afterLines="20" w:after="48"/>
        <w:contextualSpacing w:val="0"/>
        <w:jc w:val="both"/>
        <w:rPr>
          <w:rFonts w:ascii="Calibri" w:hAnsi="Calibri" w:cs="Calibri"/>
          <w:sz w:val="16"/>
          <w:szCs w:val="16"/>
        </w:rPr>
      </w:pPr>
      <w:r w:rsidRPr="00627729">
        <w:rPr>
          <w:rFonts w:ascii="Calibri" w:hAnsi="Calibri" w:cs="Calibri"/>
          <w:sz w:val="16"/>
          <w:szCs w:val="16"/>
        </w:rPr>
        <w:t>medsebojno odgovornost posameznih članov skupine za izvedbo naročila znotraj skupine,</w:t>
      </w:r>
    </w:p>
    <w:p w:rsidR="007639DD" w:rsidRPr="00627729" w:rsidRDefault="007639DD" w:rsidP="007639DD">
      <w:pPr>
        <w:pStyle w:val="Odstavekseznama"/>
        <w:numPr>
          <w:ilvl w:val="0"/>
          <w:numId w:val="2"/>
        </w:numPr>
        <w:spacing w:afterLines="20" w:after="48"/>
        <w:contextualSpacing w:val="0"/>
        <w:jc w:val="both"/>
        <w:rPr>
          <w:rFonts w:ascii="Calibri" w:hAnsi="Calibri" w:cs="Calibri"/>
          <w:sz w:val="16"/>
          <w:szCs w:val="16"/>
        </w:rPr>
      </w:pPr>
      <w:r w:rsidRPr="00627729">
        <w:rPr>
          <w:rFonts w:ascii="Calibri" w:hAnsi="Calibri" w:cs="Calibri"/>
          <w:sz w:val="16"/>
          <w:szCs w:val="16"/>
        </w:rPr>
        <w:t>neomejeno solidarno odgovornost članov skupine do naročnika glede vseh obveznosti iz pogodbe,</w:t>
      </w:r>
    </w:p>
    <w:p w:rsidR="007639DD" w:rsidRPr="00627729" w:rsidRDefault="007639DD" w:rsidP="007639DD">
      <w:pPr>
        <w:pStyle w:val="Odstavekseznama"/>
        <w:numPr>
          <w:ilvl w:val="0"/>
          <w:numId w:val="2"/>
        </w:numPr>
        <w:spacing w:afterLines="20" w:after="48"/>
        <w:contextualSpacing w:val="0"/>
        <w:jc w:val="both"/>
        <w:rPr>
          <w:rFonts w:ascii="Calibri" w:hAnsi="Calibri" w:cs="Calibri"/>
          <w:sz w:val="16"/>
          <w:szCs w:val="16"/>
        </w:rPr>
      </w:pPr>
      <w:r w:rsidRPr="00627729">
        <w:rPr>
          <w:rFonts w:ascii="Calibri" w:hAnsi="Calibri" w:cs="Calibri"/>
          <w:sz w:val="16"/>
          <w:szCs w:val="16"/>
        </w:rPr>
        <w:t>glavnega nosilca izvedbe obveznosti po pogodbi, s katerim bo naročnik komuniciral in bo tudi nosilec finančnih obračunov in transakcij z navedbo transakcijskega računa, preko katerega se bo izvajalo plačevanje izvedenih obveznosti po pogodbi,</w:t>
      </w:r>
    </w:p>
    <w:p w:rsidR="007639DD" w:rsidRPr="00627729" w:rsidRDefault="007639DD" w:rsidP="007639DD">
      <w:pPr>
        <w:pStyle w:val="Odstavekseznama"/>
        <w:numPr>
          <w:ilvl w:val="0"/>
          <w:numId w:val="2"/>
        </w:numPr>
        <w:spacing w:afterLines="20" w:after="48"/>
        <w:contextualSpacing w:val="0"/>
        <w:jc w:val="both"/>
        <w:rPr>
          <w:rFonts w:ascii="Calibri" w:hAnsi="Calibri" w:cs="Calibri"/>
          <w:sz w:val="16"/>
          <w:szCs w:val="16"/>
        </w:rPr>
      </w:pPr>
      <w:r w:rsidRPr="00627729">
        <w:rPr>
          <w:rFonts w:ascii="Calibri" w:hAnsi="Calibri" w:cs="Calibri"/>
          <w:sz w:val="16"/>
          <w:szCs w:val="16"/>
        </w:rPr>
        <w:t>nosilca za</w:t>
      </w:r>
      <w:r w:rsidR="00815CFA">
        <w:rPr>
          <w:rFonts w:ascii="Calibri" w:hAnsi="Calibri" w:cs="Calibri"/>
          <w:sz w:val="16"/>
          <w:szCs w:val="16"/>
        </w:rPr>
        <w:t>varovanja obveznosti po pogodbi</w:t>
      </w:r>
      <w:r w:rsidRPr="00627729">
        <w:rPr>
          <w:rFonts w:ascii="Calibri" w:hAnsi="Calibri" w:cs="Calibri"/>
          <w:sz w:val="16"/>
          <w:szCs w:val="16"/>
        </w:rPr>
        <w:t xml:space="preserve">, ki je </w:t>
      </w:r>
      <w:r w:rsidR="00815CFA">
        <w:rPr>
          <w:rFonts w:ascii="Calibri" w:hAnsi="Calibri" w:cs="Calibri"/>
          <w:sz w:val="16"/>
          <w:szCs w:val="16"/>
        </w:rPr>
        <w:t xml:space="preserve">lahko samo glavni nosilec posla, </w:t>
      </w:r>
    </w:p>
    <w:p w:rsidR="007639DD" w:rsidRPr="00627729" w:rsidRDefault="007639DD" w:rsidP="007639DD">
      <w:pPr>
        <w:pStyle w:val="Odstavekseznama"/>
        <w:numPr>
          <w:ilvl w:val="1"/>
          <w:numId w:val="1"/>
        </w:numPr>
        <w:spacing w:afterLines="20" w:after="48"/>
        <w:contextualSpacing w:val="0"/>
        <w:jc w:val="both"/>
        <w:rPr>
          <w:rFonts w:ascii="Calibri" w:hAnsi="Calibri" w:cs="Calibri"/>
          <w:sz w:val="16"/>
          <w:szCs w:val="16"/>
        </w:rPr>
      </w:pPr>
      <w:r w:rsidRPr="00627729">
        <w:rPr>
          <w:rFonts w:ascii="Calibri" w:hAnsi="Calibri" w:cs="Calibri"/>
          <w:sz w:val="16"/>
          <w:szCs w:val="16"/>
        </w:rPr>
        <w:t>Vsak član skupine izvajalcev v okviru skupne ponudbe odgovarja naročniku neomejeno solidarno.</w:t>
      </w:r>
    </w:p>
    <w:p w:rsidR="007639DD" w:rsidRPr="00627729" w:rsidRDefault="007639DD" w:rsidP="007639DD">
      <w:pPr>
        <w:pStyle w:val="Odstavekseznama"/>
        <w:numPr>
          <w:ilvl w:val="1"/>
          <w:numId w:val="1"/>
        </w:numPr>
        <w:spacing w:afterLines="20" w:after="48"/>
        <w:contextualSpacing w:val="0"/>
        <w:jc w:val="both"/>
        <w:rPr>
          <w:rFonts w:ascii="Calibri" w:hAnsi="Calibri" w:cs="Calibri"/>
          <w:sz w:val="16"/>
          <w:szCs w:val="16"/>
        </w:rPr>
      </w:pPr>
      <w:r w:rsidRPr="00627729">
        <w:rPr>
          <w:rFonts w:ascii="Calibri" w:hAnsi="Calibri" w:cs="Calibri"/>
          <w:sz w:val="16"/>
          <w:szCs w:val="16"/>
        </w:rPr>
        <w:t>Zgoraj navedeni pravni akt stopi v veljavo v primeru, če bo skupina gospodarskih subjektov izbrana kot najugodnejši ponudnik.</w:t>
      </w:r>
    </w:p>
    <w:p w:rsidR="007639DD" w:rsidRPr="00627729" w:rsidRDefault="007639DD" w:rsidP="007639DD">
      <w:pPr>
        <w:pStyle w:val="Odstavekseznama"/>
        <w:numPr>
          <w:ilvl w:val="1"/>
          <w:numId w:val="1"/>
        </w:numPr>
        <w:spacing w:afterLines="20" w:after="48"/>
        <w:contextualSpacing w:val="0"/>
        <w:jc w:val="both"/>
        <w:rPr>
          <w:rFonts w:ascii="Calibri" w:hAnsi="Calibri" w:cs="Calibri"/>
          <w:sz w:val="16"/>
          <w:szCs w:val="16"/>
        </w:rPr>
      </w:pPr>
      <w:r w:rsidRPr="00627729">
        <w:rPr>
          <w:rFonts w:ascii="Calibri" w:hAnsi="Calibri" w:cs="Calibri"/>
          <w:sz w:val="16"/>
          <w:szCs w:val="16"/>
        </w:rPr>
        <w:t>Pravni akt o skupni izvedbi naročila se priloži kot priloga ponudbene dokumentacije.</w:t>
      </w:r>
    </w:p>
    <w:p w:rsidR="007639DD" w:rsidRPr="00997B2F" w:rsidRDefault="007639DD" w:rsidP="00997B2F">
      <w:pPr>
        <w:pStyle w:val="Odstavekseznama"/>
        <w:numPr>
          <w:ilvl w:val="1"/>
          <w:numId w:val="1"/>
        </w:numPr>
        <w:spacing w:afterLines="20" w:after="48"/>
        <w:contextualSpacing w:val="0"/>
        <w:jc w:val="both"/>
        <w:rPr>
          <w:rFonts w:ascii="Calibri" w:hAnsi="Calibri" w:cs="Calibri"/>
          <w:sz w:val="16"/>
          <w:szCs w:val="16"/>
        </w:rPr>
      </w:pPr>
      <w:r w:rsidRPr="00627729">
        <w:rPr>
          <w:rFonts w:ascii="Calibri" w:hAnsi="Calibri" w:cs="Calibri"/>
          <w:sz w:val="16"/>
          <w:szCs w:val="16"/>
        </w:rPr>
        <w:t>Posamezni člani skupine izvajalcev v okviru skupne ponudbe morajo predložiti pisne izjave vseh članov skupine, ki bodo sodelovali pri realizaciji naročila, da imajo med seboj poravnane vse svoje medsebojne poslovne obveznosti.</w:t>
      </w:r>
    </w:p>
    <w:p w:rsidR="00506E61" w:rsidRPr="001C4022" w:rsidRDefault="007639DD" w:rsidP="00506E61">
      <w:pPr>
        <w:pStyle w:val="Odstavekseznama"/>
        <w:numPr>
          <w:ilvl w:val="1"/>
          <w:numId w:val="1"/>
        </w:numPr>
        <w:spacing w:afterLines="20" w:after="48"/>
        <w:contextualSpacing w:val="0"/>
        <w:jc w:val="both"/>
        <w:rPr>
          <w:rFonts w:ascii="Calibri" w:hAnsi="Calibri" w:cs="Calibri"/>
          <w:sz w:val="16"/>
          <w:szCs w:val="16"/>
        </w:rPr>
      </w:pPr>
      <w:r w:rsidRPr="00627729">
        <w:rPr>
          <w:rFonts w:ascii="Calibri" w:hAnsi="Calibri" w:cs="Calibri"/>
          <w:sz w:val="16"/>
          <w:szCs w:val="16"/>
        </w:rPr>
        <w:t xml:space="preserve">V primeru, da skupina gospodarskih subjektov predloži skupno ponudbo, bo naročnik izpolnjevanje pogojev iz osebne in poklicne sposobnosti ugotavljal za vsakega ponudnika posebej, izpolnjevanje ostalih pogojev pa za </w:t>
      </w:r>
      <w:r w:rsidR="001C4022">
        <w:rPr>
          <w:rFonts w:ascii="Calibri" w:hAnsi="Calibri" w:cs="Calibri"/>
          <w:sz w:val="16"/>
          <w:szCs w:val="16"/>
        </w:rPr>
        <w:t>vse gospodarske subjekte skupaj</w:t>
      </w:r>
    </w:p>
    <w:p w:rsidR="009B66A4" w:rsidRPr="00627729" w:rsidRDefault="009B66A4" w:rsidP="009B66A4">
      <w:pPr>
        <w:pStyle w:val="Odstavekseznama"/>
        <w:numPr>
          <w:ilvl w:val="0"/>
          <w:numId w:val="1"/>
        </w:numPr>
        <w:spacing w:afterLines="20" w:after="48"/>
        <w:contextualSpacing w:val="0"/>
        <w:jc w:val="both"/>
        <w:rPr>
          <w:rFonts w:ascii="Calibri" w:hAnsi="Calibri" w:cs="Calibri"/>
          <w:b/>
          <w:sz w:val="16"/>
          <w:szCs w:val="16"/>
        </w:rPr>
      </w:pPr>
      <w:r w:rsidRPr="00627729">
        <w:rPr>
          <w:rFonts w:ascii="Calibri" w:hAnsi="Calibri" w:cs="Calibri"/>
          <w:b/>
          <w:sz w:val="16"/>
          <w:szCs w:val="16"/>
        </w:rPr>
        <w:t>USTAVITEV POSTOPKA, ZAVRNITEV VSEH PONUDB, ODSTOP OD IZVEDBE JAVNEGA NAROČILA</w:t>
      </w:r>
    </w:p>
    <w:p w:rsidR="009B66A4" w:rsidRPr="00627729" w:rsidRDefault="009B66A4" w:rsidP="009B66A4">
      <w:pPr>
        <w:pStyle w:val="Odstavekseznama"/>
        <w:numPr>
          <w:ilvl w:val="1"/>
          <w:numId w:val="1"/>
        </w:numPr>
        <w:spacing w:afterLines="20" w:after="48"/>
        <w:contextualSpacing w:val="0"/>
        <w:jc w:val="both"/>
        <w:rPr>
          <w:rFonts w:ascii="Calibri" w:hAnsi="Calibri" w:cs="Calibri"/>
          <w:sz w:val="16"/>
          <w:szCs w:val="16"/>
        </w:rPr>
      </w:pPr>
      <w:r w:rsidRPr="00627729">
        <w:rPr>
          <w:rFonts w:ascii="Calibri" w:hAnsi="Calibri" w:cs="Calibri"/>
          <w:sz w:val="16"/>
          <w:szCs w:val="16"/>
        </w:rPr>
        <w:t xml:space="preserve">Naročnik si pridržuje pravico skladno z 80. členom ZJN-2 postopek ustaviti, ponudbe zavrniti oz. odstopiti od izvedbe javnega naročila. </w:t>
      </w:r>
    </w:p>
    <w:p w:rsidR="009B66A4" w:rsidRPr="00627729" w:rsidRDefault="009B66A4" w:rsidP="009B66A4">
      <w:pPr>
        <w:pStyle w:val="Odstavekseznama"/>
        <w:numPr>
          <w:ilvl w:val="1"/>
          <w:numId w:val="1"/>
        </w:numPr>
        <w:spacing w:afterLines="20" w:after="48"/>
        <w:contextualSpacing w:val="0"/>
        <w:jc w:val="both"/>
        <w:rPr>
          <w:rFonts w:ascii="Calibri" w:hAnsi="Calibri" w:cs="Calibri"/>
          <w:sz w:val="16"/>
          <w:szCs w:val="16"/>
        </w:rPr>
      </w:pPr>
      <w:r w:rsidRPr="00627729">
        <w:rPr>
          <w:rFonts w:ascii="Calibri" w:hAnsi="Calibri" w:cs="Calibri"/>
          <w:sz w:val="16"/>
          <w:szCs w:val="16"/>
        </w:rPr>
        <w:t>Zaradi ustavitve, zavrnitve ponudb oz. odstopa od izvedbe javnega naročila naročnik ni odškodninsko odgovoren.</w:t>
      </w:r>
    </w:p>
    <w:p w:rsidR="009B66A4" w:rsidRPr="00627729" w:rsidRDefault="009B66A4" w:rsidP="009B66A4">
      <w:pPr>
        <w:pStyle w:val="Odstavekseznama"/>
        <w:numPr>
          <w:ilvl w:val="0"/>
          <w:numId w:val="1"/>
        </w:numPr>
        <w:spacing w:afterLines="20" w:after="48"/>
        <w:contextualSpacing w:val="0"/>
        <w:jc w:val="both"/>
        <w:rPr>
          <w:rFonts w:ascii="Calibri" w:hAnsi="Calibri" w:cs="Calibri"/>
          <w:b/>
          <w:sz w:val="16"/>
          <w:szCs w:val="16"/>
        </w:rPr>
      </w:pPr>
      <w:r w:rsidRPr="00627729">
        <w:rPr>
          <w:rFonts w:ascii="Calibri" w:hAnsi="Calibri" w:cs="Calibri"/>
          <w:b/>
          <w:sz w:val="16"/>
          <w:szCs w:val="16"/>
        </w:rPr>
        <w:t>PREVERITEV RESNIČNOSTI PODATKOV</w:t>
      </w:r>
    </w:p>
    <w:p w:rsidR="009B66A4" w:rsidRPr="00627729" w:rsidRDefault="009B66A4" w:rsidP="009B66A4">
      <w:pPr>
        <w:pStyle w:val="Odstavekseznama"/>
        <w:numPr>
          <w:ilvl w:val="1"/>
          <w:numId w:val="1"/>
        </w:numPr>
        <w:spacing w:afterLines="20" w:after="48"/>
        <w:contextualSpacing w:val="0"/>
        <w:jc w:val="both"/>
        <w:rPr>
          <w:rFonts w:ascii="Calibri" w:hAnsi="Calibri" w:cs="Calibri"/>
          <w:sz w:val="16"/>
          <w:szCs w:val="16"/>
        </w:rPr>
      </w:pPr>
      <w:r w:rsidRPr="00627729">
        <w:rPr>
          <w:rFonts w:ascii="Calibri" w:hAnsi="Calibri" w:cs="Calibri"/>
          <w:sz w:val="16"/>
          <w:szCs w:val="16"/>
        </w:rPr>
        <w:t>Naročnik si pridržuje pravico preveriti resničnost vseh podatkov. Če naročnik podatkov ne bo mogel preveriti, jih ne bo upošteval.</w:t>
      </w:r>
    </w:p>
    <w:p w:rsidR="009B66A4" w:rsidRPr="00627729" w:rsidRDefault="009B66A4" w:rsidP="009B66A4">
      <w:pPr>
        <w:pStyle w:val="Odstavekseznama"/>
        <w:numPr>
          <w:ilvl w:val="0"/>
          <w:numId w:val="1"/>
        </w:numPr>
        <w:spacing w:afterLines="20" w:after="48"/>
        <w:contextualSpacing w:val="0"/>
        <w:jc w:val="both"/>
        <w:rPr>
          <w:rFonts w:ascii="Calibri" w:hAnsi="Calibri" w:cs="Calibri"/>
          <w:b/>
          <w:sz w:val="16"/>
          <w:szCs w:val="16"/>
        </w:rPr>
      </w:pPr>
      <w:r w:rsidRPr="00627729">
        <w:rPr>
          <w:rFonts w:ascii="Calibri" w:hAnsi="Calibri" w:cs="Calibri"/>
          <w:b/>
          <w:sz w:val="16"/>
          <w:szCs w:val="16"/>
        </w:rPr>
        <w:t>ZAUPNOST PODATKOV</w:t>
      </w:r>
    </w:p>
    <w:p w:rsidR="009B66A4" w:rsidRPr="00627729" w:rsidRDefault="009B66A4" w:rsidP="009B66A4">
      <w:pPr>
        <w:pStyle w:val="Odstavekseznama"/>
        <w:numPr>
          <w:ilvl w:val="1"/>
          <w:numId w:val="1"/>
        </w:numPr>
        <w:spacing w:afterLines="20" w:after="48"/>
        <w:contextualSpacing w:val="0"/>
        <w:jc w:val="both"/>
        <w:rPr>
          <w:rFonts w:ascii="Calibri" w:hAnsi="Calibri" w:cs="Calibri"/>
          <w:sz w:val="16"/>
          <w:szCs w:val="16"/>
        </w:rPr>
      </w:pPr>
      <w:r w:rsidRPr="00627729">
        <w:rPr>
          <w:rFonts w:ascii="Calibri" w:hAnsi="Calibri" w:cs="Calibri"/>
          <w:sz w:val="16"/>
          <w:szCs w:val="16"/>
        </w:rPr>
        <w:t>Podatki, ki jih bo potencialni ponudnik upravičeno označil kot zaupne, bodo uporabljeni samo za namene javnega razpisa in ne bodo dostopni nikomur izven kroga oseb, ki bodo vključene v razpisni postopek. Ti podatki ne bodo objavljeni na odpiranju ponudb niti v nadaljevanju postopka ali kasneje.</w:t>
      </w:r>
    </w:p>
    <w:p w:rsidR="009B66A4" w:rsidRPr="00627729" w:rsidRDefault="009B66A4" w:rsidP="009B66A4">
      <w:pPr>
        <w:pStyle w:val="Odstavekseznama"/>
        <w:numPr>
          <w:ilvl w:val="0"/>
          <w:numId w:val="1"/>
        </w:numPr>
        <w:spacing w:afterLines="20" w:after="48"/>
        <w:contextualSpacing w:val="0"/>
        <w:jc w:val="both"/>
        <w:rPr>
          <w:rFonts w:ascii="Calibri" w:hAnsi="Calibri" w:cs="Calibri"/>
          <w:b/>
          <w:sz w:val="16"/>
          <w:szCs w:val="16"/>
        </w:rPr>
      </w:pPr>
      <w:r w:rsidRPr="00627729">
        <w:rPr>
          <w:rFonts w:ascii="Calibri" w:hAnsi="Calibri" w:cs="Calibri"/>
          <w:b/>
          <w:sz w:val="16"/>
          <w:szCs w:val="16"/>
        </w:rPr>
        <w:t>PLAČILNI POGOJI</w:t>
      </w:r>
    </w:p>
    <w:p w:rsidR="009B66A4" w:rsidRPr="00627729" w:rsidRDefault="009B66A4" w:rsidP="009B66A4">
      <w:pPr>
        <w:pStyle w:val="Odstavekseznama"/>
        <w:numPr>
          <w:ilvl w:val="1"/>
          <w:numId w:val="1"/>
        </w:numPr>
        <w:spacing w:afterLines="20" w:after="48"/>
        <w:contextualSpacing w:val="0"/>
        <w:jc w:val="both"/>
        <w:rPr>
          <w:rFonts w:ascii="Calibri" w:hAnsi="Calibri" w:cs="Calibri"/>
          <w:sz w:val="16"/>
          <w:szCs w:val="16"/>
        </w:rPr>
      </w:pPr>
      <w:r w:rsidRPr="00627729">
        <w:rPr>
          <w:rFonts w:ascii="Calibri" w:hAnsi="Calibri" w:cs="Calibri"/>
          <w:sz w:val="16"/>
          <w:szCs w:val="16"/>
        </w:rPr>
        <w:t>Rok plačila s strani naročnika je</w:t>
      </w:r>
      <w:r w:rsidR="001C4022">
        <w:rPr>
          <w:rFonts w:ascii="Calibri" w:hAnsi="Calibri" w:cs="Calibri"/>
          <w:sz w:val="16"/>
          <w:szCs w:val="16"/>
        </w:rPr>
        <w:t xml:space="preserve"> 30 dni po prejemu listine, ki je podlaga za izplačilo</w:t>
      </w:r>
      <w:r w:rsidRPr="00627729">
        <w:rPr>
          <w:rFonts w:ascii="Calibri" w:hAnsi="Calibri" w:cs="Calibri"/>
          <w:sz w:val="16"/>
          <w:szCs w:val="16"/>
        </w:rPr>
        <w:t>.</w:t>
      </w:r>
    </w:p>
    <w:p w:rsidR="009B66A4" w:rsidRPr="00627729" w:rsidRDefault="009B66A4" w:rsidP="009B66A4">
      <w:pPr>
        <w:pStyle w:val="Odstavekseznama"/>
        <w:numPr>
          <w:ilvl w:val="0"/>
          <w:numId w:val="1"/>
        </w:numPr>
        <w:spacing w:afterLines="20" w:after="48"/>
        <w:contextualSpacing w:val="0"/>
        <w:jc w:val="both"/>
        <w:rPr>
          <w:rFonts w:ascii="Calibri" w:hAnsi="Calibri" w:cs="Calibri"/>
          <w:b/>
          <w:sz w:val="16"/>
          <w:szCs w:val="16"/>
        </w:rPr>
      </w:pPr>
      <w:r w:rsidRPr="00627729">
        <w:rPr>
          <w:rFonts w:ascii="Calibri" w:hAnsi="Calibri" w:cs="Calibri"/>
          <w:b/>
          <w:sz w:val="16"/>
          <w:szCs w:val="16"/>
        </w:rPr>
        <w:t>POGAJANJA</w:t>
      </w:r>
    </w:p>
    <w:p w:rsidR="009B66A4" w:rsidRPr="00627729" w:rsidRDefault="009B66A4" w:rsidP="009B66A4">
      <w:pPr>
        <w:pStyle w:val="Odstavekseznama"/>
        <w:numPr>
          <w:ilvl w:val="1"/>
          <w:numId w:val="1"/>
        </w:numPr>
        <w:spacing w:afterLines="20" w:after="48"/>
        <w:contextualSpacing w:val="0"/>
        <w:jc w:val="both"/>
        <w:rPr>
          <w:rFonts w:ascii="Calibri" w:hAnsi="Calibri" w:cs="Calibri"/>
          <w:sz w:val="16"/>
          <w:szCs w:val="16"/>
        </w:rPr>
      </w:pPr>
      <w:r w:rsidRPr="00627729">
        <w:rPr>
          <w:rFonts w:ascii="Calibri" w:hAnsi="Calibri" w:cs="Calibri"/>
          <w:sz w:val="16"/>
          <w:szCs w:val="16"/>
        </w:rPr>
        <w:t xml:space="preserve">Naročnik si pridržuje pravico, da naročilo za dodatne storitve odda (skladno z določili  29. člena ZJN –2) izvajalcu osnovnega naročila po postopku s pogajanji brez predhodne objave. </w:t>
      </w:r>
    </w:p>
    <w:p w:rsidR="009B66A4" w:rsidRPr="00627729" w:rsidRDefault="009B66A4" w:rsidP="009B66A4">
      <w:pPr>
        <w:pStyle w:val="Odstavekseznama"/>
        <w:numPr>
          <w:ilvl w:val="1"/>
          <w:numId w:val="1"/>
        </w:numPr>
        <w:spacing w:afterLines="20" w:after="48"/>
        <w:contextualSpacing w:val="0"/>
        <w:jc w:val="both"/>
        <w:rPr>
          <w:rFonts w:ascii="Calibri" w:hAnsi="Calibri" w:cs="Calibri"/>
          <w:sz w:val="16"/>
          <w:szCs w:val="16"/>
        </w:rPr>
      </w:pPr>
      <w:r w:rsidRPr="00627729">
        <w:rPr>
          <w:rFonts w:ascii="Calibri" w:hAnsi="Calibri" w:cs="Calibri"/>
          <w:sz w:val="16"/>
          <w:szCs w:val="16"/>
        </w:rPr>
        <w:t>Z izvajalcem se sklene aneks k osnovni pogodbi ali novo pogodbo. Podlaga za določitev vrednosti  dodatnih del so cene na enoto in drugi kalkulativni elementi iz osnovne pogodbe, vključno z morebitnimi popusti.</w:t>
      </w:r>
    </w:p>
    <w:p w:rsidR="009B66A4" w:rsidRPr="00627729" w:rsidRDefault="009B66A4" w:rsidP="009B66A4">
      <w:pPr>
        <w:pStyle w:val="Odstavekseznama"/>
        <w:numPr>
          <w:ilvl w:val="0"/>
          <w:numId w:val="1"/>
        </w:numPr>
        <w:spacing w:afterLines="20" w:after="48"/>
        <w:contextualSpacing w:val="0"/>
        <w:jc w:val="both"/>
        <w:rPr>
          <w:rFonts w:ascii="Calibri" w:hAnsi="Calibri" w:cs="Calibri"/>
          <w:b/>
          <w:sz w:val="16"/>
          <w:szCs w:val="16"/>
        </w:rPr>
      </w:pPr>
      <w:r w:rsidRPr="00627729">
        <w:rPr>
          <w:rFonts w:ascii="Calibri" w:hAnsi="Calibri" w:cs="Calibri"/>
          <w:b/>
          <w:sz w:val="16"/>
          <w:szCs w:val="16"/>
        </w:rPr>
        <w:t>PODATKI O POVEZANIH DRUŽBAH</w:t>
      </w:r>
    </w:p>
    <w:p w:rsidR="009B66A4" w:rsidRPr="00627729" w:rsidRDefault="005E7670" w:rsidP="009B66A4">
      <w:pPr>
        <w:pStyle w:val="Odstavekseznama"/>
        <w:numPr>
          <w:ilvl w:val="1"/>
          <w:numId w:val="1"/>
        </w:numPr>
        <w:spacing w:afterLines="20" w:after="48"/>
        <w:contextualSpacing w:val="0"/>
        <w:jc w:val="both"/>
        <w:rPr>
          <w:rFonts w:ascii="Calibri" w:hAnsi="Calibri" w:cs="Calibri"/>
          <w:sz w:val="16"/>
          <w:szCs w:val="16"/>
        </w:rPr>
      </w:pPr>
      <w:r>
        <w:rPr>
          <w:rFonts w:ascii="Calibri" w:hAnsi="Calibri" w:cs="Calibri"/>
          <w:sz w:val="16"/>
          <w:szCs w:val="16"/>
        </w:rPr>
        <w:t>Ponudnik/partner/podizvajalec izpolni in predloži OBR-7, na podlagi katerega izkaže</w:t>
      </w:r>
      <w:r w:rsidR="009B66A4" w:rsidRPr="00627729">
        <w:rPr>
          <w:rFonts w:ascii="Calibri" w:hAnsi="Calibri" w:cs="Calibri"/>
          <w:sz w:val="16"/>
          <w:szCs w:val="16"/>
        </w:rPr>
        <w:t xml:space="preserve"> podatke o svojih ustanoviteljih, družbenikih, vključno s tihimi družbeniki, delničarjih, komanditistih ali drugih lastnikih in podatke o lastniških deležih navedenih oseb ter gospodarskih subjektih, za katere se glede na določbe zakona, ki ureja gospodarske družbe, šteje, da so z njim povezane družbe.</w:t>
      </w:r>
    </w:p>
    <w:p w:rsidR="009B66A4" w:rsidRPr="00627729" w:rsidRDefault="009B66A4" w:rsidP="009B66A4">
      <w:pPr>
        <w:pStyle w:val="Odstavekseznama"/>
        <w:numPr>
          <w:ilvl w:val="0"/>
          <w:numId w:val="1"/>
        </w:numPr>
        <w:spacing w:afterLines="20" w:after="48"/>
        <w:contextualSpacing w:val="0"/>
        <w:jc w:val="both"/>
        <w:rPr>
          <w:rFonts w:ascii="Calibri" w:hAnsi="Calibri" w:cs="Calibri"/>
          <w:b/>
          <w:sz w:val="16"/>
          <w:szCs w:val="16"/>
        </w:rPr>
      </w:pPr>
      <w:r w:rsidRPr="00627729">
        <w:rPr>
          <w:rFonts w:ascii="Calibri" w:hAnsi="Calibri" w:cs="Calibri"/>
          <w:b/>
          <w:sz w:val="16"/>
          <w:szCs w:val="16"/>
        </w:rPr>
        <w:t>PRAVNO VARSTVO</w:t>
      </w:r>
    </w:p>
    <w:p w:rsidR="009B66A4" w:rsidRPr="001C4022" w:rsidRDefault="009B66A4" w:rsidP="001C4022">
      <w:pPr>
        <w:pStyle w:val="Odstavekseznama"/>
        <w:numPr>
          <w:ilvl w:val="1"/>
          <w:numId w:val="1"/>
        </w:numPr>
        <w:spacing w:afterLines="20" w:after="48"/>
        <w:contextualSpacing w:val="0"/>
        <w:jc w:val="both"/>
        <w:rPr>
          <w:rFonts w:ascii="Calibri" w:hAnsi="Calibri" w:cs="Calibri"/>
          <w:sz w:val="16"/>
          <w:szCs w:val="16"/>
        </w:rPr>
      </w:pPr>
      <w:r w:rsidRPr="00627729">
        <w:rPr>
          <w:rFonts w:ascii="Calibri" w:hAnsi="Calibri" w:cs="Calibri"/>
          <w:sz w:val="16"/>
          <w:szCs w:val="16"/>
        </w:rPr>
        <w:t xml:space="preserve">Pravno varstvo ponudnikov je zagotovljeno skladno z veljavno zakonodajo (ZPVPJN). </w:t>
      </w:r>
      <w:r w:rsidRPr="001C4022">
        <w:rPr>
          <w:rFonts w:ascii="Calibri" w:hAnsi="Calibri" w:cs="Calibri"/>
          <w:sz w:val="16"/>
          <w:szCs w:val="16"/>
        </w:rPr>
        <w:t xml:space="preserve">Roki za vložitev zahtevka za revizijo so določeni s 25. členom ZPVPJN. Po prejemu odločitve o oddaji naročila je rok za </w:t>
      </w:r>
      <w:r w:rsidR="002D1101">
        <w:rPr>
          <w:rFonts w:ascii="Calibri" w:hAnsi="Calibri" w:cs="Calibri"/>
          <w:sz w:val="16"/>
          <w:szCs w:val="16"/>
        </w:rPr>
        <w:t>vložitev revizijskega zahtevka 8</w:t>
      </w:r>
      <w:r w:rsidRPr="001C4022">
        <w:rPr>
          <w:rFonts w:ascii="Calibri" w:hAnsi="Calibri" w:cs="Calibri"/>
          <w:sz w:val="16"/>
          <w:szCs w:val="16"/>
        </w:rPr>
        <w:t xml:space="preserve"> </w:t>
      </w:r>
      <w:r w:rsidR="00282850">
        <w:rPr>
          <w:rFonts w:ascii="Calibri" w:hAnsi="Calibri" w:cs="Calibri"/>
          <w:sz w:val="16"/>
          <w:szCs w:val="16"/>
        </w:rPr>
        <w:t xml:space="preserve">delovnih </w:t>
      </w:r>
      <w:r w:rsidRPr="001C4022">
        <w:rPr>
          <w:rFonts w:ascii="Calibri" w:hAnsi="Calibri" w:cs="Calibri"/>
          <w:sz w:val="16"/>
          <w:szCs w:val="16"/>
        </w:rPr>
        <w:t>dni.</w:t>
      </w:r>
    </w:p>
    <w:p w:rsidR="000810A8" w:rsidRPr="001823F7" w:rsidRDefault="004431F7" w:rsidP="004431F7">
      <w:pPr>
        <w:pStyle w:val="Odstavekseznama"/>
        <w:numPr>
          <w:ilvl w:val="0"/>
          <w:numId w:val="1"/>
        </w:numPr>
        <w:spacing w:after="70"/>
        <w:contextualSpacing w:val="0"/>
        <w:jc w:val="both"/>
        <w:rPr>
          <w:rFonts w:asciiTheme="minorHAnsi" w:hAnsiTheme="minorHAnsi" w:cstheme="minorHAnsi"/>
          <w:b/>
          <w:sz w:val="16"/>
          <w:szCs w:val="16"/>
        </w:rPr>
      </w:pPr>
      <w:r w:rsidRPr="001823F7">
        <w:rPr>
          <w:rFonts w:asciiTheme="minorHAnsi" w:hAnsiTheme="minorHAnsi" w:cstheme="minorHAnsi"/>
          <w:b/>
          <w:sz w:val="16"/>
          <w:szCs w:val="16"/>
        </w:rPr>
        <w:t>RAČUNSKE NAPAKE</w:t>
      </w:r>
    </w:p>
    <w:p w:rsidR="000810A8" w:rsidRPr="001C4022" w:rsidRDefault="000810A8" w:rsidP="001C4022">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V primeru ugotovitve računskih napak bo naročnik računske napake odpravil skladno z 78. členom ZJN-2.</w:t>
      </w:r>
      <w:r w:rsidR="001C4022">
        <w:rPr>
          <w:rFonts w:asciiTheme="minorHAnsi" w:hAnsiTheme="minorHAnsi" w:cstheme="minorHAnsi"/>
          <w:sz w:val="16"/>
          <w:szCs w:val="16"/>
        </w:rPr>
        <w:t xml:space="preserve"> </w:t>
      </w:r>
      <w:r w:rsidRPr="001C4022">
        <w:rPr>
          <w:rFonts w:asciiTheme="minorHAnsi" w:hAnsiTheme="minorHAnsi" w:cstheme="minorHAnsi"/>
          <w:sz w:val="16"/>
          <w:szCs w:val="16"/>
        </w:rPr>
        <w:t>Na poziv naročnika mora ponudnik vse kopije strani ponudbene dokumentacije, ki vsebujejo računske napake popraviti v roku treh dni od prejema poziva naročnika, tako, da napako prečrta in zraven le-te napiše pravilne vrednosti ter jih s podpisom in žigom potrdi, v nasprotnem primeru se šteje, da odstopa od ponudbe.</w:t>
      </w:r>
    </w:p>
    <w:p w:rsidR="000810A8" w:rsidRPr="001823F7" w:rsidRDefault="004431F7" w:rsidP="004431F7">
      <w:pPr>
        <w:pStyle w:val="Odstavekseznama"/>
        <w:numPr>
          <w:ilvl w:val="0"/>
          <w:numId w:val="1"/>
        </w:numPr>
        <w:spacing w:after="70"/>
        <w:contextualSpacing w:val="0"/>
        <w:jc w:val="both"/>
        <w:rPr>
          <w:rFonts w:asciiTheme="minorHAnsi" w:hAnsiTheme="minorHAnsi" w:cstheme="minorHAnsi"/>
          <w:b/>
          <w:sz w:val="16"/>
          <w:szCs w:val="16"/>
        </w:rPr>
      </w:pPr>
      <w:r w:rsidRPr="001823F7">
        <w:rPr>
          <w:rFonts w:asciiTheme="minorHAnsi" w:hAnsiTheme="minorHAnsi" w:cstheme="minorHAnsi"/>
          <w:b/>
          <w:sz w:val="16"/>
          <w:szCs w:val="16"/>
        </w:rPr>
        <w:t>CELOVITOST PONUDBE</w:t>
      </w:r>
    </w:p>
    <w:p w:rsidR="000810A8" w:rsidRPr="001823F7"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Ponudnik mora ponuditi vsa zahtevana razpisana dela.</w:t>
      </w:r>
    </w:p>
    <w:p w:rsidR="00E14057" w:rsidRPr="001C4022" w:rsidRDefault="00E14057" w:rsidP="001C4022">
      <w:pPr>
        <w:rPr>
          <w:rFonts w:asciiTheme="minorHAnsi" w:hAnsiTheme="minorHAnsi" w:cstheme="minorHAnsi"/>
          <w:b/>
          <w:sz w:val="16"/>
          <w:szCs w:val="16"/>
        </w:rPr>
        <w:sectPr w:rsidR="00E14057" w:rsidRPr="001C4022" w:rsidSect="000B1FD5">
          <w:pgSz w:w="11906" w:h="16838"/>
          <w:pgMar w:top="1417" w:right="1417" w:bottom="1417" w:left="1417" w:header="283" w:footer="708" w:gutter="0"/>
          <w:cols w:num="2" w:space="708"/>
          <w:docGrid w:linePitch="360"/>
        </w:sectPr>
      </w:pPr>
    </w:p>
    <w:p w:rsidR="00E14057" w:rsidRPr="001823F7" w:rsidRDefault="00E14057" w:rsidP="00E14057">
      <w:pPr>
        <w:pStyle w:val="Naslov1"/>
        <w:numPr>
          <w:ilvl w:val="0"/>
          <w:numId w:val="0"/>
        </w:numPr>
        <w:ind w:left="357" w:hanging="357"/>
        <w:jc w:val="center"/>
        <w:rPr>
          <w:sz w:val="20"/>
          <w:szCs w:val="20"/>
        </w:rPr>
      </w:pPr>
      <w:r w:rsidRPr="001823F7">
        <w:rPr>
          <w:sz w:val="20"/>
          <w:szCs w:val="20"/>
        </w:rPr>
        <w:t>3.  POGOJI ZA UGOTAVLJANJE SPOSOBNOSTI IN NAVODILA O NAČINU DOKAZOVANJA SPOSOBNOSTI PONUDNIKA</w:t>
      </w:r>
    </w:p>
    <w:p w:rsidR="00E14057" w:rsidRPr="001823F7" w:rsidRDefault="00E14057" w:rsidP="00E14057">
      <w:pPr>
        <w:pStyle w:val="Naslov1"/>
        <w:numPr>
          <w:ilvl w:val="0"/>
          <w:numId w:val="0"/>
        </w:numPr>
        <w:ind w:left="357"/>
      </w:pPr>
    </w:p>
    <w:p w:rsidR="00E14057" w:rsidRPr="001823F7" w:rsidRDefault="00E14057" w:rsidP="00A33119">
      <w:pPr>
        <w:pStyle w:val="Naslov1"/>
        <w:numPr>
          <w:ilvl w:val="0"/>
          <w:numId w:val="6"/>
        </w:numPr>
      </w:pPr>
      <w:r w:rsidRPr="001823F7">
        <w:t>POGOJI ZA PRIZNANJE OSNOVNE IN POKLICNE SPOSOBNOSTI PONUDNIKA</w:t>
      </w:r>
    </w:p>
    <w:p w:rsidR="00E14057" w:rsidRPr="001823F7" w:rsidRDefault="00E14057" w:rsidP="00A33119">
      <w:pPr>
        <w:pStyle w:val="Telobesedila"/>
        <w:numPr>
          <w:ilvl w:val="1"/>
          <w:numId w:val="6"/>
        </w:numPr>
        <w:rPr>
          <w:rFonts w:asciiTheme="minorHAnsi" w:hAnsiTheme="minorHAnsi" w:cstheme="minorHAnsi"/>
          <w:sz w:val="18"/>
          <w:szCs w:val="18"/>
        </w:rPr>
      </w:pPr>
      <w:r w:rsidRPr="001823F7">
        <w:rPr>
          <w:rFonts w:asciiTheme="minorHAnsi" w:hAnsiTheme="minorHAnsi" w:cstheme="minorHAnsi"/>
          <w:sz w:val="18"/>
          <w:szCs w:val="18"/>
        </w:rPr>
        <w:t xml:space="preserve">Veljavna registracija za opravljanje dejavnosti v skladu s predpisi države članice, v kateri je registrirana dejavnost o vpisu v register poklicev ali trgovski register </w:t>
      </w:r>
    </w:p>
    <w:p w:rsidR="00E14057" w:rsidRPr="001823F7" w:rsidRDefault="00E14057" w:rsidP="008E011C">
      <w:pPr>
        <w:pStyle w:val="Telobesedila"/>
        <w:rPr>
          <w:rFonts w:asciiTheme="minorHAnsi" w:hAnsiTheme="minorHAnsi" w:cstheme="minorHAnsi"/>
          <w:sz w:val="18"/>
          <w:szCs w:val="18"/>
        </w:rPr>
      </w:pPr>
    </w:p>
    <w:p w:rsidR="00E14057" w:rsidRPr="001823F7" w:rsidRDefault="00E14057" w:rsidP="008E011C">
      <w:pPr>
        <w:pStyle w:val="Telobesedila"/>
        <w:ind w:left="360"/>
        <w:rPr>
          <w:rFonts w:asciiTheme="minorHAnsi" w:hAnsiTheme="minorHAnsi" w:cstheme="minorHAnsi"/>
          <w:sz w:val="18"/>
          <w:szCs w:val="18"/>
        </w:rPr>
      </w:pPr>
      <w:r w:rsidRPr="001823F7">
        <w:rPr>
          <w:rFonts w:asciiTheme="minorHAnsi" w:hAnsiTheme="minorHAnsi" w:cstheme="minorHAnsi"/>
          <w:sz w:val="18"/>
          <w:szCs w:val="18"/>
        </w:rPr>
        <w:t>Veljavno dovoljenje pristojnega organa za opravljanje dejavnosti, ki je predmet javnega naročila, če je za opravljanje take dejavnosti na podlagi posebnega zakona takšno dovoljenje potrebno, ali morajo biti člani posebne organizacije, da bi lahko v državi, v kateri imajo svoj sedež, opravljali storitev.</w:t>
      </w:r>
    </w:p>
    <w:p w:rsidR="00E14057" w:rsidRPr="001823F7" w:rsidRDefault="00E14057" w:rsidP="008E011C">
      <w:pPr>
        <w:pStyle w:val="Telobesedila"/>
        <w:ind w:left="360"/>
        <w:rPr>
          <w:rFonts w:asciiTheme="minorHAnsi" w:hAnsiTheme="minorHAnsi" w:cstheme="minorHAnsi"/>
          <w:sz w:val="18"/>
          <w:szCs w:val="18"/>
        </w:rPr>
      </w:pPr>
    </w:p>
    <w:p w:rsidR="00E14057" w:rsidRPr="001823F7" w:rsidRDefault="00E14057" w:rsidP="008E011C">
      <w:pPr>
        <w:pStyle w:val="Telobesedila"/>
        <w:ind w:left="360"/>
        <w:rPr>
          <w:rFonts w:asciiTheme="minorHAnsi" w:hAnsiTheme="minorHAnsi" w:cstheme="minorHAnsi"/>
          <w:b/>
          <w:i/>
          <w:sz w:val="18"/>
          <w:szCs w:val="18"/>
        </w:rPr>
      </w:pPr>
      <w:r w:rsidRPr="001823F7">
        <w:rPr>
          <w:rFonts w:asciiTheme="minorHAnsi" w:hAnsiTheme="minorHAnsi" w:cstheme="minorHAnsi"/>
          <w:b/>
          <w:i/>
          <w:sz w:val="18"/>
          <w:szCs w:val="18"/>
        </w:rPr>
        <w:t>Dokazilo: OBR-3 : Izjava</w:t>
      </w:r>
    </w:p>
    <w:p w:rsidR="00E14057" w:rsidRPr="001823F7" w:rsidRDefault="00E14057" w:rsidP="008E011C">
      <w:pPr>
        <w:pStyle w:val="Telobesedila"/>
        <w:ind w:left="360"/>
        <w:rPr>
          <w:rFonts w:asciiTheme="minorHAnsi" w:hAnsiTheme="minorHAnsi" w:cstheme="minorHAnsi"/>
          <w:sz w:val="18"/>
          <w:szCs w:val="18"/>
        </w:rPr>
      </w:pPr>
    </w:p>
    <w:p w:rsidR="00AB60A8" w:rsidRPr="001823F7" w:rsidRDefault="00171C8F" w:rsidP="008E011C">
      <w:pPr>
        <w:spacing w:after="70"/>
        <w:ind w:left="360"/>
        <w:jc w:val="both"/>
        <w:rPr>
          <w:rFonts w:asciiTheme="minorHAnsi" w:hAnsiTheme="minorHAnsi" w:cstheme="minorHAnsi"/>
          <w:sz w:val="18"/>
          <w:szCs w:val="18"/>
        </w:rPr>
      </w:pPr>
      <w:r w:rsidRPr="001823F7">
        <w:rPr>
          <w:rFonts w:asciiTheme="minorHAnsi" w:hAnsiTheme="minorHAnsi" w:cstheme="minorHAnsi"/>
          <w:i/>
          <w:sz w:val="18"/>
          <w:szCs w:val="18"/>
        </w:rPr>
        <w:t xml:space="preserve">Opomba: </w:t>
      </w:r>
      <w:r w:rsidR="00E14057" w:rsidRPr="001823F7">
        <w:rPr>
          <w:rFonts w:asciiTheme="minorHAnsi" w:hAnsiTheme="minorHAnsi" w:cstheme="minorHAnsi"/>
          <w:i/>
          <w:sz w:val="18"/>
          <w:szCs w:val="18"/>
        </w:rPr>
        <w:t>Ponudniki, ki nimajo sedeža v Republiki Sloveniji, morajo predložiti potrdilo. Če država v kateri ima ponudnik svoj sedež, ne izdaja takšnih dokumentov, lahko da  zapriseženo izjavo prič ali zapriseženo izjavo zakonitega zastopnika ponudnika.</w:t>
      </w:r>
    </w:p>
    <w:p w:rsidR="00E14057" w:rsidRPr="001823F7" w:rsidRDefault="00E14057" w:rsidP="008E011C">
      <w:pPr>
        <w:spacing w:after="70"/>
        <w:jc w:val="both"/>
        <w:rPr>
          <w:rFonts w:asciiTheme="minorHAnsi" w:hAnsiTheme="minorHAnsi" w:cstheme="minorHAnsi"/>
          <w:sz w:val="18"/>
          <w:szCs w:val="18"/>
        </w:rPr>
      </w:pPr>
    </w:p>
    <w:p w:rsidR="00E14057" w:rsidRPr="001823F7" w:rsidRDefault="00E14057" w:rsidP="00A33119">
      <w:pPr>
        <w:pStyle w:val="Telobesedila"/>
        <w:numPr>
          <w:ilvl w:val="1"/>
          <w:numId w:val="6"/>
        </w:numPr>
        <w:rPr>
          <w:rFonts w:asciiTheme="minorHAnsi" w:hAnsiTheme="minorHAnsi" w:cstheme="minorHAnsi"/>
          <w:sz w:val="18"/>
          <w:szCs w:val="18"/>
        </w:rPr>
      </w:pPr>
      <w:r w:rsidRPr="001823F7">
        <w:rPr>
          <w:rFonts w:asciiTheme="minorHAnsi" w:hAnsiTheme="minorHAnsi" w:cstheme="minorHAnsi"/>
          <w:sz w:val="18"/>
          <w:szCs w:val="18"/>
        </w:rPr>
        <w:t>Proti ponudniku ni bil podan predlog za začetek likvidacije ali stečajnega postopka ali za začetek postopka prisilne poravnave ali je v postopku prisilne poravnave ali v postopku prisilnega prenehanja ali kadar z njegovimi posli iz drugih razlogov upravlja sodišče ali je opustil poslovno dejavnost ali je v katerem koli podobnem položaju</w:t>
      </w:r>
    </w:p>
    <w:p w:rsidR="00E14057" w:rsidRPr="001823F7" w:rsidRDefault="00E14057" w:rsidP="008E011C">
      <w:pPr>
        <w:pStyle w:val="Telobesedila"/>
        <w:rPr>
          <w:rFonts w:asciiTheme="minorHAnsi" w:hAnsiTheme="minorHAnsi" w:cstheme="minorHAnsi"/>
          <w:sz w:val="18"/>
          <w:szCs w:val="18"/>
        </w:rPr>
      </w:pPr>
    </w:p>
    <w:p w:rsidR="00E14057" w:rsidRPr="001823F7" w:rsidRDefault="00E14057" w:rsidP="008E011C">
      <w:pPr>
        <w:pStyle w:val="Telobesedila"/>
        <w:ind w:left="360"/>
        <w:rPr>
          <w:rFonts w:asciiTheme="minorHAnsi" w:hAnsiTheme="minorHAnsi" w:cstheme="minorHAnsi"/>
          <w:sz w:val="18"/>
          <w:szCs w:val="18"/>
        </w:rPr>
      </w:pPr>
      <w:r w:rsidRPr="001823F7">
        <w:rPr>
          <w:rFonts w:asciiTheme="minorHAnsi" w:hAnsiTheme="minorHAnsi" w:cstheme="minorHAnsi"/>
          <w:sz w:val="18"/>
          <w:szCs w:val="18"/>
        </w:rPr>
        <w:t>Ponudnik ni bil s pravnomočno sodbo v katerikoli državi obsojen za prestopek v zvezi z njegovim poklicnim ravnanjem.</w:t>
      </w:r>
    </w:p>
    <w:p w:rsidR="00E14057" w:rsidRPr="001823F7" w:rsidRDefault="00E14057" w:rsidP="008E011C">
      <w:pPr>
        <w:pStyle w:val="Telobesedila"/>
        <w:ind w:left="360"/>
        <w:rPr>
          <w:rFonts w:asciiTheme="minorHAnsi" w:hAnsiTheme="minorHAnsi" w:cstheme="minorHAnsi"/>
          <w:sz w:val="18"/>
          <w:szCs w:val="18"/>
        </w:rPr>
      </w:pPr>
    </w:p>
    <w:p w:rsidR="00E14057" w:rsidRPr="001823F7" w:rsidRDefault="00E14057" w:rsidP="008E011C">
      <w:pPr>
        <w:pStyle w:val="Telobesedila"/>
        <w:ind w:left="360"/>
        <w:rPr>
          <w:rFonts w:asciiTheme="minorHAnsi" w:hAnsiTheme="minorHAnsi" w:cstheme="minorHAnsi"/>
          <w:sz w:val="18"/>
          <w:szCs w:val="18"/>
        </w:rPr>
      </w:pPr>
      <w:r w:rsidRPr="001823F7">
        <w:rPr>
          <w:rFonts w:asciiTheme="minorHAnsi" w:hAnsiTheme="minorHAnsi" w:cstheme="minorHAnsi"/>
          <w:sz w:val="18"/>
          <w:szCs w:val="18"/>
        </w:rPr>
        <w:t>Ponudniku ni mogoče na kakršni koli upravičeni podlagi dokazati veliko strokovno napako ali hujšo kršitev poklicnih pravil.</w:t>
      </w:r>
    </w:p>
    <w:p w:rsidR="00E14057" w:rsidRPr="001823F7" w:rsidRDefault="00E14057" w:rsidP="008E011C">
      <w:pPr>
        <w:pStyle w:val="Telobesedila"/>
        <w:ind w:left="360"/>
        <w:rPr>
          <w:rFonts w:asciiTheme="minorHAnsi" w:hAnsiTheme="minorHAnsi" w:cstheme="minorHAnsi"/>
          <w:sz w:val="18"/>
          <w:szCs w:val="18"/>
        </w:rPr>
      </w:pPr>
    </w:p>
    <w:p w:rsidR="00E14057" w:rsidRPr="001823F7" w:rsidRDefault="00E14057" w:rsidP="008E011C">
      <w:pPr>
        <w:pStyle w:val="Telobesedila"/>
        <w:ind w:left="360"/>
        <w:rPr>
          <w:rFonts w:asciiTheme="minorHAnsi" w:hAnsiTheme="minorHAnsi" w:cstheme="minorHAnsi"/>
          <w:sz w:val="18"/>
          <w:szCs w:val="18"/>
        </w:rPr>
      </w:pPr>
      <w:r w:rsidRPr="001823F7">
        <w:rPr>
          <w:rFonts w:asciiTheme="minorHAnsi" w:hAnsiTheme="minorHAnsi" w:cstheme="minorHAnsi"/>
          <w:sz w:val="18"/>
          <w:szCs w:val="18"/>
        </w:rPr>
        <w:t>Ponudnik pri dajanju informacij, zahtevanih v skladu z določbami 41. do 49. člena ZJN-2, v tem ali predhodnih postopkih, ni namerno podal zavajajoče razlage ali teh informacij ni zagotovil</w:t>
      </w:r>
    </w:p>
    <w:p w:rsidR="00E14057" w:rsidRPr="001823F7" w:rsidRDefault="00E14057" w:rsidP="008E011C">
      <w:pPr>
        <w:pStyle w:val="Telobesedila"/>
        <w:ind w:left="360"/>
        <w:rPr>
          <w:rFonts w:asciiTheme="minorHAnsi" w:hAnsiTheme="minorHAnsi" w:cstheme="minorHAnsi"/>
          <w:sz w:val="18"/>
          <w:szCs w:val="18"/>
        </w:rPr>
      </w:pPr>
    </w:p>
    <w:p w:rsidR="00E14057" w:rsidRPr="001823F7" w:rsidRDefault="00E14057" w:rsidP="008E011C">
      <w:pPr>
        <w:pStyle w:val="Telobesedila"/>
        <w:ind w:left="360"/>
        <w:rPr>
          <w:rFonts w:asciiTheme="minorHAnsi" w:hAnsiTheme="minorHAnsi" w:cstheme="minorHAnsi"/>
          <w:sz w:val="18"/>
          <w:szCs w:val="18"/>
        </w:rPr>
      </w:pPr>
      <w:r w:rsidRPr="001823F7">
        <w:rPr>
          <w:rFonts w:asciiTheme="minorHAnsi" w:hAnsiTheme="minorHAnsi" w:cstheme="minorHAnsi"/>
          <w:sz w:val="18"/>
          <w:szCs w:val="18"/>
        </w:rPr>
        <w:t xml:space="preserve">Ponudnik ima plačane vse zapadle obveznosti do podizvajalcev v predhodnih postopkih javnega naročanja. </w:t>
      </w:r>
    </w:p>
    <w:p w:rsidR="00E14057" w:rsidRPr="001823F7" w:rsidRDefault="00E14057" w:rsidP="008E011C">
      <w:pPr>
        <w:pStyle w:val="Telobesedila"/>
        <w:rPr>
          <w:rFonts w:asciiTheme="minorHAnsi" w:hAnsiTheme="minorHAnsi" w:cstheme="minorHAnsi"/>
          <w:sz w:val="18"/>
          <w:szCs w:val="18"/>
        </w:rPr>
      </w:pPr>
    </w:p>
    <w:p w:rsidR="00E14057" w:rsidRPr="001823F7" w:rsidRDefault="00E14057" w:rsidP="008E011C">
      <w:pPr>
        <w:pStyle w:val="Telobesedila"/>
        <w:ind w:left="360"/>
        <w:rPr>
          <w:rFonts w:asciiTheme="minorHAnsi" w:hAnsiTheme="minorHAnsi" w:cstheme="minorHAnsi"/>
          <w:b/>
          <w:i/>
          <w:sz w:val="18"/>
          <w:szCs w:val="18"/>
        </w:rPr>
      </w:pPr>
      <w:r w:rsidRPr="001823F7">
        <w:rPr>
          <w:rFonts w:asciiTheme="minorHAnsi" w:hAnsiTheme="minorHAnsi" w:cstheme="minorHAnsi"/>
          <w:b/>
          <w:i/>
          <w:sz w:val="18"/>
          <w:szCs w:val="18"/>
        </w:rPr>
        <w:t>Dokazilo: OBR-3 : Izjava</w:t>
      </w:r>
    </w:p>
    <w:p w:rsidR="00E14057" w:rsidRPr="001823F7" w:rsidRDefault="00E14057" w:rsidP="008E011C">
      <w:pPr>
        <w:pStyle w:val="Telobesedila"/>
        <w:ind w:left="360"/>
        <w:rPr>
          <w:rFonts w:asciiTheme="minorHAnsi" w:hAnsiTheme="minorHAnsi" w:cstheme="minorHAnsi"/>
          <w:sz w:val="18"/>
          <w:szCs w:val="18"/>
        </w:rPr>
      </w:pPr>
    </w:p>
    <w:p w:rsidR="00E14057" w:rsidRPr="001823F7" w:rsidRDefault="00171C8F" w:rsidP="008E011C">
      <w:pPr>
        <w:spacing w:after="70"/>
        <w:ind w:left="360"/>
        <w:jc w:val="both"/>
        <w:rPr>
          <w:rFonts w:asciiTheme="minorHAnsi" w:hAnsiTheme="minorHAnsi" w:cstheme="minorHAnsi"/>
          <w:sz w:val="18"/>
          <w:szCs w:val="18"/>
        </w:rPr>
      </w:pPr>
      <w:r w:rsidRPr="001823F7">
        <w:rPr>
          <w:rFonts w:asciiTheme="minorHAnsi" w:hAnsiTheme="minorHAnsi" w:cstheme="minorHAnsi"/>
          <w:i/>
          <w:sz w:val="18"/>
          <w:szCs w:val="18"/>
        </w:rPr>
        <w:t xml:space="preserve">Opomba: </w:t>
      </w:r>
      <w:r w:rsidR="00E14057" w:rsidRPr="001823F7">
        <w:rPr>
          <w:rFonts w:asciiTheme="minorHAnsi" w:hAnsiTheme="minorHAnsi" w:cstheme="minorHAnsi"/>
          <w:i/>
          <w:sz w:val="18"/>
          <w:szCs w:val="18"/>
        </w:rPr>
        <w:t>Naročnik si pridržuje pravico, da navedbe preveri ter zahteva poročilo pooblaščenega revizorja, potrdilo ponudnikove poslovne banke ali drugo enakovredno dokazilo, iz katerega je razvidno izpolnjevanje pogoja.</w:t>
      </w:r>
    </w:p>
    <w:p w:rsidR="00E14057" w:rsidRPr="001823F7" w:rsidRDefault="00E14057" w:rsidP="008E011C">
      <w:pPr>
        <w:spacing w:after="70"/>
        <w:jc w:val="both"/>
        <w:rPr>
          <w:rFonts w:asciiTheme="minorHAnsi" w:hAnsiTheme="minorHAnsi" w:cstheme="minorHAnsi"/>
          <w:sz w:val="18"/>
          <w:szCs w:val="18"/>
        </w:rPr>
      </w:pPr>
    </w:p>
    <w:p w:rsidR="00A46DB5" w:rsidRPr="00A46DB5" w:rsidRDefault="00E14057" w:rsidP="00A33119">
      <w:pPr>
        <w:pStyle w:val="Telobesedila"/>
        <w:numPr>
          <w:ilvl w:val="1"/>
          <w:numId w:val="5"/>
        </w:numPr>
        <w:rPr>
          <w:rFonts w:ascii="Calibri" w:hAnsi="Calibri" w:cs="Calibri"/>
          <w:sz w:val="18"/>
          <w:szCs w:val="18"/>
        </w:rPr>
      </w:pPr>
      <w:r w:rsidRPr="001823F7">
        <w:rPr>
          <w:rFonts w:asciiTheme="minorHAnsi" w:hAnsiTheme="minorHAnsi" w:cstheme="minorHAnsi"/>
          <w:sz w:val="18"/>
          <w:szCs w:val="18"/>
        </w:rPr>
        <w:t xml:space="preserve">Ponudnik </w:t>
      </w:r>
      <w:r w:rsidR="00A46DB5" w:rsidRPr="00A46DB5">
        <w:rPr>
          <w:rFonts w:ascii="Calibri" w:hAnsi="Calibri" w:cs="Calibri"/>
          <w:sz w:val="18"/>
          <w:szCs w:val="18"/>
        </w:rPr>
        <w:t>in njegov zakoniti zastopnik (če gre za pravno osebo) ni bil pravnomočno obsojen zaradi kaznivih dejanj, ki so opredeljena v Kazenskem zakoniku: hudodelsko združevanje, sprejemanje podkupnine pri volitvah, nedovoljeno sprejemanje daril, nedovoljeno dajanje daril, jemanje podkupnine, dajanje podkupnine, sprejemanje daril za nezakonito posredovanje in dajanje daril za nezakonito posredovanje, goljufija, poslovna goljufija, preslepitev pri pridobitvi posojila ali ugodnosti in zatajitev finančnih obveznosti, pranje denarja, pranje denarja, protipravno omejevanje konkurence, povzročitev stečaja z goljufijo ali nevestnim poslovanjem, oškodovanje upnikov, goljufija na škodo EU, preslepitev pri poslovanju z vrednostnimi papirji, preslepitev kupcev, neupravičena uporaba tuje oznake ali modela, neupravičena uporaba tujega izuma ali topografije, ponareditev ali uničenje poslovnih listin, izdaja in neupravičena pridobitev poslovne skrivnosti, zloraba informacijskega sistema, zloraba notranje informacije, zloraba trga finančnih instrumentov, zloraba položaja ali zaupanja pri gospodarski dejavnosti, ponarejanje denarja, ponarejanje in uporaba ponarejenih vrednotnic ali vrednostnih papirjev, zloraba negotovinskega plačilnega sredstva, uporaba ponarejenega negotovinskega plačilnega sredstva, izdelava pridobitev in odtujitev pripomočkov za ponarejanje, davčna zatajitev, tihotapstvo, izdaja tajnih podatkov.</w:t>
      </w:r>
    </w:p>
    <w:p w:rsidR="00A46DB5" w:rsidRPr="00A46DB5" w:rsidRDefault="00A46DB5" w:rsidP="00A46DB5">
      <w:pPr>
        <w:rPr>
          <w:rFonts w:asciiTheme="minorHAnsi" w:eastAsia="Times New Roman" w:hAnsiTheme="minorHAnsi" w:cstheme="minorHAnsi"/>
          <w:sz w:val="18"/>
          <w:szCs w:val="18"/>
          <w:lang w:eastAsia="sl-SI"/>
        </w:rPr>
      </w:pPr>
    </w:p>
    <w:p w:rsidR="00A46DB5" w:rsidRPr="00A46DB5" w:rsidRDefault="00A46DB5" w:rsidP="00A46DB5">
      <w:pPr>
        <w:ind w:left="360"/>
        <w:rPr>
          <w:rFonts w:asciiTheme="minorHAnsi" w:eastAsia="Times New Roman" w:hAnsiTheme="minorHAnsi" w:cstheme="minorHAnsi"/>
          <w:sz w:val="18"/>
          <w:szCs w:val="18"/>
          <w:lang w:eastAsia="sl-SI"/>
        </w:rPr>
      </w:pPr>
      <w:r w:rsidRPr="00A46DB5">
        <w:rPr>
          <w:rFonts w:asciiTheme="minorHAnsi" w:eastAsia="Times New Roman" w:hAnsiTheme="minorHAnsi" w:cstheme="minorHAnsi"/>
          <w:sz w:val="18"/>
          <w:szCs w:val="18"/>
          <w:lang w:eastAsia="sl-SI"/>
        </w:rPr>
        <w:t>Kandidat in njegov zakoniti zastopnik nista bila pravnomočno obsojena zaradi goljufije zoper finančne interese Evropskih skupnosti v smislu 1. člena Konvencije o zaščiti finančnih interesov Evropske skupnosti.</w:t>
      </w:r>
    </w:p>
    <w:p w:rsidR="00E14057" w:rsidRPr="001823F7" w:rsidRDefault="00A46DB5" w:rsidP="00A46DB5">
      <w:pPr>
        <w:pStyle w:val="Telobesedila"/>
        <w:rPr>
          <w:rFonts w:asciiTheme="minorHAnsi" w:hAnsiTheme="minorHAnsi" w:cstheme="minorHAnsi"/>
          <w:sz w:val="18"/>
          <w:szCs w:val="18"/>
        </w:rPr>
      </w:pPr>
      <w:r>
        <w:rPr>
          <w:rFonts w:asciiTheme="minorHAnsi" w:hAnsiTheme="minorHAnsi" w:cstheme="minorHAnsi"/>
          <w:sz w:val="18"/>
          <w:szCs w:val="18"/>
        </w:rPr>
        <w:t xml:space="preserve"> </w:t>
      </w:r>
    </w:p>
    <w:p w:rsidR="00E14057" w:rsidRPr="001823F7" w:rsidRDefault="00E14057" w:rsidP="008E011C">
      <w:pPr>
        <w:pStyle w:val="Telobesedila"/>
        <w:ind w:left="360"/>
        <w:rPr>
          <w:rFonts w:asciiTheme="minorHAnsi" w:hAnsiTheme="minorHAnsi" w:cstheme="minorHAnsi"/>
          <w:sz w:val="18"/>
          <w:szCs w:val="18"/>
        </w:rPr>
      </w:pPr>
    </w:p>
    <w:p w:rsidR="00E14057" w:rsidRPr="001823F7" w:rsidRDefault="00E14057" w:rsidP="008E011C">
      <w:pPr>
        <w:pStyle w:val="Telobesedila"/>
        <w:ind w:left="360"/>
        <w:rPr>
          <w:rFonts w:asciiTheme="minorHAnsi" w:hAnsiTheme="minorHAnsi" w:cstheme="minorHAnsi"/>
          <w:b/>
          <w:i/>
          <w:sz w:val="18"/>
          <w:szCs w:val="18"/>
        </w:rPr>
      </w:pPr>
      <w:r w:rsidRPr="001823F7">
        <w:rPr>
          <w:rFonts w:asciiTheme="minorHAnsi" w:hAnsiTheme="minorHAnsi" w:cstheme="minorHAnsi"/>
          <w:b/>
          <w:i/>
          <w:sz w:val="18"/>
          <w:szCs w:val="18"/>
        </w:rPr>
        <w:t>Dokazilo: OBR-4 : Izjava o nekaznovanosti</w:t>
      </w:r>
    </w:p>
    <w:p w:rsidR="00E14057" w:rsidRPr="001823F7" w:rsidRDefault="00E14057" w:rsidP="008E011C">
      <w:pPr>
        <w:pStyle w:val="Telobesedila"/>
        <w:rPr>
          <w:rFonts w:asciiTheme="minorHAnsi" w:hAnsiTheme="minorHAnsi" w:cstheme="minorHAnsi"/>
          <w:sz w:val="18"/>
          <w:szCs w:val="18"/>
        </w:rPr>
      </w:pPr>
    </w:p>
    <w:p w:rsidR="00E14057" w:rsidRDefault="00171C8F" w:rsidP="00C82E73">
      <w:pPr>
        <w:pStyle w:val="Odstavekseznama"/>
        <w:spacing w:after="70"/>
        <w:ind w:left="360"/>
        <w:jc w:val="both"/>
        <w:rPr>
          <w:rFonts w:asciiTheme="minorHAnsi" w:hAnsiTheme="minorHAnsi" w:cstheme="minorHAnsi"/>
          <w:i/>
          <w:sz w:val="18"/>
          <w:szCs w:val="18"/>
        </w:rPr>
      </w:pPr>
      <w:r w:rsidRPr="001823F7">
        <w:rPr>
          <w:rFonts w:asciiTheme="minorHAnsi" w:hAnsiTheme="minorHAnsi" w:cstheme="minorHAnsi"/>
          <w:i/>
          <w:sz w:val="18"/>
          <w:szCs w:val="18"/>
        </w:rPr>
        <w:t xml:space="preserve">Opomba: </w:t>
      </w:r>
      <w:r w:rsidR="00E14057" w:rsidRPr="001823F7">
        <w:rPr>
          <w:rFonts w:asciiTheme="minorHAnsi" w:hAnsiTheme="minorHAnsi" w:cstheme="minorHAnsi"/>
          <w:i/>
          <w:sz w:val="18"/>
          <w:szCs w:val="18"/>
        </w:rPr>
        <w:t>Ponudniki, ki nimajo sedeža v Republiki Sloveniji, morajo predložiti dokazila, da niso storili navedenih dejanj. Če država, v kateri ima kandidat svoj sedež, ne izdaja takšnih dokumentov, lahko kandidat da zapriseženo izjavo prič ali zapriseženo izjavo zakonitega zastopnika ponudnika.</w:t>
      </w:r>
    </w:p>
    <w:p w:rsidR="00C82E73" w:rsidRPr="001823F7" w:rsidRDefault="00C82E73" w:rsidP="00C82E73">
      <w:pPr>
        <w:pStyle w:val="Odstavekseznama"/>
        <w:spacing w:after="70"/>
        <w:ind w:left="360"/>
        <w:jc w:val="both"/>
        <w:rPr>
          <w:rFonts w:asciiTheme="minorHAnsi" w:hAnsiTheme="minorHAnsi" w:cstheme="minorHAnsi"/>
          <w:sz w:val="18"/>
          <w:szCs w:val="18"/>
        </w:rPr>
      </w:pPr>
    </w:p>
    <w:p w:rsidR="00E14057" w:rsidRPr="001823F7" w:rsidRDefault="00E14057" w:rsidP="00A33119">
      <w:pPr>
        <w:pStyle w:val="Telobesedila"/>
        <w:numPr>
          <w:ilvl w:val="1"/>
          <w:numId w:val="6"/>
        </w:numPr>
        <w:jc w:val="left"/>
        <w:rPr>
          <w:rFonts w:asciiTheme="minorHAnsi" w:hAnsiTheme="minorHAnsi" w:cstheme="minorHAnsi"/>
          <w:sz w:val="18"/>
          <w:szCs w:val="18"/>
        </w:rPr>
      </w:pPr>
      <w:r w:rsidRPr="001823F7">
        <w:rPr>
          <w:rFonts w:asciiTheme="minorHAnsi" w:hAnsiTheme="minorHAnsi" w:cstheme="minorHAnsi"/>
          <w:sz w:val="18"/>
          <w:szCs w:val="18"/>
        </w:rPr>
        <w:t>Ponudnik mora soglašati, da lahko naročnik za namene javnega razpisa pridobi podatke iz uradnih evidenc za osebe, ki so pooblaščene za zastopanje.</w:t>
      </w:r>
    </w:p>
    <w:p w:rsidR="00E14057" w:rsidRPr="001823F7" w:rsidRDefault="00E14057" w:rsidP="00E14057">
      <w:pPr>
        <w:pStyle w:val="Telobesedila"/>
        <w:jc w:val="left"/>
        <w:rPr>
          <w:rFonts w:asciiTheme="minorHAnsi" w:hAnsiTheme="minorHAnsi" w:cstheme="minorHAnsi"/>
          <w:i/>
          <w:sz w:val="18"/>
          <w:szCs w:val="18"/>
        </w:rPr>
      </w:pPr>
    </w:p>
    <w:p w:rsidR="00E14057" w:rsidRPr="001823F7" w:rsidRDefault="00E14057" w:rsidP="00007BF7">
      <w:pPr>
        <w:pStyle w:val="Telobesedila"/>
        <w:ind w:firstLine="360"/>
        <w:jc w:val="left"/>
        <w:rPr>
          <w:rFonts w:asciiTheme="minorHAnsi" w:hAnsiTheme="minorHAnsi" w:cstheme="minorHAnsi"/>
          <w:i/>
          <w:sz w:val="18"/>
          <w:szCs w:val="18"/>
        </w:rPr>
      </w:pPr>
      <w:r w:rsidRPr="001823F7">
        <w:rPr>
          <w:rFonts w:asciiTheme="minorHAnsi" w:hAnsiTheme="minorHAnsi" w:cstheme="minorHAnsi"/>
          <w:b/>
          <w:i/>
          <w:sz w:val="18"/>
          <w:szCs w:val="18"/>
        </w:rPr>
        <w:t>Dokazilo: OBR-5 : Pooblastilo za pridobitev osebnih podatkov</w:t>
      </w:r>
    </w:p>
    <w:p w:rsidR="00E14057" w:rsidRPr="001823F7" w:rsidRDefault="00E14057" w:rsidP="00E14057">
      <w:pPr>
        <w:pStyle w:val="Telobesedila"/>
        <w:rPr>
          <w:rFonts w:asciiTheme="minorHAnsi" w:hAnsiTheme="minorHAnsi" w:cstheme="minorHAnsi"/>
          <w:i/>
          <w:sz w:val="18"/>
          <w:szCs w:val="18"/>
        </w:rPr>
      </w:pPr>
    </w:p>
    <w:p w:rsidR="00A210F9" w:rsidRPr="001823F7" w:rsidRDefault="00171C8F" w:rsidP="00F65CC0">
      <w:pPr>
        <w:spacing w:after="70"/>
        <w:ind w:left="426"/>
        <w:jc w:val="both"/>
        <w:rPr>
          <w:rFonts w:asciiTheme="minorHAnsi" w:hAnsiTheme="minorHAnsi" w:cstheme="minorHAnsi"/>
          <w:i/>
          <w:sz w:val="18"/>
          <w:szCs w:val="18"/>
        </w:rPr>
      </w:pPr>
      <w:r w:rsidRPr="001823F7">
        <w:rPr>
          <w:rFonts w:asciiTheme="minorHAnsi" w:hAnsiTheme="minorHAnsi" w:cstheme="minorHAnsi"/>
          <w:i/>
          <w:sz w:val="18"/>
          <w:szCs w:val="18"/>
        </w:rPr>
        <w:t xml:space="preserve">Opomba: </w:t>
      </w:r>
      <w:r w:rsidR="00E14057" w:rsidRPr="001823F7">
        <w:rPr>
          <w:rFonts w:asciiTheme="minorHAnsi" w:hAnsiTheme="minorHAnsi" w:cstheme="minorHAnsi"/>
          <w:i/>
          <w:sz w:val="18"/>
          <w:szCs w:val="18"/>
        </w:rPr>
        <w:t>Pooblastilo predložijo samo ponudniki, ki imajo sedež v Republ</w:t>
      </w:r>
      <w:r w:rsidR="001C4022">
        <w:rPr>
          <w:rFonts w:asciiTheme="minorHAnsi" w:hAnsiTheme="minorHAnsi" w:cstheme="minorHAnsi"/>
          <w:i/>
          <w:sz w:val="18"/>
          <w:szCs w:val="18"/>
        </w:rPr>
        <w:t>iki Sloveniji</w:t>
      </w:r>
    </w:p>
    <w:p w:rsidR="00E14057" w:rsidRPr="001823F7" w:rsidRDefault="00E14057" w:rsidP="00A33119">
      <w:pPr>
        <w:pStyle w:val="Naslov1"/>
        <w:numPr>
          <w:ilvl w:val="0"/>
          <w:numId w:val="6"/>
        </w:numPr>
        <w:spacing w:after="70"/>
        <w:jc w:val="both"/>
      </w:pPr>
      <w:r w:rsidRPr="001823F7">
        <w:t>POGOJI ZA PRIZNANJE EKONOMSKE IN FINANČNE SPOSOBNOSTI PONUDNIKA</w:t>
      </w:r>
    </w:p>
    <w:p w:rsidR="00E14057" w:rsidRPr="001823F7" w:rsidRDefault="00E14057" w:rsidP="00A33119">
      <w:pPr>
        <w:pStyle w:val="Telobesedila"/>
        <w:numPr>
          <w:ilvl w:val="1"/>
          <w:numId w:val="6"/>
        </w:numPr>
        <w:jc w:val="left"/>
        <w:rPr>
          <w:rFonts w:asciiTheme="minorHAnsi" w:hAnsiTheme="minorHAnsi" w:cstheme="minorHAnsi"/>
          <w:sz w:val="18"/>
          <w:szCs w:val="18"/>
        </w:rPr>
      </w:pPr>
      <w:r w:rsidRPr="001823F7">
        <w:rPr>
          <w:rFonts w:asciiTheme="minorHAnsi" w:hAnsiTheme="minorHAnsi" w:cstheme="minorHAnsi"/>
          <w:sz w:val="18"/>
          <w:szCs w:val="18"/>
        </w:rPr>
        <w:t>Ponudnik v zadnjih šestih mesecih pred izdajo obrazca ni imel dospele neporavnane obveznosti v skladu z ZDavP-</w:t>
      </w:r>
      <w:smartTag w:uri="urn:schemas-microsoft-com:office:smarttags" w:element="metricconverter">
        <w:smartTagPr>
          <w:attr w:name="ProductID" w:val="2 in"/>
        </w:smartTagPr>
        <w:r w:rsidRPr="001823F7">
          <w:rPr>
            <w:rFonts w:asciiTheme="minorHAnsi" w:hAnsiTheme="minorHAnsi" w:cstheme="minorHAnsi"/>
            <w:sz w:val="18"/>
            <w:szCs w:val="18"/>
          </w:rPr>
          <w:t>2 in</w:t>
        </w:r>
      </w:smartTag>
      <w:r w:rsidR="000C2BCF">
        <w:rPr>
          <w:rFonts w:asciiTheme="minorHAnsi" w:hAnsiTheme="minorHAnsi" w:cstheme="minorHAnsi"/>
          <w:sz w:val="18"/>
          <w:szCs w:val="18"/>
        </w:rPr>
        <w:t xml:space="preserve"> z ZIZ oz. ni imel blokiranih računov</w:t>
      </w:r>
    </w:p>
    <w:p w:rsidR="00E14057" w:rsidRPr="001823F7" w:rsidRDefault="00E14057" w:rsidP="00E14057">
      <w:pPr>
        <w:pStyle w:val="Telobesedila"/>
        <w:ind w:left="360"/>
        <w:jc w:val="left"/>
        <w:rPr>
          <w:rFonts w:asciiTheme="minorHAnsi" w:hAnsiTheme="minorHAnsi" w:cstheme="minorHAnsi"/>
          <w:sz w:val="18"/>
          <w:szCs w:val="18"/>
        </w:rPr>
      </w:pPr>
    </w:p>
    <w:p w:rsidR="00E14057" w:rsidRPr="001823F7" w:rsidRDefault="00E14057" w:rsidP="00E14057">
      <w:pPr>
        <w:pStyle w:val="Telobesedila"/>
        <w:ind w:left="360"/>
        <w:jc w:val="left"/>
        <w:rPr>
          <w:rFonts w:asciiTheme="minorHAnsi" w:hAnsiTheme="minorHAnsi" w:cstheme="minorHAnsi"/>
          <w:i/>
          <w:sz w:val="18"/>
          <w:szCs w:val="18"/>
        </w:rPr>
      </w:pPr>
      <w:r w:rsidRPr="001823F7">
        <w:rPr>
          <w:rFonts w:asciiTheme="minorHAnsi" w:hAnsiTheme="minorHAnsi" w:cstheme="minorHAnsi"/>
          <w:b/>
          <w:i/>
          <w:sz w:val="18"/>
          <w:szCs w:val="18"/>
        </w:rPr>
        <w:t>Dokazila</w:t>
      </w:r>
      <w:r w:rsidRPr="001823F7">
        <w:rPr>
          <w:rFonts w:asciiTheme="minorHAnsi" w:hAnsiTheme="minorHAnsi" w:cstheme="minorHAnsi"/>
          <w:i/>
          <w:sz w:val="18"/>
          <w:szCs w:val="18"/>
        </w:rPr>
        <w:t>:</w:t>
      </w:r>
    </w:p>
    <w:p w:rsidR="00E14057" w:rsidRPr="001823F7" w:rsidRDefault="00E14057" w:rsidP="00E14057">
      <w:pPr>
        <w:pStyle w:val="Telobesedila"/>
        <w:ind w:left="360"/>
        <w:jc w:val="left"/>
        <w:rPr>
          <w:rFonts w:asciiTheme="minorHAnsi" w:hAnsiTheme="minorHAnsi" w:cstheme="minorHAnsi"/>
          <w:b/>
          <w:i/>
          <w:sz w:val="18"/>
          <w:szCs w:val="18"/>
        </w:rPr>
      </w:pPr>
      <w:r w:rsidRPr="001823F7">
        <w:rPr>
          <w:rFonts w:asciiTheme="minorHAnsi" w:hAnsiTheme="minorHAnsi" w:cstheme="minorHAnsi"/>
          <w:b/>
          <w:i/>
          <w:sz w:val="18"/>
          <w:szCs w:val="18"/>
        </w:rPr>
        <w:t xml:space="preserve"> - Pravna oseba – obrazec BON 2 </w:t>
      </w:r>
      <w:r w:rsidR="00A46DB5">
        <w:rPr>
          <w:rFonts w:asciiTheme="minorHAnsi" w:hAnsiTheme="minorHAnsi" w:cstheme="minorHAnsi"/>
          <w:b/>
          <w:i/>
          <w:sz w:val="18"/>
          <w:szCs w:val="18"/>
        </w:rPr>
        <w:t xml:space="preserve">(izdano s strani AJPES-a) </w:t>
      </w:r>
      <w:r w:rsidR="00A46DB5" w:rsidRPr="0010485A">
        <w:rPr>
          <w:rFonts w:asciiTheme="minorHAnsi" w:hAnsiTheme="minorHAnsi" w:cstheme="minorHAnsi"/>
          <w:b/>
          <w:i/>
          <w:sz w:val="18"/>
          <w:szCs w:val="18"/>
          <w:u w:val="single"/>
        </w:rPr>
        <w:t xml:space="preserve">ali </w:t>
      </w:r>
      <w:r w:rsidR="00A46DB5">
        <w:rPr>
          <w:rFonts w:asciiTheme="minorHAnsi" w:hAnsiTheme="minorHAnsi" w:cstheme="minorHAnsi"/>
          <w:b/>
          <w:i/>
          <w:sz w:val="18"/>
          <w:szCs w:val="18"/>
        </w:rPr>
        <w:t xml:space="preserve">potrdila vseh bank, </w:t>
      </w:r>
      <w:r w:rsidR="002861D6">
        <w:rPr>
          <w:rFonts w:asciiTheme="minorHAnsi" w:hAnsiTheme="minorHAnsi" w:cstheme="minorHAnsi"/>
          <w:b/>
          <w:i/>
          <w:sz w:val="18"/>
          <w:szCs w:val="18"/>
        </w:rPr>
        <w:t xml:space="preserve">ki vodijo ponudnikove račune oz. </w:t>
      </w:r>
      <w:r w:rsidR="00A46DB5">
        <w:rPr>
          <w:rFonts w:asciiTheme="minorHAnsi" w:hAnsiTheme="minorHAnsi" w:cstheme="minorHAnsi"/>
          <w:b/>
          <w:i/>
          <w:sz w:val="18"/>
          <w:szCs w:val="18"/>
        </w:rPr>
        <w:t>pri katerih ima ponudnik odprte račune</w:t>
      </w:r>
      <w:r w:rsidR="002861D6">
        <w:rPr>
          <w:rFonts w:asciiTheme="minorHAnsi" w:hAnsiTheme="minorHAnsi" w:cstheme="minorHAnsi"/>
          <w:b/>
          <w:i/>
          <w:sz w:val="18"/>
          <w:szCs w:val="18"/>
        </w:rPr>
        <w:t>.</w:t>
      </w:r>
    </w:p>
    <w:p w:rsidR="00E14057" w:rsidRPr="001823F7" w:rsidRDefault="00E14057" w:rsidP="00A46DB5">
      <w:pPr>
        <w:pStyle w:val="Telobesedila"/>
        <w:ind w:left="360"/>
        <w:jc w:val="left"/>
        <w:rPr>
          <w:rFonts w:asciiTheme="minorHAnsi" w:hAnsiTheme="minorHAnsi" w:cstheme="minorHAnsi"/>
          <w:b/>
          <w:i/>
          <w:sz w:val="18"/>
          <w:szCs w:val="18"/>
        </w:rPr>
      </w:pPr>
      <w:r w:rsidRPr="001823F7">
        <w:rPr>
          <w:rFonts w:asciiTheme="minorHAnsi" w:hAnsiTheme="minorHAnsi" w:cstheme="minorHAnsi"/>
          <w:b/>
          <w:i/>
          <w:sz w:val="18"/>
          <w:szCs w:val="18"/>
        </w:rPr>
        <w:t xml:space="preserve">- Samostojni podjetnik posameznik – BON-1/SP </w:t>
      </w:r>
      <w:r w:rsidR="00506CF5">
        <w:rPr>
          <w:rFonts w:asciiTheme="minorHAnsi" w:hAnsiTheme="minorHAnsi" w:cstheme="minorHAnsi"/>
          <w:b/>
          <w:i/>
          <w:sz w:val="18"/>
          <w:szCs w:val="18"/>
        </w:rPr>
        <w:t>(</w:t>
      </w:r>
      <w:r w:rsidR="00A46DB5">
        <w:rPr>
          <w:rFonts w:asciiTheme="minorHAnsi" w:hAnsiTheme="minorHAnsi" w:cstheme="minorHAnsi"/>
          <w:b/>
          <w:i/>
          <w:sz w:val="18"/>
          <w:szCs w:val="18"/>
        </w:rPr>
        <w:t xml:space="preserve">izdano s strani AJPES-a) </w:t>
      </w:r>
      <w:r w:rsidR="00A46DB5" w:rsidRPr="0010485A">
        <w:rPr>
          <w:rFonts w:asciiTheme="minorHAnsi" w:hAnsiTheme="minorHAnsi" w:cstheme="minorHAnsi"/>
          <w:b/>
          <w:i/>
          <w:sz w:val="18"/>
          <w:szCs w:val="18"/>
          <w:u w:val="single"/>
        </w:rPr>
        <w:t xml:space="preserve">ali </w:t>
      </w:r>
      <w:r w:rsidR="00A46DB5">
        <w:rPr>
          <w:rFonts w:asciiTheme="minorHAnsi" w:hAnsiTheme="minorHAnsi" w:cstheme="minorHAnsi"/>
          <w:b/>
          <w:i/>
          <w:sz w:val="18"/>
          <w:szCs w:val="18"/>
        </w:rPr>
        <w:t xml:space="preserve">potrdila vseh bank, </w:t>
      </w:r>
      <w:r w:rsidR="002861D6">
        <w:rPr>
          <w:rFonts w:asciiTheme="minorHAnsi" w:hAnsiTheme="minorHAnsi" w:cstheme="minorHAnsi"/>
          <w:b/>
          <w:i/>
          <w:sz w:val="18"/>
          <w:szCs w:val="18"/>
        </w:rPr>
        <w:t xml:space="preserve">ki vodijo ponudnikove račune oz. pri </w:t>
      </w:r>
      <w:r w:rsidR="00A46DB5">
        <w:rPr>
          <w:rFonts w:asciiTheme="minorHAnsi" w:hAnsiTheme="minorHAnsi" w:cstheme="minorHAnsi"/>
          <w:b/>
          <w:i/>
          <w:sz w:val="18"/>
          <w:szCs w:val="18"/>
        </w:rPr>
        <w:t>katerih ima ponudnik odprte račune</w:t>
      </w:r>
      <w:r w:rsidR="002861D6">
        <w:rPr>
          <w:rFonts w:asciiTheme="minorHAnsi" w:hAnsiTheme="minorHAnsi" w:cstheme="minorHAnsi"/>
          <w:b/>
          <w:i/>
          <w:sz w:val="18"/>
          <w:szCs w:val="18"/>
        </w:rPr>
        <w:t>.</w:t>
      </w:r>
    </w:p>
    <w:p w:rsidR="00E14057" w:rsidRPr="001823F7" w:rsidRDefault="00E14057" w:rsidP="00E14057">
      <w:pPr>
        <w:pStyle w:val="Telobesedila"/>
        <w:jc w:val="right"/>
        <w:rPr>
          <w:rFonts w:asciiTheme="minorHAnsi" w:hAnsiTheme="minorHAnsi" w:cstheme="minorHAnsi"/>
          <w:b/>
          <w:i/>
          <w:sz w:val="18"/>
          <w:szCs w:val="18"/>
        </w:rPr>
      </w:pPr>
    </w:p>
    <w:p w:rsidR="00E14057" w:rsidRPr="001823F7" w:rsidRDefault="00171C8F" w:rsidP="00E14057">
      <w:pPr>
        <w:pStyle w:val="Telobesedila"/>
        <w:ind w:left="360"/>
        <w:jc w:val="left"/>
        <w:rPr>
          <w:rFonts w:asciiTheme="minorHAnsi" w:hAnsiTheme="minorHAnsi" w:cstheme="minorHAnsi"/>
          <w:i/>
          <w:sz w:val="18"/>
          <w:szCs w:val="18"/>
        </w:rPr>
      </w:pPr>
      <w:r w:rsidRPr="001823F7">
        <w:rPr>
          <w:rFonts w:asciiTheme="minorHAnsi" w:hAnsiTheme="minorHAnsi" w:cstheme="minorHAnsi"/>
          <w:i/>
          <w:sz w:val="18"/>
          <w:szCs w:val="18"/>
        </w:rPr>
        <w:t xml:space="preserve">Opomba: </w:t>
      </w:r>
      <w:r w:rsidR="00E14057" w:rsidRPr="001823F7">
        <w:rPr>
          <w:rFonts w:asciiTheme="minorHAnsi" w:hAnsiTheme="minorHAnsi" w:cstheme="minorHAnsi"/>
          <w:i/>
          <w:sz w:val="18"/>
          <w:szCs w:val="18"/>
        </w:rPr>
        <w:t xml:space="preserve">Potrdila </w:t>
      </w:r>
      <w:r w:rsidR="002861D6">
        <w:rPr>
          <w:rFonts w:asciiTheme="minorHAnsi" w:hAnsiTheme="minorHAnsi" w:cstheme="minorHAnsi"/>
          <w:i/>
          <w:sz w:val="18"/>
          <w:szCs w:val="18"/>
        </w:rPr>
        <w:t xml:space="preserve">(dan izdaje potrdila) </w:t>
      </w:r>
      <w:r w:rsidR="00E14057" w:rsidRPr="001823F7">
        <w:rPr>
          <w:rFonts w:asciiTheme="minorHAnsi" w:hAnsiTheme="minorHAnsi" w:cstheme="minorHAnsi"/>
          <w:i/>
          <w:sz w:val="18"/>
          <w:szCs w:val="18"/>
        </w:rPr>
        <w:t>ne smejo biti starejša od 30 dni od datuma, določenega za oddajo ponudbe.</w:t>
      </w:r>
    </w:p>
    <w:p w:rsidR="009A555D" w:rsidRPr="00C82E73" w:rsidRDefault="00E14057" w:rsidP="009A555D">
      <w:pPr>
        <w:spacing w:after="70"/>
        <w:ind w:left="360"/>
        <w:jc w:val="both"/>
        <w:rPr>
          <w:rFonts w:asciiTheme="minorHAnsi" w:hAnsiTheme="minorHAnsi" w:cstheme="minorHAnsi"/>
          <w:i/>
          <w:sz w:val="18"/>
          <w:szCs w:val="18"/>
        </w:rPr>
      </w:pPr>
      <w:r w:rsidRPr="001823F7">
        <w:rPr>
          <w:rFonts w:asciiTheme="minorHAnsi" w:hAnsiTheme="minorHAnsi" w:cstheme="minorHAnsi"/>
          <w:i/>
          <w:sz w:val="18"/>
          <w:szCs w:val="18"/>
        </w:rPr>
        <w:t xml:space="preserve">V primeru </w:t>
      </w:r>
      <w:r w:rsidR="00A46DB5">
        <w:rPr>
          <w:rFonts w:asciiTheme="minorHAnsi" w:hAnsiTheme="minorHAnsi" w:cstheme="minorHAnsi"/>
          <w:i/>
          <w:sz w:val="18"/>
          <w:szCs w:val="18"/>
        </w:rPr>
        <w:t xml:space="preserve">ponudbe s podizvajalci in </w:t>
      </w:r>
      <w:r w:rsidRPr="001823F7">
        <w:rPr>
          <w:rFonts w:asciiTheme="minorHAnsi" w:hAnsiTheme="minorHAnsi" w:cstheme="minorHAnsi"/>
          <w:i/>
          <w:sz w:val="18"/>
          <w:szCs w:val="18"/>
        </w:rPr>
        <w:t>skupne ponudbe pogoj v</w:t>
      </w:r>
      <w:r w:rsidR="00A46DB5">
        <w:rPr>
          <w:rFonts w:asciiTheme="minorHAnsi" w:hAnsiTheme="minorHAnsi" w:cstheme="minorHAnsi"/>
          <w:i/>
          <w:sz w:val="18"/>
          <w:szCs w:val="18"/>
        </w:rPr>
        <w:t>elja za vse podizvajalce in partnerje v skupini.</w:t>
      </w:r>
    </w:p>
    <w:p w:rsidR="00E51C23" w:rsidRPr="001823F7" w:rsidRDefault="00E51C23" w:rsidP="00A33119">
      <w:pPr>
        <w:pStyle w:val="Naslov1"/>
        <w:numPr>
          <w:ilvl w:val="0"/>
          <w:numId w:val="6"/>
        </w:numPr>
        <w:spacing w:after="70"/>
        <w:jc w:val="both"/>
      </w:pPr>
      <w:r w:rsidRPr="001823F7">
        <w:t xml:space="preserve">POGOJI ZA PRIZNANJE TEHNIČNE IN/ALI KADROVSKE SPOSOBNOSTI PONUDNIKA </w:t>
      </w:r>
    </w:p>
    <w:p w:rsidR="001B559E" w:rsidRDefault="001B559E" w:rsidP="00A456D0">
      <w:pPr>
        <w:ind w:left="360"/>
        <w:rPr>
          <w:rFonts w:asciiTheme="minorHAnsi" w:hAnsiTheme="minorHAnsi" w:cstheme="minorHAnsi"/>
          <w:sz w:val="18"/>
          <w:szCs w:val="18"/>
        </w:rPr>
      </w:pPr>
      <w:r w:rsidRPr="001823F7">
        <w:rPr>
          <w:rFonts w:asciiTheme="minorHAnsi" w:hAnsiTheme="minorHAnsi" w:cstheme="minorHAnsi"/>
          <w:sz w:val="18"/>
          <w:szCs w:val="18"/>
        </w:rPr>
        <w:t>Naročnik bo priznal sposobnost vsem ponudnikom, ki bodo izpolnili vse zahtevane pogoje in predložili ustrezna dokazila.</w:t>
      </w:r>
    </w:p>
    <w:p w:rsidR="00442817" w:rsidRDefault="00442817" w:rsidP="00A456D0">
      <w:pPr>
        <w:ind w:left="360"/>
        <w:rPr>
          <w:rFonts w:asciiTheme="minorHAnsi" w:hAnsiTheme="minorHAnsi" w:cstheme="minorHAnsi"/>
          <w:sz w:val="18"/>
          <w:szCs w:val="18"/>
        </w:rPr>
      </w:pPr>
    </w:p>
    <w:p w:rsidR="00A36D76" w:rsidRDefault="00442817" w:rsidP="00A33119">
      <w:pPr>
        <w:pStyle w:val="Odstavekseznama"/>
        <w:numPr>
          <w:ilvl w:val="1"/>
          <w:numId w:val="5"/>
        </w:numPr>
        <w:rPr>
          <w:rFonts w:ascii="Calibri" w:hAnsi="Calibri" w:cs="Calibri"/>
          <w:sz w:val="18"/>
          <w:szCs w:val="18"/>
        </w:rPr>
      </w:pPr>
      <w:r w:rsidRPr="000E6B73">
        <w:rPr>
          <w:rFonts w:ascii="Calibri" w:hAnsi="Calibri" w:cs="Calibri"/>
          <w:sz w:val="18"/>
          <w:szCs w:val="18"/>
        </w:rPr>
        <w:t xml:space="preserve">Ponudnik zagotavlja, da bo blago dostavil fco skladišče naročnika razloženo </w:t>
      </w:r>
      <w:r w:rsidR="00A36D76">
        <w:rPr>
          <w:rFonts w:ascii="Calibri" w:hAnsi="Calibri" w:cs="Calibri"/>
          <w:sz w:val="18"/>
          <w:szCs w:val="18"/>
        </w:rPr>
        <w:t>po spodnjem terminskem planu:</w:t>
      </w:r>
    </w:p>
    <w:p w:rsidR="00A36D76" w:rsidRDefault="00A36D76" w:rsidP="00A36D76">
      <w:pPr>
        <w:pStyle w:val="Odstavekseznama"/>
        <w:ind w:left="360"/>
        <w:rPr>
          <w:rFonts w:ascii="Calibri" w:hAnsi="Calibri" w:cs="Calibri"/>
          <w:sz w:val="18"/>
          <w:szCs w:val="18"/>
        </w:rPr>
      </w:pPr>
    </w:p>
    <w:p w:rsidR="00A36D76" w:rsidRDefault="00A36D76" w:rsidP="00A36D76">
      <w:pPr>
        <w:pStyle w:val="Odstavekseznama"/>
        <w:ind w:left="360"/>
        <w:rPr>
          <w:rFonts w:ascii="Calibri" w:hAnsi="Calibri" w:cs="Calibri"/>
          <w:sz w:val="18"/>
          <w:szCs w:val="18"/>
        </w:rPr>
      </w:pPr>
      <w:r>
        <w:rPr>
          <w:rFonts w:ascii="Calibri" w:hAnsi="Calibri" w:cs="Calibri"/>
          <w:sz w:val="18"/>
          <w:szCs w:val="18"/>
        </w:rPr>
        <w:t>- 50 % materiala v roku 10 dni od podpisa pogodbe</w:t>
      </w:r>
    </w:p>
    <w:p w:rsidR="00442817" w:rsidRPr="000E6B73" w:rsidRDefault="00A36D76" w:rsidP="00A36D76">
      <w:pPr>
        <w:pStyle w:val="Odstavekseznama"/>
        <w:ind w:left="360"/>
        <w:rPr>
          <w:rFonts w:ascii="Calibri" w:hAnsi="Calibri" w:cs="Calibri"/>
          <w:sz w:val="18"/>
          <w:szCs w:val="18"/>
        </w:rPr>
      </w:pPr>
      <w:r>
        <w:rPr>
          <w:rFonts w:ascii="Calibri" w:hAnsi="Calibri" w:cs="Calibri"/>
          <w:sz w:val="18"/>
          <w:szCs w:val="18"/>
        </w:rPr>
        <w:t xml:space="preserve">- </w:t>
      </w:r>
      <w:r w:rsidR="00BA4500">
        <w:rPr>
          <w:rFonts w:ascii="Calibri" w:hAnsi="Calibri" w:cs="Calibri"/>
          <w:sz w:val="18"/>
          <w:szCs w:val="18"/>
        </w:rPr>
        <w:t xml:space="preserve">50 % materiala v roku naslednjih </w:t>
      </w:r>
      <w:r>
        <w:rPr>
          <w:rFonts w:ascii="Calibri" w:hAnsi="Calibri" w:cs="Calibri"/>
          <w:sz w:val="18"/>
          <w:szCs w:val="18"/>
        </w:rPr>
        <w:t>10 dni (20 dni od podpisa pogodbe).</w:t>
      </w:r>
    </w:p>
    <w:p w:rsidR="00FA4716" w:rsidRPr="00442817" w:rsidRDefault="00442817" w:rsidP="00442817">
      <w:pPr>
        <w:pStyle w:val="Naslov1"/>
        <w:numPr>
          <w:ilvl w:val="0"/>
          <w:numId w:val="0"/>
        </w:numPr>
        <w:ind w:left="360"/>
        <w:rPr>
          <w:i/>
        </w:rPr>
      </w:pPr>
      <w:r w:rsidRPr="00847002">
        <w:rPr>
          <w:i/>
        </w:rPr>
        <w:t>Dokazilo: OBR-</w:t>
      </w:r>
      <w:r w:rsidR="00BA4500">
        <w:rPr>
          <w:i/>
        </w:rPr>
        <w:t>8</w:t>
      </w:r>
      <w:r w:rsidRPr="00847002">
        <w:rPr>
          <w:i/>
        </w:rPr>
        <w:t xml:space="preserve"> : Izjava</w:t>
      </w:r>
      <w:r>
        <w:rPr>
          <w:i/>
        </w:rPr>
        <w:t xml:space="preserve"> </w:t>
      </w:r>
      <w:r w:rsidR="00847002">
        <w:rPr>
          <w:i/>
        </w:rPr>
        <w:t xml:space="preserve">o </w:t>
      </w:r>
      <w:r w:rsidR="005D2D72">
        <w:rPr>
          <w:i/>
        </w:rPr>
        <w:t>roku dobave</w:t>
      </w:r>
    </w:p>
    <w:p w:rsidR="00B86ECA" w:rsidRPr="00C1797C" w:rsidRDefault="00B86ECA" w:rsidP="00B86ECA">
      <w:pPr>
        <w:rPr>
          <w:rFonts w:asciiTheme="minorHAnsi" w:hAnsiTheme="minorHAnsi" w:cstheme="minorHAnsi"/>
          <w:b/>
          <w:i/>
          <w:sz w:val="18"/>
          <w:szCs w:val="18"/>
        </w:rPr>
      </w:pPr>
    </w:p>
    <w:p w:rsidR="00791144" w:rsidRPr="008203CD" w:rsidRDefault="00791144" w:rsidP="00791144">
      <w:pPr>
        <w:ind w:left="720" w:hanging="294"/>
        <w:jc w:val="both"/>
        <w:rPr>
          <w:rFonts w:ascii="Calibri" w:hAnsi="Calibri" w:cs="Calibri"/>
          <w:sz w:val="18"/>
          <w:szCs w:val="18"/>
        </w:rPr>
      </w:pPr>
      <w:r w:rsidRPr="008203CD">
        <w:rPr>
          <w:rFonts w:ascii="Calibri" w:hAnsi="Calibri" w:cs="Calibri"/>
          <w:bCs/>
          <w:sz w:val="18"/>
          <w:szCs w:val="18"/>
        </w:rPr>
        <w:t>Ponudnik zagotavlja, da bo vsa dela izvedel v skladu s pravili stroke in navodili strokovnega nadzora s strani naročnika.</w:t>
      </w:r>
    </w:p>
    <w:p w:rsidR="00791144" w:rsidRPr="008203CD" w:rsidRDefault="00791144" w:rsidP="00791144">
      <w:pPr>
        <w:pStyle w:val="Telobesedila"/>
        <w:ind w:left="426" w:hanging="426"/>
        <w:jc w:val="left"/>
        <w:rPr>
          <w:rFonts w:ascii="Calibri" w:hAnsi="Calibri" w:cs="Calibri"/>
          <w:sz w:val="18"/>
          <w:szCs w:val="18"/>
          <w:highlight w:val="yellow"/>
        </w:rPr>
      </w:pPr>
    </w:p>
    <w:p w:rsidR="008D045D" w:rsidRPr="007F40E8" w:rsidRDefault="008D045D" w:rsidP="00A33119">
      <w:pPr>
        <w:numPr>
          <w:ilvl w:val="1"/>
          <w:numId w:val="5"/>
        </w:numPr>
        <w:rPr>
          <w:rFonts w:asciiTheme="minorHAnsi" w:eastAsia="Times New Roman" w:hAnsiTheme="minorHAnsi" w:cstheme="minorHAnsi"/>
          <w:color w:val="000000" w:themeColor="text1"/>
          <w:sz w:val="18"/>
          <w:szCs w:val="18"/>
          <w:lang w:eastAsia="sl-SI"/>
        </w:rPr>
      </w:pPr>
      <w:r w:rsidRPr="007F40E8">
        <w:rPr>
          <w:rFonts w:asciiTheme="minorHAnsi" w:eastAsia="Times New Roman" w:hAnsiTheme="minorHAnsi" w:cstheme="minorHAnsi"/>
          <w:color w:val="000000" w:themeColor="text1"/>
          <w:sz w:val="18"/>
          <w:szCs w:val="18"/>
          <w:lang w:eastAsia="sl-SI"/>
        </w:rPr>
        <w:t xml:space="preserve">Kandidat je v zadnjih treh letih </w:t>
      </w:r>
      <w:r w:rsidR="006B2C4E">
        <w:rPr>
          <w:rFonts w:asciiTheme="minorHAnsi" w:eastAsia="Times New Roman" w:hAnsiTheme="minorHAnsi" w:cstheme="minorHAnsi"/>
          <w:color w:val="000000" w:themeColor="text1"/>
          <w:sz w:val="18"/>
          <w:szCs w:val="18"/>
          <w:lang w:eastAsia="sl-SI"/>
        </w:rPr>
        <w:t xml:space="preserve">od objave tega javnega naročila </w:t>
      </w:r>
      <w:r w:rsidRPr="007F40E8">
        <w:rPr>
          <w:rFonts w:asciiTheme="minorHAnsi" w:eastAsia="Times New Roman" w:hAnsiTheme="minorHAnsi" w:cstheme="minorHAnsi"/>
          <w:color w:val="000000" w:themeColor="text1"/>
          <w:sz w:val="18"/>
          <w:szCs w:val="18"/>
          <w:lang w:eastAsia="sl-SI"/>
        </w:rPr>
        <w:t xml:space="preserve">že </w:t>
      </w:r>
      <w:r w:rsidR="006B2C4E">
        <w:rPr>
          <w:rFonts w:asciiTheme="minorHAnsi" w:eastAsia="Times New Roman" w:hAnsiTheme="minorHAnsi" w:cstheme="minorHAnsi"/>
          <w:color w:val="000000" w:themeColor="text1"/>
          <w:sz w:val="18"/>
          <w:szCs w:val="18"/>
          <w:lang w:eastAsia="sl-SI"/>
        </w:rPr>
        <w:t>dobavil blago</w:t>
      </w:r>
      <w:r w:rsidR="007F40E8">
        <w:rPr>
          <w:rFonts w:asciiTheme="minorHAnsi" w:eastAsia="Times New Roman" w:hAnsiTheme="minorHAnsi" w:cstheme="minorHAnsi"/>
          <w:color w:val="000000" w:themeColor="text1"/>
          <w:sz w:val="18"/>
          <w:szCs w:val="18"/>
          <w:lang w:eastAsia="sl-SI"/>
        </w:rPr>
        <w:t>,</w:t>
      </w:r>
      <w:r w:rsidR="006B2C4E">
        <w:rPr>
          <w:rFonts w:asciiTheme="minorHAnsi" w:eastAsia="Times New Roman" w:hAnsiTheme="minorHAnsi" w:cstheme="minorHAnsi"/>
          <w:color w:val="000000" w:themeColor="text1"/>
          <w:sz w:val="18"/>
          <w:szCs w:val="18"/>
          <w:lang w:eastAsia="sl-SI"/>
        </w:rPr>
        <w:t xml:space="preserve"> ki je</w:t>
      </w:r>
      <w:r w:rsidR="007F40E8">
        <w:rPr>
          <w:rFonts w:asciiTheme="minorHAnsi" w:eastAsia="Times New Roman" w:hAnsiTheme="minorHAnsi" w:cstheme="minorHAnsi"/>
          <w:color w:val="000000" w:themeColor="text1"/>
          <w:sz w:val="18"/>
          <w:szCs w:val="18"/>
          <w:lang w:eastAsia="sl-SI"/>
        </w:rPr>
        <w:t xml:space="preserve"> predmet tega naročila najmanj v naslednjem obsegu:</w:t>
      </w:r>
    </w:p>
    <w:p w:rsidR="006B2C4E" w:rsidRPr="006B2C4E" w:rsidRDefault="006B2C4E" w:rsidP="006B2C4E">
      <w:pPr>
        <w:ind w:left="360"/>
        <w:rPr>
          <w:rFonts w:asciiTheme="minorHAnsi" w:eastAsia="Times New Roman" w:hAnsiTheme="minorHAnsi" w:cstheme="minorHAnsi"/>
          <w:color w:val="000000" w:themeColor="text1"/>
          <w:sz w:val="18"/>
          <w:szCs w:val="18"/>
          <w:lang w:eastAsia="sl-SI"/>
        </w:rPr>
      </w:pPr>
      <w:r>
        <w:rPr>
          <w:rFonts w:asciiTheme="minorHAnsi" w:eastAsia="Times New Roman" w:hAnsiTheme="minorHAnsi" w:cstheme="minorHAnsi"/>
          <w:color w:val="000000" w:themeColor="text1"/>
          <w:sz w:val="18"/>
          <w:szCs w:val="18"/>
          <w:lang w:eastAsia="sl-SI"/>
        </w:rPr>
        <w:t xml:space="preserve">- cestna svetilka LED </w:t>
      </w:r>
      <w:del w:id="4" w:author="Franci Voglar" w:date="2015-07-23T14:32:00Z">
        <w:r w:rsidDel="00F35D93">
          <w:rPr>
            <w:rFonts w:asciiTheme="minorHAnsi" w:eastAsia="Times New Roman" w:hAnsiTheme="minorHAnsi" w:cstheme="minorHAnsi"/>
            <w:color w:val="000000" w:themeColor="text1"/>
            <w:sz w:val="18"/>
            <w:szCs w:val="18"/>
            <w:lang w:eastAsia="sl-SI"/>
          </w:rPr>
          <w:delText>LSL</w:delText>
        </w:r>
      </w:del>
      <w:r>
        <w:rPr>
          <w:rFonts w:asciiTheme="minorHAnsi" w:eastAsia="Times New Roman" w:hAnsiTheme="minorHAnsi" w:cstheme="minorHAnsi"/>
          <w:color w:val="000000" w:themeColor="text1"/>
          <w:sz w:val="18"/>
          <w:szCs w:val="18"/>
          <w:lang w:eastAsia="sl-SI"/>
        </w:rPr>
        <w:t xml:space="preserve">: </w:t>
      </w:r>
      <w:r w:rsidRPr="006B2C4E">
        <w:rPr>
          <w:rFonts w:asciiTheme="minorHAnsi" w:eastAsia="Times New Roman" w:hAnsiTheme="minorHAnsi" w:cstheme="minorHAnsi"/>
          <w:color w:val="000000" w:themeColor="text1"/>
          <w:sz w:val="18"/>
          <w:szCs w:val="18"/>
          <w:lang w:eastAsia="sl-SI"/>
        </w:rPr>
        <w:t>minimalno 10 kos</w:t>
      </w:r>
      <w:r w:rsidRPr="006B2C4E">
        <w:rPr>
          <w:rFonts w:asciiTheme="minorHAnsi" w:eastAsia="Times New Roman" w:hAnsiTheme="minorHAnsi" w:cstheme="minorHAnsi"/>
          <w:color w:val="000000" w:themeColor="text1"/>
          <w:sz w:val="18"/>
          <w:szCs w:val="18"/>
          <w:lang w:eastAsia="sl-SI"/>
        </w:rPr>
        <w:tab/>
      </w:r>
    </w:p>
    <w:p w:rsidR="006B2C4E" w:rsidRPr="006B2C4E" w:rsidRDefault="006B2C4E" w:rsidP="006B2C4E">
      <w:pPr>
        <w:ind w:left="360"/>
        <w:rPr>
          <w:rFonts w:asciiTheme="minorHAnsi" w:eastAsia="Times New Roman" w:hAnsiTheme="minorHAnsi" w:cstheme="minorHAnsi"/>
          <w:color w:val="000000" w:themeColor="text1"/>
          <w:sz w:val="18"/>
          <w:szCs w:val="18"/>
          <w:lang w:eastAsia="sl-SI"/>
        </w:rPr>
      </w:pPr>
      <w:del w:id="5" w:author="Franci Voglar" w:date="2015-07-23T14:32:00Z">
        <w:r w:rsidDel="00F35D93">
          <w:rPr>
            <w:rFonts w:asciiTheme="minorHAnsi" w:eastAsia="Times New Roman" w:hAnsiTheme="minorHAnsi" w:cstheme="minorHAnsi"/>
            <w:color w:val="000000" w:themeColor="text1"/>
            <w:sz w:val="18"/>
            <w:szCs w:val="18"/>
            <w:lang w:eastAsia="sl-SI"/>
          </w:rPr>
          <w:delText xml:space="preserve">- </w:delText>
        </w:r>
        <w:r w:rsidRPr="006B2C4E" w:rsidDel="00F35D93">
          <w:rPr>
            <w:rFonts w:asciiTheme="minorHAnsi" w:eastAsia="Times New Roman" w:hAnsiTheme="minorHAnsi" w:cstheme="minorHAnsi"/>
            <w:color w:val="000000" w:themeColor="text1"/>
            <w:sz w:val="18"/>
            <w:szCs w:val="18"/>
            <w:lang w:eastAsia="sl-SI"/>
          </w:rPr>
          <w:delText>viseča svetilka LED LHL</w:delText>
        </w:r>
        <w:r w:rsidRPr="006B2C4E" w:rsidDel="00F35D93">
          <w:rPr>
            <w:rFonts w:asciiTheme="minorHAnsi" w:eastAsia="Times New Roman" w:hAnsiTheme="minorHAnsi" w:cstheme="minorHAnsi"/>
            <w:color w:val="000000" w:themeColor="text1"/>
            <w:sz w:val="18"/>
            <w:szCs w:val="18"/>
            <w:lang w:eastAsia="sl-SI"/>
          </w:rPr>
          <w:tab/>
        </w:r>
        <w:r w:rsidDel="00F35D93">
          <w:rPr>
            <w:rFonts w:asciiTheme="minorHAnsi" w:eastAsia="Times New Roman" w:hAnsiTheme="minorHAnsi" w:cstheme="minorHAnsi"/>
            <w:color w:val="000000" w:themeColor="text1"/>
            <w:sz w:val="18"/>
            <w:szCs w:val="18"/>
            <w:lang w:eastAsia="sl-SI"/>
          </w:rPr>
          <w:delText xml:space="preserve">: </w:delText>
        </w:r>
        <w:r w:rsidRPr="006B2C4E" w:rsidDel="00F35D93">
          <w:rPr>
            <w:rFonts w:asciiTheme="minorHAnsi" w:eastAsia="Times New Roman" w:hAnsiTheme="minorHAnsi" w:cstheme="minorHAnsi"/>
            <w:color w:val="000000" w:themeColor="text1"/>
            <w:sz w:val="18"/>
            <w:szCs w:val="18"/>
            <w:lang w:eastAsia="sl-SI"/>
          </w:rPr>
          <w:delText>minimalno 1 kos</w:delText>
        </w:r>
      </w:del>
      <w:r w:rsidRPr="006B2C4E">
        <w:rPr>
          <w:rFonts w:asciiTheme="minorHAnsi" w:eastAsia="Times New Roman" w:hAnsiTheme="minorHAnsi" w:cstheme="minorHAnsi"/>
          <w:color w:val="000000" w:themeColor="text1"/>
          <w:sz w:val="18"/>
          <w:szCs w:val="18"/>
          <w:lang w:eastAsia="sl-SI"/>
        </w:rPr>
        <w:tab/>
      </w:r>
    </w:p>
    <w:p w:rsidR="008D045D" w:rsidRDefault="006B2C4E" w:rsidP="006B2C4E">
      <w:pPr>
        <w:ind w:left="360"/>
        <w:rPr>
          <w:rFonts w:asciiTheme="minorHAnsi" w:eastAsia="Times New Roman" w:hAnsiTheme="minorHAnsi" w:cstheme="minorHAnsi"/>
          <w:color w:val="000000" w:themeColor="text1"/>
          <w:sz w:val="18"/>
          <w:szCs w:val="18"/>
          <w:lang w:eastAsia="sl-SI"/>
        </w:rPr>
      </w:pPr>
      <w:r>
        <w:rPr>
          <w:rFonts w:asciiTheme="minorHAnsi" w:eastAsia="Times New Roman" w:hAnsiTheme="minorHAnsi" w:cstheme="minorHAnsi"/>
          <w:color w:val="000000" w:themeColor="text1"/>
          <w:sz w:val="18"/>
          <w:szCs w:val="18"/>
          <w:lang w:eastAsia="sl-SI"/>
        </w:rPr>
        <w:t xml:space="preserve">- </w:t>
      </w:r>
      <w:r w:rsidRPr="006B2C4E">
        <w:rPr>
          <w:rFonts w:asciiTheme="minorHAnsi" w:eastAsia="Times New Roman" w:hAnsiTheme="minorHAnsi" w:cstheme="minorHAnsi"/>
          <w:color w:val="000000" w:themeColor="text1"/>
          <w:sz w:val="18"/>
          <w:szCs w:val="18"/>
          <w:lang w:eastAsia="sl-SI"/>
        </w:rPr>
        <w:t>kandelabe</w:t>
      </w:r>
      <w:r>
        <w:rPr>
          <w:rFonts w:asciiTheme="minorHAnsi" w:eastAsia="Times New Roman" w:hAnsiTheme="minorHAnsi" w:cstheme="minorHAnsi"/>
          <w:color w:val="000000" w:themeColor="text1"/>
          <w:sz w:val="18"/>
          <w:szCs w:val="18"/>
          <w:lang w:eastAsia="sl-SI"/>
        </w:rPr>
        <w:t xml:space="preserve">r 5 m - 9 m: </w:t>
      </w:r>
      <w:r w:rsidRPr="006B2C4E">
        <w:rPr>
          <w:rFonts w:asciiTheme="minorHAnsi" w:eastAsia="Times New Roman" w:hAnsiTheme="minorHAnsi" w:cstheme="minorHAnsi"/>
          <w:color w:val="000000" w:themeColor="text1"/>
          <w:sz w:val="18"/>
          <w:szCs w:val="18"/>
          <w:lang w:eastAsia="sl-SI"/>
        </w:rPr>
        <w:t>minimalno 10 kos</w:t>
      </w:r>
      <w:r w:rsidRPr="006B2C4E">
        <w:rPr>
          <w:rFonts w:asciiTheme="minorHAnsi" w:eastAsia="Times New Roman" w:hAnsiTheme="minorHAnsi" w:cstheme="minorHAnsi"/>
          <w:color w:val="000000" w:themeColor="text1"/>
          <w:sz w:val="18"/>
          <w:szCs w:val="18"/>
          <w:lang w:eastAsia="sl-SI"/>
        </w:rPr>
        <w:tab/>
      </w:r>
    </w:p>
    <w:p w:rsidR="006B2C4E" w:rsidRPr="00EF280B" w:rsidRDefault="006B2C4E" w:rsidP="006B2C4E">
      <w:pPr>
        <w:ind w:left="360"/>
        <w:rPr>
          <w:rFonts w:asciiTheme="minorHAnsi" w:eastAsia="Times New Roman" w:hAnsiTheme="minorHAnsi" w:cstheme="minorHAnsi"/>
          <w:color w:val="000000" w:themeColor="text1"/>
          <w:sz w:val="18"/>
          <w:szCs w:val="18"/>
          <w:lang w:eastAsia="sl-SI"/>
        </w:rPr>
      </w:pPr>
    </w:p>
    <w:p w:rsidR="008D045D" w:rsidRPr="00EF280B" w:rsidRDefault="008D045D" w:rsidP="008D045D">
      <w:pPr>
        <w:ind w:left="360"/>
        <w:rPr>
          <w:rFonts w:asciiTheme="minorHAnsi" w:eastAsia="Times New Roman" w:hAnsiTheme="minorHAnsi" w:cstheme="minorHAnsi"/>
          <w:b/>
          <w:color w:val="000000" w:themeColor="text1"/>
          <w:sz w:val="18"/>
          <w:szCs w:val="18"/>
          <w:lang w:eastAsia="sl-SI"/>
        </w:rPr>
      </w:pPr>
      <w:r w:rsidRPr="00EF280B">
        <w:rPr>
          <w:rFonts w:asciiTheme="minorHAnsi" w:eastAsia="Times New Roman" w:hAnsiTheme="minorHAnsi" w:cstheme="minorHAnsi"/>
          <w:b/>
          <w:i/>
          <w:color w:val="000000" w:themeColor="text1"/>
          <w:sz w:val="18"/>
          <w:szCs w:val="18"/>
          <w:lang w:eastAsia="sl-SI"/>
        </w:rPr>
        <w:t>Dokazila</w:t>
      </w:r>
      <w:r w:rsidRPr="00EF280B">
        <w:rPr>
          <w:rFonts w:asciiTheme="minorHAnsi" w:eastAsia="Times New Roman" w:hAnsiTheme="minorHAnsi" w:cstheme="minorHAnsi"/>
          <w:b/>
          <w:color w:val="000000" w:themeColor="text1"/>
          <w:sz w:val="18"/>
          <w:szCs w:val="18"/>
          <w:lang w:eastAsia="sl-SI"/>
        </w:rPr>
        <w:t>:</w:t>
      </w:r>
    </w:p>
    <w:p w:rsidR="008D045D" w:rsidRPr="00EF280B" w:rsidRDefault="008D045D" w:rsidP="00A33119">
      <w:pPr>
        <w:numPr>
          <w:ilvl w:val="0"/>
          <w:numId w:val="7"/>
        </w:numPr>
        <w:tabs>
          <w:tab w:val="num" w:pos="613"/>
        </w:tabs>
        <w:ind w:left="613" w:hanging="253"/>
        <w:rPr>
          <w:rFonts w:asciiTheme="minorHAnsi" w:eastAsia="Times New Roman" w:hAnsiTheme="minorHAnsi" w:cstheme="minorHAnsi"/>
          <w:b/>
          <w:i/>
          <w:color w:val="000000" w:themeColor="text1"/>
          <w:sz w:val="18"/>
          <w:szCs w:val="18"/>
          <w:lang w:eastAsia="sl-SI"/>
        </w:rPr>
      </w:pPr>
      <w:r w:rsidRPr="00EF280B">
        <w:rPr>
          <w:rFonts w:asciiTheme="minorHAnsi" w:eastAsia="Times New Roman" w:hAnsiTheme="minorHAnsi" w:cstheme="minorHAnsi"/>
          <w:b/>
          <w:i/>
          <w:color w:val="000000" w:themeColor="text1"/>
          <w:sz w:val="18"/>
          <w:szCs w:val="18"/>
          <w:lang w:eastAsia="sl-SI"/>
        </w:rPr>
        <w:t>OBR-9</w:t>
      </w:r>
    </w:p>
    <w:p w:rsidR="008D045D" w:rsidRDefault="008D045D" w:rsidP="00A33119">
      <w:pPr>
        <w:numPr>
          <w:ilvl w:val="0"/>
          <w:numId w:val="7"/>
        </w:numPr>
        <w:tabs>
          <w:tab w:val="num" w:pos="613"/>
        </w:tabs>
        <w:ind w:left="613" w:hanging="253"/>
        <w:rPr>
          <w:rFonts w:asciiTheme="minorHAnsi" w:eastAsia="Times New Roman" w:hAnsiTheme="minorHAnsi" w:cstheme="minorHAnsi"/>
          <w:b/>
          <w:i/>
          <w:color w:val="000000" w:themeColor="text1"/>
          <w:sz w:val="18"/>
          <w:szCs w:val="18"/>
          <w:lang w:eastAsia="sl-SI"/>
        </w:rPr>
      </w:pPr>
      <w:r w:rsidRPr="00EF280B">
        <w:rPr>
          <w:rFonts w:asciiTheme="minorHAnsi" w:eastAsia="Times New Roman" w:hAnsiTheme="minorHAnsi" w:cstheme="minorHAnsi"/>
          <w:b/>
          <w:i/>
          <w:color w:val="000000" w:themeColor="text1"/>
          <w:sz w:val="18"/>
          <w:szCs w:val="18"/>
          <w:lang w:eastAsia="sl-SI"/>
        </w:rPr>
        <w:t xml:space="preserve">Seznam najpomembnejših opravljenih storitev v zadnjih treh letih, skupaj z zneski, datumi in navedbo javnih </w:t>
      </w:r>
      <w:r>
        <w:rPr>
          <w:rFonts w:asciiTheme="minorHAnsi" w:eastAsia="Times New Roman" w:hAnsiTheme="minorHAnsi" w:cstheme="minorHAnsi"/>
          <w:b/>
          <w:i/>
          <w:color w:val="000000" w:themeColor="text1"/>
          <w:sz w:val="18"/>
          <w:szCs w:val="18"/>
          <w:lang w:eastAsia="sl-SI"/>
        </w:rPr>
        <w:t>ali zasebnih naročnikov</w:t>
      </w:r>
      <w:r w:rsidRPr="00EF280B">
        <w:rPr>
          <w:rFonts w:asciiTheme="minorHAnsi" w:eastAsia="Times New Roman" w:hAnsiTheme="minorHAnsi" w:cstheme="minorHAnsi"/>
          <w:b/>
          <w:i/>
          <w:color w:val="000000" w:themeColor="text1"/>
          <w:sz w:val="18"/>
          <w:szCs w:val="18"/>
          <w:lang w:eastAsia="sl-SI"/>
        </w:rPr>
        <w:t>.</w:t>
      </w:r>
    </w:p>
    <w:p w:rsidR="008D045D" w:rsidRPr="00703C43" w:rsidRDefault="008D045D" w:rsidP="00A33119">
      <w:pPr>
        <w:pStyle w:val="Telobesedila"/>
        <w:numPr>
          <w:ilvl w:val="0"/>
          <w:numId w:val="7"/>
        </w:numPr>
        <w:tabs>
          <w:tab w:val="clear" w:pos="720"/>
          <w:tab w:val="num" w:pos="613"/>
        </w:tabs>
        <w:ind w:left="613" w:hanging="253"/>
        <w:jc w:val="left"/>
        <w:rPr>
          <w:rFonts w:ascii="Calibri" w:hAnsi="Calibri" w:cs="Calibri"/>
          <w:b/>
          <w:i/>
          <w:sz w:val="18"/>
          <w:szCs w:val="18"/>
        </w:rPr>
      </w:pPr>
      <w:r w:rsidRPr="008621CC">
        <w:rPr>
          <w:rFonts w:ascii="Calibri" w:hAnsi="Calibri" w:cs="Calibri"/>
          <w:b/>
          <w:i/>
          <w:sz w:val="18"/>
          <w:szCs w:val="18"/>
        </w:rPr>
        <w:t>Potrjene</w:t>
      </w:r>
      <w:r w:rsidR="007F40E8">
        <w:rPr>
          <w:rFonts w:ascii="Calibri" w:hAnsi="Calibri" w:cs="Calibri"/>
          <w:b/>
          <w:i/>
          <w:sz w:val="18"/>
          <w:szCs w:val="18"/>
        </w:rPr>
        <w:t xml:space="preserve"> reference– </w:t>
      </w:r>
      <w:r w:rsidRPr="008621CC">
        <w:rPr>
          <w:rFonts w:ascii="Calibri" w:hAnsi="Calibri" w:cs="Calibri"/>
          <w:b/>
          <w:i/>
          <w:sz w:val="18"/>
          <w:szCs w:val="18"/>
        </w:rPr>
        <w:t>(OBR-9a).</w:t>
      </w:r>
    </w:p>
    <w:p w:rsidR="008D045D" w:rsidRPr="00EF280B" w:rsidRDefault="008D045D" w:rsidP="008D045D">
      <w:pPr>
        <w:rPr>
          <w:rFonts w:asciiTheme="minorHAnsi" w:eastAsia="Times New Roman" w:hAnsiTheme="minorHAnsi" w:cstheme="minorHAnsi"/>
          <w:i/>
          <w:color w:val="000000" w:themeColor="text1"/>
          <w:sz w:val="18"/>
          <w:szCs w:val="18"/>
          <w:lang w:eastAsia="sl-SI"/>
        </w:rPr>
      </w:pPr>
    </w:p>
    <w:p w:rsidR="008D045D" w:rsidRPr="00EF280B" w:rsidRDefault="008D045D" w:rsidP="008D045D">
      <w:pPr>
        <w:spacing w:after="70"/>
        <w:ind w:left="360"/>
        <w:jc w:val="both"/>
        <w:rPr>
          <w:rFonts w:asciiTheme="minorHAnsi" w:hAnsiTheme="minorHAnsi" w:cstheme="minorHAnsi"/>
          <w:color w:val="000000" w:themeColor="text1"/>
          <w:sz w:val="18"/>
          <w:szCs w:val="18"/>
        </w:rPr>
      </w:pPr>
      <w:r w:rsidRPr="00EF280B">
        <w:rPr>
          <w:rFonts w:asciiTheme="minorHAnsi" w:hAnsiTheme="minorHAnsi" w:cstheme="minorHAnsi"/>
          <w:i/>
          <w:color w:val="000000" w:themeColor="text1"/>
          <w:sz w:val="18"/>
          <w:szCs w:val="18"/>
        </w:rPr>
        <w:t xml:space="preserve">Opomba: </w:t>
      </w:r>
      <w:r w:rsidRPr="00EF280B">
        <w:rPr>
          <w:rFonts w:asciiTheme="minorHAnsi" w:hAnsiTheme="minorHAnsi" w:cstheme="minorHAnsi"/>
          <w:color w:val="000000" w:themeColor="text1"/>
          <w:sz w:val="18"/>
          <w:szCs w:val="18"/>
        </w:rPr>
        <w:t>Gospodarski subjekt mora predložiti dokazilo o storitvah, če je bil naročnik po ZJN-2, v obliki izjav, ki jih izda ali sopodpiše pristojni organ, ali v obliki pogodb, računov, ipd. oziroma če naročnik ni bil naročnik po navedenem zakonu, v obliki izjave naročnika ali v obliki pogodbe oziroma delov pogodbe v zvezi z javnim naročilom ali računom ali, če tega ni, v obliki izjave gospodarskega subjekta.</w:t>
      </w:r>
    </w:p>
    <w:p w:rsidR="00B86ECA" w:rsidRPr="001823F7" w:rsidRDefault="00B86ECA" w:rsidP="00B86ECA">
      <w:pPr>
        <w:rPr>
          <w:rFonts w:asciiTheme="minorHAnsi" w:hAnsiTheme="minorHAnsi" w:cstheme="minorHAnsi"/>
          <w:sz w:val="20"/>
          <w:szCs w:val="20"/>
        </w:rPr>
        <w:sectPr w:rsidR="00B86ECA" w:rsidRPr="001823F7" w:rsidSect="00B86ECA">
          <w:pgSz w:w="11906" w:h="16838"/>
          <w:pgMar w:top="1417" w:right="1417" w:bottom="1417" w:left="1417" w:header="708" w:footer="708" w:gutter="0"/>
          <w:cols w:space="708"/>
          <w:docGrid w:linePitch="360"/>
        </w:sectPr>
      </w:pPr>
    </w:p>
    <w:p w:rsidR="006E107C" w:rsidRPr="001823F7" w:rsidRDefault="006E107C" w:rsidP="00B86ECA">
      <w:pPr>
        <w:jc w:val="center"/>
        <w:rPr>
          <w:rFonts w:cs="Times New Roman"/>
          <w:b/>
          <w:szCs w:val="24"/>
        </w:rPr>
      </w:pPr>
    </w:p>
    <w:p w:rsidR="006E107C" w:rsidRPr="001823F7" w:rsidRDefault="006E107C" w:rsidP="00B86ECA">
      <w:pPr>
        <w:jc w:val="center"/>
        <w:rPr>
          <w:rFonts w:cs="Times New Roman"/>
          <w:b/>
          <w:szCs w:val="24"/>
        </w:rPr>
      </w:pPr>
    </w:p>
    <w:p w:rsidR="00B86ECA" w:rsidRPr="001823F7" w:rsidRDefault="00B86ECA" w:rsidP="00B86ECA">
      <w:pPr>
        <w:jc w:val="center"/>
        <w:rPr>
          <w:rFonts w:cs="Times New Roman"/>
          <w:b/>
          <w:szCs w:val="24"/>
        </w:rPr>
      </w:pPr>
      <w:r w:rsidRPr="001823F7">
        <w:rPr>
          <w:rFonts w:cs="Times New Roman"/>
          <w:b/>
          <w:szCs w:val="24"/>
        </w:rPr>
        <w:t>4.  RAZPISNI OBRAZCI</w:t>
      </w:r>
    </w:p>
    <w:p w:rsidR="00B86ECA" w:rsidRPr="001823F7" w:rsidRDefault="00B86ECA" w:rsidP="00B86ECA">
      <w:pPr>
        <w:pStyle w:val="Telobesedila"/>
        <w:rPr>
          <w:rFonts w:asciiTheme="minorHAnsi" w:hAnsiTheme="minorHAnsi" w:cstheme="minorHAnsi"/>
        </w:rPr>
      </w:pPr>
    </w:p>
    <w:p w:rsidR="00B86ECA" w:rsidRPr="001823F7" w:rsidRDefault="00B86ECA" w:rsidP="00B86ECA">
      <w:pPr>
        <w:pStyle w:val="Telobesedila"/>
        <w:rPr>
          <w:rFonts w:asciiTheme="minorHAnsi" w:hAnsiTheme="minorHAnsi" w:cstheme="minorHAnsi"/>
        </w:rPr>
      </w:pPr>
    </w:p>
    <w:p w:rsidR="00B86ECA" w:rsidRPr="001823F7" w:rsidRDefault="00B86ECA" w:rsidP="00B86ECA">
      <w:pPr>
        <w:pStyle w:val="Telobesedila"/>
        <w:rPr>
          <w:rFonts w:asciiTheme="minorHAnsi" w:hAnsiTheme="minorHAnsi" w:cstheme="minorHAnsi"/>
        </w:rPr>
      </w:pPr>
    </w:p>
    <w:p w:rsidR="00B86ECA" w:rsidRPr="001823F7" w:rsidRDefault="00B86ECA" w:rsidP="00B86ECA">
      <w:pPr>
        <w:pStyle w:val="Telobesedila"/>
        <w:rPr>
          <w:rFonts w:asciiTheme="minorHAnsi" w:hAnsiTheme="minorHAnsi" w:cstheme="minorHAnsi"/>
        </w:rPr>
      </w:pPr>
    </w:p>
    <w:p w:rsidR="00B86ECA" w:rsidRPr="001823F7" w:rsidRDefault="00B86ECA" w:rsidP="00B86ECA">
      <w:pPr>
        <w:pStyle w:val="Telobesedila"/>
      </w:pPr>
    </w:p>
    <w:p w:rsidR="006E107C" w:rsidRPr="001823F7" w:rsidRDefault="006E107C" w:rsidP="006E107C">
      <w:pPr>
        <w:rPr>
          <w:b/>
          <w:bdr w:val="single" w:sz="4" w:space="0" w:color="auto" w:shadow="1"/>
          <w:shd w:val="clear" w:color="auto" w:fill="F3F3F3"/>
        </w:rPr>
        <w:sectPr w:rsidR="006E107C" w:rsidRPr="001823F7" w:rsidSect="006E107C">
          <w:pgSz w:w="11906" w:h="16838"/>
          <w:pgMar w:top="1417" w:right="1417" w:bottom="1417" w:left="1417" w:header="708" w:footer="708" w:gutter="0"/>
          <w:cols w:space="708"/>
          <w:docGrid w:linePitch="360"/>
        </w:sectPr>
      </w:pPr>
      <w:r w:rsidRPr="001823F7">
        <w:rPr>
          <w:b/>
          <w:bdr w:val="single" w:sz="4" w:space="0" w:color="auto" w:shadow="1"/>
          <w:shd w:val="clear" w:color="auto" w:fill="F3F3F3"/>
        </w:rPr>
        <w:br w:type="page"/>
      </w:r>
    </w:p>
    <w:p w:rsidR="00B86ECA" w:rsidRPr="001823F7" w:rsidRDefault="00B86ECA" w:rsidP="006E107C">
      <w:pPr>
        <w:jc w:val="right"/>
        <w:rPr>
          <w:rFonts w:cs="Times New Roman"/>
          <w:szCs w:val="24"/>
        </w:rPr>
      </w:pPr>
      <w:r w:rsidRPr="001823F7">
        <w:rPr>
          <w:rFonts w:cs="Times New Roman"/>
          <w:szCs w:val="24"/>
          <w:bdr w:val="single" w:sz="4" w:space="0" w:color="auto" w:shadow="1"/>
          <w:shd w:val="clear" w:color="auto" w:fill="F3F3F3"/>
        </w:rPr>
        <w:t xml:space="preserve">OBR-1 </w:t>
      </w:r>
    </w:p>
    <w:p w:rsidR="006E107C" w:rsidRPr="001823F7" w:rsidRDefault="006E107C" w:rsidP="00B86ECA">
      <w:pPr>
        <w:pStyle w:val="Naslov10"/>
        <w:rPr>
          <w:rFonts w:ascii="Times New Roman" w:hAnsi="Times New Roman"/>
          <w:color w:val="auto"/>
          <w:sz w:val="24"/>
          <w:szCs w:val="24"/>
        </w:rPr>
      </w:pPr>
    </w:p>
    <w:p w:rsidR="006E107C" w:rsidRPr="001823F7" w:rsidRDefault="006E107C" w:rsidP="00B86ECA">
      <w:pPr>
        <w:pStyle w:val="Naslov10"/>
        <w:rPr>
          <w:rFonts w:ascii="Times New Roman" w:hAnsi="Times New Roman"/>
          <w:color w:val="auto"/>
          <w:sz w:val="24"/>
          <w:szCs w:val="24"/>
        </w:rPr>
      </w:pPr>
    </w:p>
    <w:p w:rsidR="00B86ECA" w:rsidRPr="001823F7" w:rsidRDefault="00B86ECA" w:rsidP="00B86ECA">
      <w:pPr>
        <w:pStyle w:val="Naslov10"/>
        <w:rPr>
          <w:rFonts w:ascii="Times New Roman" w:hAnsi="Times New Roman"/>
          <w:color w:val="auto"/>
          <w:sz w:val="24"/>
          <w:szCs w:val="24"/>
        </w:rPr>
      </w:pPr>
      <w:r w:rsidRPr="001823F7">
        <w:rPr>
          <w:rFonts w:ascii="Times New Roman" w:hAnsi="Times New Roman"/>
          <w:color w:val="auto"/>
          <w:sz w:val="24"/>
          <w:szCs w:val="24"/>
        </w:rPr>
        <w:t>OVOJNICA</w:t>
      </w:r>
    </w:p>
    <w:p w:rsidR="00B86ECA" w:rsidRPr="001823F7" w:rsidRDefault="00B86ECA" w:rsidP="00B86ECA">
      <w:pPr>
        <w:pStyle w:val="Naslov10"/>
        <w:rPr>
          <w:rFonts w:ascii="Times New Roman" w:hAnsi="Times New Roman"/>
          <w:color w:val="auto"/>
          <w:sz w:val="24"/>
          <w:szCs w:val="24"/>
        </w:rPr>
      </w:pPr>
    </w:p>
    <w:tbl>
      <w:tblPr>
        <w:tblW w:w="0" w:type="auto"/>
        <w:tblInd w:w="1900" w:type="dxa"/>
        <w:tblLayout w:type="fixed"/>
        <w:tblCellMar>
          <w:top w:w="57" w:type="dxa"/>
          <w:bottom w:w="57" w:type="dxa"/>
        </w:tblCellMar>
        <w:tblLook w:val="0000" w:firstRow="0" w:lastRow="0" w:firstColumn="0" w:lastColumn="0" w:noHBand="0" w:noVBand="0"/>
      </w:tblPr>
      <w:tblGrid>
        <w:gridCol w:w="2888"/>
        <w:gridCol w:w="1308"/>
        <w:gridCol w:w="6072"/>
      </w:tblGrid>
      <w:tr w:rsidR="00B86ECA" w:rsidRPr="001823F7" w:rsidTr="00B86ECA">
        <w:trPr>
          <w:cantSplit/>
        </w:trPr>
        <w:tc>
          <w:tcPr>
            <w:tcW w:w="4196" w:type="dxa"/>
            <w:gridSpan w:val="2"/>
            <w:tcBorders>
              <w:top w:val="single" w:sz="4" w:space="0" w:color="000000"/>
              <w:left w:val="single" w:sz="4" w:space="0" w:color="000000"/>
              <w:bottom w:val="single" w:sz="4" w:space="0" w:color="000000"/>
              <w:right w:val="single" w:sz="4" w:space="0" w:color="000000"/>
            </w:tcBorders>
            <w:shd w:val="clear" w:color="auto" w:fill="D9D9D9"/>
          </w:tcPr>
          <w:p w:rsidR="00B86ECA" w:rsidRPr="001823F7" w:rsidRDefault="00B86ECA" w:rsidP="009470E7">
            <w:pPr>
              <w:snapToGrid w:val="0"/>
              <w:rPr>
                <w:rFonts w:cs="Times New Roman"/>
                <w:b/>
                <w:bCs/>
              </w:rPr>
            </w:pPr>
            <w:r w:rsidRPr="001823F7">
              <w:rPr>
                <w:rFonts w:cs="Times New Roman"/>
                <w:b/>
                <w:bCs/>
              </w:rPr>
              <w:t xml:space="preserve">Ponudnik: </w:t>
            </w:r>
          </w:p>
        </w:tc>
        <w:tc>
          <w:tcPr>
            <w:tcW w:w="607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B86ECA" w:rsidRPr="001823F7" w:rsidRDefault="00B86ECA" w:rsidP="009470E7">
            <w:pPr>
              <w:snapToGrid w:val="0"/>
              <w:rPr>
                <w:rFonts w:cs="Times New Roman"/>
                <w:bCs/>
              </w:rPr>
            </w:pPr>
            <w:r w:rsidRPr="001823F7">
              <w:rPr>
                <w:rFonts w:cs="Times New Roman"/>
                <w:b/>
                <w:bCs/>
              </w:rPr>
              <w:t>Prejem vloge</w:t>
            </w:r>
            <w:r w:rsidRPr="001823F7">
              <w:rPr>
                <w:rFonts w:cs="Times New Roman"/>
                <w:bCs/>
              </w:rPr>
              <w:t xml:space="preserve"> (izpolni prejemnik):</w:t>
            </w:r>
          </w:p>
          <w:p w:rsidR="00B86ECA" w:rsidRPr="001823F7" w:rsidRDefault="00B86ECA" w:rsidP="009470E7">
            <w:pPr>
              <w:snapToGrid w:val="0"/>
              <w:rPr>
                <w:rFonts w:cs="Times New Roman"/>
                <w:bCs/>
              </w:rPr>
            </w:pPr>
          </w:p>
        </w:tc>
      </w:tr>
      <w:tr w:rsidR="00B86ECA" w:rsidRPr="001823F7" w:rsidTr="00B86ECA">
        <w:trPr>
          <w:cantSplit/>
          <w:trHeight w:val="1354"/>
        </w:trPr>
        <w:tc>
          <w:tcPr>
            <w:tcW w:w="41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B86ECA" w:rsidRPr="001823F7" w:rsidRDefault="00B86ECA" w:rsidP="009470E7">
            <w:pPr>
              <w:snapToGrid w:val="0"/>
              <w:rPr>
                <w:rFonts w:cs="Times New Roman"/>
                <w:bCs/>
              </w:rPr>
            </w:pPr>
          </w:p>
        </w:tc>
        <w:tc>
          <w:tcPr>
            <w:tcW w:w="607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B86ECA" w:rsidRPr="001823F7" w:rsidRDefault="00B86ECA" w:rsidP="009470E7">
            <w:pPr>
              <w:snapToGrid w:val="0"/>
              <w:rPr>
                <w:rFonts w:cs="Times New Roman"/>
                <w:bCs/>
              </w:rPr>
            </w:pPr>
          </w:p>
        </w:tc>
      </w:tr>
      <w:tr w:rsidR="00B86ECA" w:rsidRPr="001823F7" w:rsidTr="00B86ECA">
        <w:trPr>
          <w:cantSplit/>
        </w:trPr>
        <w:tc>
          <w:tcPr>
            <w:tcW w:w="2888" w:type="dxa"/>
            <w:tcBorders>
              <w:top w:val="single" w:sz="4" w:space="0" w:color="000000"/>
              <w:left w:val="single" w:sz="4" w:space="0" w:color="000000"/>
              <w:bottom w:val="single" w:sz="4" w:space="0" w:color="000000"/>
              <w:right w:val="single" w:sz="8" w:space="0" w:color="000000"/>
            </w:tcBorders>
            <w:shd w:val="clear" w:color="auto" w:fill="D9D9D9"/>
          </w:tcPr>
          <w:p w:rsidR="00B86ECA" w:rsidRPr="001823F7" w:rsidRDefault="00B86ECA" w:rsidP="009470E7">
            <w:pPr>
              <w:snapToGrid w:val="0"/>
              <w:rPr>
                <w:rFonts w:cs="Times New Roman"/>
                <w:b/>
                <w:bCs/>
              </w:rPr>
            </w:pPr>
            <w:r w:rsidRPr="001823F7">
              <w:rPr>
                <w:rFonts w:cs="Times New Roman"/>
                <w:b/>
                <w:bCs/>
              </w:rPr>
              <w:t xml:space="preserve">Predmet javnega naročila: </w:t>
            </w:r>
          </w:p>
        </w:tc>
        <w:tc>
          <w:tcPr>
            <w:tcW w:w="7380" w:type="dxa"/>
            <w:gridSpan w:val="2"/>
            <w:tcBorders>
              <w:top w:val="single" w:sz="4" w:space="0" w:color="000000"/>
              <w:left w:val="single" w:sz="8" w:space="0" w:color="000000"/>
              <w:bottom w:val="single" w:sz="4" w:space="0" w:color="000000"/>
              <w:right w:val="single" w:sz="4" w:space="0" w:color="000000"/>
            </w:tcBorders>
            <w:shd w:val="clear" w:color="auto" w:fill="FFFFFF" w:themeFill="background1"/>
          </w:tcPr>
          <w:p w:rsidR="00B86ECA" w:rsidRPr="001823F7" w:rsidRDefault="00227EBE" w:rsidP="00227EBE">
            <w:pPr>
              <w:snapToGrid w:val="0"/>
              <w:rPr>
                <w:rFonts w:cs="Times New Roman"/>
                <w:b/>
                <w:bCs/>
              </w:rPr>
            </w:pPr>
            <w:r w:rsidRPr="007F40E8">
              <w:rPr>
                <w:b/>
              </w:rPr>
              <w:t>Dobava energetsko učinkovitih svetilk</w:t>
            </w:r>
            <w:r>
              <w:rPr>
                <w:b/>
              </w:rPr>
              <w:t xml:space="preserve"> </w:t>
            </w:r>
          </w:p>
        </w:tc>
      </w:tr>
      <w:tr w:rsidR="00B86ECA" w:rsidRPr="001823F7" w:rsidTr="00B86ECA">
        <w:trPr>
          <w:cantSplit/>
        </w:trPr>
        <w:tc>
          <w:tcPr>
            <w:tcW w:w="4196"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86ECA" w:rsidRPr="001823F7" w:rsidRDefault="00B86ECA" w:rsidP="009470E7">
            <w:pPr>
              <w:snapToGrid w:val="0"/>
              <w:jc w:val="center"/>
              <w:rPr>
                <w:rFonts w:cs="Times New Roman"/>
                <w:b/>
                <w:bCs/>
                <w:sz w:val="28"/>
                <w:szCs w:val="28"/>
              </w:rPr>
            </w:pPr>
            <w:r w:rsidRPr="001823F7">
              <w:rPr>
                <w:rFonts w:cs="Times New Roman"/>
                <w:b/>
                <w:bCs/>
                <w:sz w:val="28"/>
                <w:szCs w:val="28"/>
              </w:rPr>
              <w:t>PONUDBA, NE ODPIRAJ!</w:t>
            </w:r>
          </w:p>
        </w:tc>
        <w:tc>
          <w:tcPr>
            <w:tcW w:w="6072" w:type="dxa"/>
            <w:tcBorders>
              <w:top w:val="single" w:sz="4" w:space="0" w:color="000000"/>
              <w:left w:val="single" w:sz="4" w:space="0" w:color="000000"/>
              <w:bottom w:val="single" w:sz="4" w:space="0" w:color="auto"/>
              <w:right w:val="single" w:sz="4" w:space="0" w:color="000000"/>
            </w:tcBorders>
            <w:shd w:val="clear" w:color="auto" w:fill="D9D9D9"/>
          </w:tcPr>
          <w:p w:rsidR="00B86ECA" w:rsidRPr="001823F7" w:rsidRDefault="00B86ECA" w:rsidP="009470E7">
            <w:pPr>
              <w:snapToGrid w:val="0"/>
              <w:rPr>
                <w:rFonts w:cs="Times New Roman"/>
                <w:b/>
                <w:bCs/>
              </w:rPr>
            </w:pPr>
            <w:r w:rsidRPr="001823F7">
              <w:rPr>
                <w:rFonts w:cs="Times New Roman"/>
                <w:b/>
                <w:bCs/>
              </w:rPr>
              <w:t>Prejemnik:</w:t>
            </w:r>
          </w:p>
        </w:tc>
      </w:tr>
      <w:tr w:rsidR="00B86ECA" w:rsidRPr="001823F7" w:rsidTr="00B86ECA">
        <w:trPr>
          <w:cantSplit/>
        </w:trPr>
        <w:tc>
          <w:tcPr>
            <w:tcW w:w="4196" w:type="dxa"/>
            <w:gridSpan w:val="2"/>
            <w:vMerge/>
            <w:tcBorders>
              <w:left w:val="single" w:sz="4" w:space="0" w:color="000000"/>
              <w:bottom w:val="single" w:sz="4" w:space="0" w:color="000000"/>
              <w:right w:val="single" w:sz="4" w:space="0" w:color="auto"/>
            </w:tcBorders>
            <w:shd w:val="clear" w:color="auto" w:fill="FFFFFF" w:themeFill="background1"/>
          </w:tcPr>
          <w:p w:rsidR="00B86ECA" w:rsidRPr="001823F7" w:rsidRDefault="00B86ECA" w:rsidP="009470E7">
            <w:pPr>
              <w:snapToGrid w:val="0"/>
              <w:rPr>
                <w:rFonts w:cs="Times New Roman"/>
                <w:bCs/>
              </w:rPr>
            </w:pPr>
          </w:p>
        </w:tc>
        <w:tc>
          <w:tcPr>
            <w:tcW w:w="6072" w:type="dxa"/>
            <w:tcBorders>
              <w:top w:val="single" w:sz="4" w:space="0" w:color="auto"/>
              <w:left w:val="single" w:sz="4" w:space="0" w:color="auto"/>
              <w:bottom w:val="single" w:sz="4" w:space="0" w:color="auto"/>
              <w:right w:val="single" w:sz="4" w:space="0" w:color="auto"/>
            </w:tcBorders>
            <w:shd w:val="clear" w:color="auto" w:fill="FFFFFF" w:themeFill="background1"/>
          </w:tcPr>
          <w:p w:rsidR="00B86ECA" w:rsidRPr="001823F7" w:rsidRDefault="00855CC6" w:rsidP="009470E7">
            <w:pPr>
              <w:snapToGrid w:val="0"/>
              <w:rPr>
                <w:rFonts w:cs="Times New Roman"/>
                <w:b/>
                <w:bCs/>
                <w:sz w:val="28"/>
                <w:szCs w:val="28"/>
              </w:rPr>
            </w:pPr>
            <w:r w:rsidRPr="001823F7">
              <w:rPr>
                <w:rFonts w:cs="Times New Roman"/>
                <w:b/>
                <w:bCs/>
                <w:sz w:val="28"/>
                <w:szCs w:val="28"/>
              </w:rPr>
              <w:t>JAVNE SLUŽBE PTUJ d.o.o.</w:t>
            </w:r>
          </w:p>
          <w:p w:rsidR="00B86ECA" w:rsidRPr="001823F7" w:rsidRDefault="00855CC6" w:rsidP="009470E7">
            <w:pPr>
              <w:snapToGrid w:val="0"/>
              <w:rPr>
                <w:rFonts w:cs="Times New Roman"/>
                <w:bCs/>
                <w:sz w:val="28"/>
                <w:szCs w:val="28"/>
              </w:rPr>
            </w:pPr>
            <w:r w:rsidRPr="001823F7">
              <w:rPr>
                <w:rFonts w:cs="Times New Roman"/>
                <w:bCs/>
                <w:sz w:val="28"/>
                <w:szCs w:val="28"/>
              </w:rPr>
              <w:t>Ulica heroja Lacka 3</w:t>
            </w:r>
          </w:p>
          <w:p w:rsidR="00B86ECA" w:rsidRPr="001823F7" w:rsidRDefault="00B86ECA" w:rsidP="009470E7">
            <w:pPr>
              <w:snapToGrid w:val="0"/>
              <w:rPr>
                <w:rFonts w:cs="Times New Roman"/>
                <w:b/>
                <w:bCs/>
                <w:sz w:val="28"/>
                <w:szCs w:val="28"/>
              </w:rPr>
            </w:pPr>
          </w:p>
          <w:p w:rsidR="00B86ECA" w:rsidRPr="001823F7" w:rsidRDefault="00B86ECA" w:rsidP="009470E7">
            <w:pPr>
              <w:snapToGrid w:val="0"/>
              <w:rPr>
                <w:rFonts w:cs="Times New Roman"/>
                <w:b/>
                <w:bCs/>
              </w:rPr>
            </w:pPr>
            <w:r w:rsidRPr="001823F7">
              <w:rPr>
                <w:rFonts w:cs="Times New Roman"/>
                <w:b/>
                <w:bCs/>
                <w:sz w:val="28"/>
                <w:szCs w:val="28"/>
              </w:rPr>
              <w:t>SI-2250  PTUJ</w:t>
            </w:r>
          </w:p>
        </w:tc>
      </w:tr>
    </w:tbl>
    <w:p w:rsidR="00B86ECA" w:rsidRPr="001823F7" w:rsidRDefault="00B86ECA" w:rsidP="00B86ECA">
      <w:pPr>
        <w:rPr>
          <w:rFonts w:cs="Times New Roman"/>
        </w:rPr>
      </w:pPr>
    </w:p>
    <w:p w:rsidR="00B86ECA" w:rsidRPr="001823F7" w:rsidRDefault="00B86ECA" w:rsidP="00B86ECA">
      <w:pPr>
        <w:rPr>
          <w:rFonts w:cs="Times New Roman"/>
        </w:rPr>
      </w:pPr>
    </w:p>
    <w:p w:rsidR="00B86ECA" w:rsidRPr="001823F7" w:rsidRDefault="00B86ECA" w:rsidP="00B86ECA">
      <w:pPr>
        <w:pStyle w:val="Telobesedila"/>
        <w:sectPr w:rsidR="00B86ECA" w:rsidRPr="001823F7" w:rsidSect="006E107C">
          <w:pgSz w:w="16838" w:h="11906" w:orient="landscape"/>
          <w:pgMar w:top="1417" w:right="1417" w:bottom="1417" w:left="1417" w:header="708" w:footer="708" w:gutter="0"/>
          <w:cols w:space="708"/>
          <w:docGrid w:linePitch="360"/>
        </w:sectPr>
      </w:pPr>
    </w:p>
    <w:p w:rsidR="00B86ECA" w:rsidRPr="001823F7" w:rsidRDefault="00B86ECA" w:rsidP="00B86ECA">
      <w:pPr>
        <w:pStyle w:val="Naslov"/>
        <w:jc w:val="right"/>
        <w:rPr>
          <w:b w:val="0"/>
          <w:sz w:val="24"/>
        </w:rPr>
      </w:pPr>
      <w:r w:rsidRPr="001823F7">
        <w:rPr>
          <w:b w:val="0"/>
          <w:sz w:val="24"/>
          <w:bdr w:val="single" w:sz="4" w:space="0" w:color="auto" w:shadow="1"/>
          <w:shd w:val="clear" w:color="auto" w:fill="F3F3F3"/>
        </w:rPr>
        <w:t xml:space="preserve">OBR-2 </w:t>
      </w:r>
    </w:p>
    <w:p w:rsidR="00B86ECA" w:rsidRPr="001823F7" w:rsidRDefault="00FC06BB" w:rsidP="00FC06BB">
      <w:pPr>
        <w:pStyle w:val="Telobesedila"/>
        <w:jc w:val="center"/>
        <w:rPr>
          <w:b/>
        </w:rPr>
      </w:pPr>
      <w:r w:rsidRPr="001823F7">
        <w:rPr>
          <w:b/>
        </w:rPr>
        <w:t>PRIJAVA</w:t>
      </w:r>
    </w:p>
    <w:p w:rsidR="00FC06BB" w:rsidRPr="001823F7" w:rsidRDefault="00FC06BB" w:rsidP="00B86ECA">
      <w:pPr>
        <w:pStyle w:val="Telobesedila"/>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6"/>
        <w:gridCol w:w="6342"/>
      </w:tblGrid>
      <w:tr w:rsidR="00E17CC2" w:rsidRPr="001823F7" w:rsidTr="00367252">
        <w:trPr>
          <w:trHeight w:val="567"/>
        </w:trPr>
        <w:tc>
          <w:tcPr>
            <w:tcW w:w="2946"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Predmet javnega naročila</w:t>
            </w:r>
          </w:p>
        </w:tc>
        <w:tc>
          <w:tcPr>
            <w:tcW w:w="6342" w:type="dxa"/>
            <w:shd w:val="clear" w:color="auto" w:fill="FFFFFF" w:themeFill="background1"/>
            <w:vAlign w:val="center"/>
          </w:tcPr>
          <w:p w:rsidR="00E17CC2" w:rsidRPr="001823F7" w:rsidRDefault="00FA6798" w:rsidP="00FA6798">
            <w:pPr>
              <w:rPr>
                <w:rFonts w:eastAsia="Times New Roman"/>
                <w:szCs w:val="24"/>
              </w:rPr>
            </w:pPr>
            <w:r w:rsidRPr="007F40E8">
              <w:rPr>
                <w:b/>
              </w:rPr>
              <w:t>Dobava energetsko učinkovitih svetilk</w:t>
            </w:r>
            <w:r>
              <w:rPr>
                <w:b/>
              </w:rPr>
              <w:t xml:space="preserve"> </w:t>
            </w:r>
            <w:r w:rsidR="00746F09">
              <w:rPr>
                <w:b/>
              </w:rPr>
              <w:t xml:space="preserve"> </w:t>
            </w:r>
            <w:r w:rsidR="007831EA" w:rsidRPr="00DC3BF3">
              <w:rPr>
                <w:rFonts w:eastAsia="Times New Roman"/>
                <w:szCs w:val="24"/>
              </w:rPr>
              <w:t xml:space="preserve"> </w:t>
            </w:r>
            <w:r w:rsidR="00DC3BF3" w:rsidRPr="00DC3BF3">
              <w:rPr>
                <w:rFonts w:eastAsia="Times New Roman"/>
                <w:szCs w:val="24"/>
              </w:rPr>
              <w:t xml:space="preserve"> </w:t>
            </w:r>
            <w:r w:rsidR="00EB5FC2" w:rsidRPr="00EB5FC2">
              <w:rPr>
                <w:rFonts w:eastAsia="Times New Roman"/>
                <w:szCs w:val="24"/>
              </w:rPr>
              <w:t xml:space="preserve"> </w:t>
            </w:r>
          </w:p>
        </w:tc>
      </w:tr>
    </w:tbl>
    <w:p w:rsidR="00E17CC2" w:rsidRPr="001823F7" w:rsidRDefault="00E17CC2" w:rsidP="00B86ECA">
      <w:pPr>
        <w:pStyle w:val="Telobesedila"/>
      </w:pPr>
    </w:p>
    <w:p w:rsidR="00E17CC2" w:rsidRPr="001823F7" w:rsidRDefault="00E17CC2" w:rsidP="00E17CC2">
      <w:pPr>
        <w:rPr>
          <w:b/>
          <w:szCs w:val="24"/>
        </w:rPr>
      </w:pPr>
      <w:r w:rsidRPr="001823F7">
        <w:rPr>
          <w:b/>
          <w:szCs w:val="24"/>
        </w:rPr>
        <w:t>PODATKI O PONUDNIKU</w:t>
      </w:r>
    </w:p>
    <w:p w:rsidR="00FC06BB" w:rsidRPr="001823F7" w:rsidRDefault="00FC06BB" w:rsidP="00B86ECA">
      <w:pPr>
        <w:pStyle w:val="Telobesedila"/>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FC06BB" w:rsidRPr="001823F7" w:rsidTr="00FC06BB">
        <w:trPr>
          <w:trHeight w:val="567"/>
        </w:trPr>
        <w:tc>
          <w:tcPr>
            <w:tcW w:w="2988" w:type="dxa"/>
            <w:shd w:val="clear" w:color="auto" w:fill="D9D9D9"/>
            <w:vAlign w:val="center"/>
          </w:tcPr>
          <w:p w:rsidR="00FC06BB" w:rsidRPr="001823F7" w:rsidRDefault="00FC06BB" w:rsidP="009470E7">
            <w:pPr>
              <w:rPr>
                <w:rFonts w:eastAsia="Times New Roman" w:cs="Times New Roman"/>
                <w:szCs w:val="24"/>
              </w:rPr>
            </w:pPr>
            <w:r w:rsidRPr="001823F7">
              <w:rPr>
                <w:rFonts w:eastAsia="Times New Roman" w:cs="Times New Roman"/>
                <w:szCs w:val="24"/>
              </w:rPr>
              <w:t>Firma oz. ime</w:t>
            </w:r>
          </w:p>
        </w:tc>
        <w:tc>
          <w:tcPr>
            <w:tcW w:w="6480" w:type="dxa"/>
            <w:shd w:val="clear" w:color="auto" w:fill="FFFFFF" w:themeFill="background1"/>
            <w:vAlign w:val="center"/>
          </w:tcPr>
          <w:p w:rsidR="00FC06BB" w:rsidRPr="001823F7" w:rsidRDefault="00FC06BB" w:rsidP="009470E7">
            <w:pPr>
              <w:rPr>
                <w:rFonts w:eastAsia="Times New Roman" w:cs="Times New Roman"/>
                <w:szCs w:val="24"/>
              </w:rPr>
            </w:pPr>
          </w:p>
        </w:tc>
      </w:tr>
      <w:tr w:rsidR="00FC06BB" w:rsidRPr="001823F7" w:rsidTr="00FC06BB">
        <w:trPr>
          <w:trHeight w:val="567"/>
        </w:trPr>
        <w:tc>
          <w:tcPr>
            <w:tcW w:w="2988" w:type="dxa"/>
            <w:shd w:val="clear" w:color="auto" w:fill="D9D9D9"/>
            <w:vAlign w:val="center"/>
          </w:tcPr>
          <w:p w:rsidR="00FC06BB" w:rsidRPr="001823F7" w:rsidRDefault="00FC06BB" w:rsidP="009470E7">
            <w:pPr>
              <w:rPr>
                <w:rFonts w:eastAsia="Times New Roman" w:cs="Times New Roman"/>
                <w:szCs w:val="24"/>
              </w:rPr>
            </w:pPr>
            <w:r w:rsidRPr="001823F7">
              <w:rPr>
                <w:rFonts w:eastAsia="Times New Roman" w:cs="Times New Roman"/>
                <w:szCs w:val="24"/>
              </w:rPr>
              <w:t>Zakoniti zastopnik</w:t>
            </w:r>
          </w:p>
        </w:tc>
        <w:tc>
          <w:tcPr>
            <w:tcW w:w="6480" w:type="dxa"/>
            <w:shd w:val="clear" w:color="auto" w:fill="FFFFFF" w:themeFill="background1"/>
            <w:vAlign w:val="center"/>
          </w:tcPr>
          <w:p w:rsidR="00FC06BB" w:rsidRPr="001823F7" w:rsidRDefault="00FC06BB" w:rsidP="009470E7">
            <w:pPr>
              <w:rPr>
                <w:rFonts w:eastAsia="Times New Roman" w:cs="Times New Roman"/>
                <w:szCs w:val="24"/>
              </w:rPr>
            </w:pPr>
          </w:p>
        </w:tc>
      </w:tr>
      <w:tr w:rsidR="00FC06BB" w:rsidRPr="001823F7" w:rsidTr="00FC06BB">
        <w:trPr>
          <w:trHeight w:val="567"/>
        </w:trPr>
        <w:tc>
          <w:tcPr>
            <w:tcW w:w="2988" w:type="dxa"/>
            <w:shd w:val="clear" w:color="auto" w:fill="D9D9D9"/>
            <w:vAlign w:val="center"/>
          </w:tcPr>
          <w:p w:rsidR="00FC06BB" w:rsidRPr="001823F7" w:rsidRDefault="00FC06BB" w:rsidP="009470E7">
            <w:pPr>
              <w:rPr>
                <w:rFonts w:eastAsia="Times New Roman" w:cs="Times New Roman"/>
                <w:szCs w:val="24"/>
              </w:rPr>
            </w:pPr>
            <w:r w:rsidRPr="001823F7">
              <w:rPr>
                <w:rFonts w:eastAsia="Times New Roman" w:cs="Times New Roman"/>
                <w:szCs w:val="24"/>
              </w:rPr>
              <w:t>ID za DDV</w:t>
            </w:r>
          </w:p>
        </w:tc>
        <w:tc>
          <w:tcPr>
            <w:tcW w:w="6480" w:type="dxa"/>
            <w:shd w:val="clear" w:color="auto" w:fill="FFFFFF" w:themeFill="background1"/>
            <w:vAlign w:val="center"/>
          </w:tcPr>
          <w:p w:rsidR="00FC06BB" w:rsidRPr="001823F7" w:rsidRDefault="00FC06BB" w:rsidP="009470E7">
            <w:pPr>
              <w:rPr>
                <w:rFonts w:eastAsia="Times New Roman" w:cs="Times New Roman"/>
                <w:szCs w:val="24"/>
              </w:rPr>
            </w:pPr>
          </w:p>
        </w:tc>
      </w:tr>
      <w:tr w:rsidR="00FC06BB" w:rsidRPr="001823F7" w:rsidTr="00FC06BB">
        <w:trPr>
          <w:trHeight w:val="567"/>
        </w:trPr>
        <w:tc>
          <w:tcPr>
            <w:tcW w:w="2988" w:type="dxa"/>
            <w:shd w:val="clear" w:color="auto" w:fill="D9D9D9"/>
            <w:vAlign w:val="center"/>
          </w:tcPr>
          <w:p w:rsidR="00FC06BB" w:rsidRPr="001823F7" w:rsidRDefault="00FC06BB" w:rsidP="009470E7">
            <w:pPr>
              <w:rPr>
                <w:rFonts w:eastAsia="Times New Roman" w:cs="Times New Roman"/>
                <w:szCs w:val="24"/>
              </w:rPr>
            </w:pPr>
            <w:r w:rsidRPr="001823F7">
              <w:rPr>
                <w:rFonts w:eastAsia="Times New Roman" w:cs="Times New Roman"/>
                <w:szCs w:val="24"/>
              </w:rPr>
              <w:t>Številka TRR</w:t>
            </w:r>
          </w:p>
        </w:tc>
        <w:tc>
          <w:tcPr>
            <w:tcW w:w="6480" w:type="dxa"/>
            <w:shd w:val="clear" w:color="auto" w:fill="FFFFFF" w:themeFill="background1"/>
            <w:vAlign w:val="center"/>
          </w:tcPr>
          <w:p w:rsidR="00FC06BB" w:rsidRPr="001823F7" w:rsidRDefault="00FC06BB" w:rsidP="009470E7">
            <w:pPr>
              <w:rPr>
                <w:rFonts w:eastAsia="Times New Roman" w:cs="Times New Roman"/>
                <w:szCs w:val="24"/>
              </w:rPr>
            </w:pPr>
          </w:p>
        </w:tc>
      </w:tr>
      <w:tr w:rsidR="00FC06BB" w:rsidRPr="001823F7" w:rsidTr="00FC06BB">
        <w:trPr>
          <w:trHeight w:val="567"/>
        </w:trPr>
        <w:tc>
          <w:tcPr>
            <w:tcW w:w="2988" w:type="dxa"/>
            <w:shd w:val="clear" w:color="auto" w:fill="D9D9D9"/>
            <w:vAlign w:val="center"/>
          </w:tcPr>
          <w:p w:rsidR="00FC06BB" w:rsidRPr="001823F7" w:rsidRDefault="00FC06BB" w:rsidP="009470E7">
            <w:pPr>
              <w:rPr>
                <w:rFonts w:eastAsia="Times New Roman" w:cs="Times New Roman"/>
                <w:szCs w:val="24"/>
              </w:rPr>
            </w:pPr>
            <w:r w:rsidRPr="001823F7">
              <w:rPr>
                <w:rFonts w:eastAsia="Times New Roman" w:cs="Times New Roman"/>
                <w:szCs w:val="24"/>
              </w:rPr>
              <w:t>Matična številka</w:t>
            </w:r>
          </w:p>
        </w:tc>
        <w:tc>
          <w:tcPr>
            <w:tcW w:w="6480" w:type="dxa"/>
            <w:shd w:val="clear" w:color="auto" w:fill="FFFFFF" w:themeFill="background1"/>
            <w:vAlign w:val="center"/>
          </w:tcPr>
          <w:p w:rsidR="00FC06BB" w:rsidRPr="001823F7" w:rsidRDefault="00FC06BB" w:rsidP="009470E7">
            <w:pPr>
              <w:rPr>
                <w:rFonts w:eastAsia="Times New Roman" w:cs="Times New Roman"/>
                <w:szCs w:val="24"/>
              </w:rPr>
            </w:pPr>
          </w:p>
        </w:tc>
      </w:tr>
      <w:tr w:rsidR="00FC06BB" w:rsidRPr="001823F7" w:rsidTr="00FC06BB">
        <w:trPr>
          <w:trHeight w:val="567"/>
        </w:trPr>
        <w:tc>
          <w:tcPr>
            <w:tcW w:w="2988" w:type="dxa"/>
            <w:shd w:val="clear" w:color="auto" w:fill="D9D9D9"/>
            <w:vAlign w:val="center"/>
          </w:tcPr>
          <w:p w:rsidR="00FC06BB" w:rsidRPr="001823F7" w:rsidRDefault="00FC06BB" w:rsidP="009470E7">
            <w:pPr>
              <w:rPr>
                <w:rFonts w:eastAsia="Times New Roman" w:cs="Times New Roman"/>
                <w:szCs w:val="24"/>
              </w:rPr>
            </w:pPr>
            <w:r w:rsidRPr="001823F7">
              <w:rPr>
                <w:rFonts w:eastAsia="Times New Roman" w:cs="Times New Roman"/>
                <w:szCs w:val="24"/>
              </w:rPr>
              <w:t>Naslov</w:t>
            </w:r>
          </w:p>
        </w:tc>
        <w:tc>
          <w:tcPr>
            <w:tcW w:w="6480" w:type="dxa"/>
            <w:shd w:val="clear" w:color="auto" w:fill="FFFFFF" w:themeFill="background1"/>
            <w:vAlign w:val="center"/>
          </w:tcPr>
          <w:p w:rsidR="00FC06BB" w:rsidRPr="001823F7" w:rsidRDefault="00FC06BB" w:rsidP="009470E7">
            <w:pPr>
              <w:rPr>
                <w:rFonts w:eastAsia="Times New Roman" w:cs="Times New Roman"/>
                <w:szCs w:val="24"/>
              </w:rPr>
            </w:pPr>
          </w:p>
        </w:tc>
      </w:tr>
      <w:tr w:rsidR="00FC06BB" w:rsidRPr="001823F7" w:rsidTr="00FC06BB">
        <w:trPr>
          <w:trHeight w:val="567"/>
        </w:trPr>
        <w:tc>
          <w:tcPr>
            <w:tcW w:w="2988" w:type="dxa"/>
            <w:shd w:val="clear" w:color="auto" w:fill="D9D9D9"/>
            <w:vAlign w:val="center"/>
          </w:tcPr>
          <w:p w:rsidR="00FC06BB" w:rsidRPr="001823F7" w:rsidRDefault="00FC06BB" w:rsidP="009470E7">
            <w:pPr>
              <w:pStyle w:val="Telobesedila"/>
            </w:pPr>
            <w:r w:rsidRPr="001823F7">
              <w:t>Št. registracije</w:t>
            </w:r>
          </w:p>
        </w:tc>
        <w:tc>
          <w:tcPr>
            <w:tcW w:w="6480" w:type="dxa"/>
            <w:shd w:val="clear" w:color="auto" w:fill="FFFFFF" w:themeFill="background1"/>
            <w:vAlign w:val="center"/>
          </w:tcPr>
          <w:p w:rsidR="00FC06BB" w:rsidRPr="001823F7" w:rsidRDefault="00FC06BB" w:rsidP="009470E7">
            <w:pPr>
              <w:pStyle w:val="Telobesedila"/>
            </w:pPr>
          </w:p>
        </w:tc>
      </w:tr>
      <w:tr w:rsidR="00FC06BB" w:rsidRPr="001823F7" w:rsidTr="00FC06BB">
        <w:trPr>
          <w:trHeight w:val="567"/>
        </w:trPr>
        <w:tc>
          <w:tcPr>
            <w:tcW w:w="2988" w:type="dxa"/>
            <w:shd w:val="clear" w:color="auto" w:fill="D9D9D9"/>
            <w:vAlign w:val="center"/>
          </w:tcPr>
          <w:p w:rsidR="00FC06BB" w:rsidRPr="001823F7" w:rsidRDefault="00FC06BB" w:rsidP="009470E7">
            <w:pPr>
              <w:pStyle w:val="Telobesedila"/>
            </w:pPr>
            <w:r w:rsidRPr="001823F7">
              <w:t>Datum registracije</w:t>
            </w:r>
          </w:p>
        </w:tc>
        <w:tc>
          <w:tcPr>
            <w:tcW w:w="6480" w:type="dxa"/>
            <w:shd w:val="clear" w:color="auto" w:fill="FFFFFF" w:themeFill="background1"/>
            <w:vAlign w:val="center"/>
          </w:tcPr>
          <w:p w:rsidR="00FC06BB" w:rsidRPr="001823F7" w:rsidRDefault="00FC06BB" w:rsidP="009470E7">
            <w:pPr>
              <w:pStyle w:val="Telobesedila"/>
            </w:pPr>
          </w:p>
        </w:tc>
      </w:tr>
      <w:tr w:rsidR="00FC06BB" w:rsidRPr="001823F7" w:rsidTr="00FC06BB">
        <w:trPr>
          <w:trHeight w:val="567"/>
        </w:trPr>
        <w:tc>
          <w:tcPr>
            <w:tcW w:w="2988" w:type="dxa"/>
            <w:shd w:val="clear" w:color="auto" w:fill="D9D9D9"/>
            <w:vAlign w:val="center"/>
          </w:tcPr>
          <w:p w:rsidR="00FC06BB" w:rsidRPr="001823F7" w:rsidRDefault="00FC06BB" w:rsidP="009470E7">
            <w:pPr>
              <w:pStyle w:val="Telobesedila"/>
            </w:pPr>
            <w:r w:rsidRPr="001823F7">
              <w:t>Registrsko sodišče</w:t>
            </w:r>
          </w:p>
        </w:tc>
        <w:tc>
          <w:tcPr>
            <w:tcW w:w="6480" w:type="dxa"/>
            <w:shd w:val="clear" w:color="auto" w:fill="FFFFFF" w:themeFill="background1"/>
            <w:vAlign w:val="center"/>
          </w:tcPr>
          <w:p w:rsidR="00FC06BB" w:rsidRPr="001823F7" w:rsidRDefault="00FC06BB" w:rsidP="009470E7">
            <w:pPr>
              <w:pStyle w:val="Telobesedila"/>
            </w:pPr>
          </w:p>
        </w:tc>
      </w:tr>
      <w:tr w:rsidR="00FC06BB" w:rsidRPr="001823F7" w:rsidTr="00FC06BB">
        <w:trPr>
          <w:trHeight w:val="567"/>
        </w:trPr>
        <w:tc>
          <w:tcPr>
            <w:tcW w:w="2988" w:type="dxa"/>
            <w:shd w:val="clear" w:color="auto" w:fill="D9D9D9"/>
            <w:vAlign w:val="center"/>
          </w:tcPr>
          <w:p w:rsidR="00FC06BB" w:rsidRPr="001823F7" w:rsidRDefault="00FC06BB" w:rsidP="009470E7">
            <w:pPr>
              <w:rPr>
                <w:rFonts w:eastAsia="Times New Roman" w:cs="Times New Roman"/>
                <w:szCs w:val="24"/>
              </w:rPr>
            </w:pPr>
            <w:r w:rsidRPr="001823F7">
              <w:rPr>
                <w:rFonts w:eastAsia="Times New Roman" w:cs="Times New Roman"/>
                <w:szCs w:val="24"/>
              </w:rPr>
              <w:t>Številka telefona</w:t>
            </w:r>
          </w:p>
        </w:tc>
        <w:tc>
          <w:tcPr>
            <w:tcW w:w="6480" w:type="dxa"/>
            <w:shd w:val="clear" w:color="auto" w:fill="FFFFFF" w:themeFill="background1"/>
            <w:vAlign w:val="center"/>
          </w:tcPr>
          <w:p w:rsidR="00FC06BB" w:rsidRPr="001823F7" w:rsidRDefault="00FC06BB" w:rsidP="009470E7">
            <w:pPr>
              <w:rPr>
                <w:rFonts w:eastAsia="Times New Roman" w:cs="Times New Roman"/>
                <w:szCs w:val="24"/>
              </w:rPr>
            </w:pPr>
          </w:p>
        </w:tc>
      </w:tr>
      <w:tr w:rsidR="00FC06BB" w:rsidRPr="001823F7" w:rsidTr="00FC06BB">
        <w:trPr>
          <w:trHeight w:val="567"/>
        </w:trPr>
        <w:tc>
          <w:tcPr>
            <w:tcW w:w="2988" w:type="dxa"/>
            <w:shd w:val="clear" w:color="auto" w:fill="D9D9D9"/>
            <w:vAlign w:val="center"/>
          </w:tcPr>
          <w:p w:rsidR="00FC06BB" w:rsidRPr="001823F7" w:rsidRDefault="00FC06BB" w:rsidP="009470E7">
            <w:pPr>
              <w:rPr>
                <w:rFonts w:eastAsia="Times New Roman" w:cs="Times New Roman"/>
                <w:szCs w:val="24"/>
              </w:rPr>
            </w:pPr>
            <w:r w:rsidRPr="001823F7">
              <w:rPr>
                <w:rFonts w:eastAsia="Times New Roman" w:cs="Times New Roman"/>
                <w:szCs w:val="24"/>
              </w:rPr>
              <w:t>Številka telefaksa</w:t>
            </w:r>
          </w:p>
        </w:tc>
        <w:tc>
          <w:tcPr>
            <w:tcW w:w="6480" w:type="dxa"/>
            <w:shd w:val="clear" w:color="auto" w:fill="FFFFFF" w:themeFill="background1"/>
            <w:vAlign w:val="center"/>
          </w:tcPr>
          <w:p w:rsidR="00FC06BB" w:rsidRPr="001823F7" w:rsidRDefault="00FC06BB" w:rsidP="009470E7">
            <w:pPr>
              <w:rPr>
                <w:rFonts w:eastAsia="Times New Roman" w:cs="Times New Roman"/>
                <w:szCs w:val="24"/>
              </w:rPr>
            </w:pPr>
          </w:p>
        </w:tc>
      </w:tr>
      <w:tr w:rsidR="00FC06BB" w:rsidRPr="001823F7" w:rsidTr="00FC06BB">
        <w:trPr>
          <w:trHeight w:val="567"/>
        </w:trPr>
        <w:tc>
          <w:tcPr>
            <w:tcW w:w="2988" w:type="dxa"/>
            <w:shd w:val="clear" w:color="auto" w:fill="D9D9D9"/>
            <w:vAlign w:val="center"/>
          </w:tcPr>
          <w:p w:rsidR="00FC06BB" w:rsidRPr="001823F7" w:rsidRDefault="00FC06BB" w:rsidP="009470E7">
            <w:pPr>
              <w:rPr>
                <w:rFonts w:eastAsia="Times New Roman" w:cs="Times New Roman"/>
                <w:szCs w:val="24"/>
              </w:rPr>
            </w:pPr>
            <w:r w:rsidRPr="001823F7">
              <w:rPr>
                <w:rFonts w:eastAsia="Times New Roman" w:cs="Times New Roman"/>
                <w:szCs w:val="24"/>
              </w:rPr>
              <w:t>Elektronska pošta za obveščanje ponudnika</w:t>
            </w:r>
          </w:p>
        </w:tc>
        <w:tc>
          <w:tcPr>
            <w:tcW w:w="6480" w:type="dxa"/>
            <w:shd w:val="clear" w:color="auto" w:fill="FFFFFF" w:themeFill="background1"/>
            <w:vAlign w:val="center"/>
          </w:tcPr>
          <w:p w:rsidR="00FC06BB" w:rsidRPr="001823F7" w:rsidRDefault="00FC06BB" w:rsidP="009470E7">
            <w:pPr>
              <w:rPr>
                <w:rFonts w:eastAsia="Times New Roman" w:cs="Times New Roman"/>
                <w:szCs w:val="24"/>
              </w:rPr>
            </w:pPr>
          </w:p>
        </w:tc>
      </w:tr>
      <w:tr w:rsidR="00FC06BB" w:rsidRPr="001823F7" w:rsidTr="00FC06BB">
        <w:trPr>
          <w:trHeight w:val="567"/>
        </w:trPr>
        <w:tc>
          <w:tcPr>
            <w:tcW w:w="2988" w:type="dxa"/>
            <w:shd w:val="clear" w:color="auto" w:fill="D9D9D9"/>
            <w:vAlign w:val="center"/>
          </w:tcPr>
          <w:p w:rsidR="00FC06BB" w:rsidRPr="001823F7" w:rsidRDefault="00FC06BB" w:rsidP="009470E7">
            <w:pPr>
              <w:rPr>
                <w:rFonts w:eastAsia="Times New Roman" w:cs="Times New Roman"/>
                <w:szCs w:val="24"/>
              </w:rPr>
            </w:pPr>
            <w:r w:rsidRPr="001823F7">
              <w:rPr>
                <w:rFonts w:eastAsia="Times New Roman" w:cs="Times New Roman"/>
                <w:szCs w:val="24"/>
              </w:rPr>
              <w:t>Kontaktna oseba ponudnika za obveščanje</w:t>
            </w:r>
          </w:p>
        </w:tc>
        <w:tc>
          <w:tcPr>
            <w:tcW w:w="6480" w:type="dxa"/>
            <w:shd w:val="clear" w:color="auto" w:fill="FFFFFF" w:themeFill="background1"/>
            <w:vAlign w:val="center"/>
          </w:tcPr>
          <w:p w:rsidR="00FC06BB" w:rsidRPr="001823F7" w:rsidRDefault="00FC06BB" w:rsidP="009470E7">
            <w:pPr>
              <w:rPr>
                <w:rFonts w:eastAsia="Times New Roman" w:cs="Times New Roman"/>
                <w:szCs w:val="24"/>
              </w:rPr>
            </w:pPr>
          </w:p>
        </w:tc>
      </w:tr>
      <w:tr w:rsidR="00FC06BB" w:rsidRPr="001823F7" w:rsidTr="00FC06BB">
        <w:trPr>
          <w:trHeight w:val="567"/>
        </w:trPr>
        <w:tc>
          <w:tcPr>
            <w:tcW w:w="2988" w:type="dxa"/>
            <w:shd w:val="clear" w:color="auto" w:fill="D9D9D9"/>
            <w:vAlign w:val="center"/>
          </w:tcPr>
          <w:p w:rsidR="00FC06BB" w:rsidRPr="001823F7" w:rsidRDefault="00FC06BB" w:rsidP="009470E7">
            <w:pPr>
              <w:rPr>
                <w:rFonts w:eastAsia="Times New Roman" w:cs="Times New Roman"/>
                <w:szCs w:val="24"/>
              </w:rPr>
            </w:pPr>
            <w:r w:rsidRPr="001823F7">
              <w:rPr>
                <w:rFonts w:eastAsia="Times New Roman" w:cs="Times New Roman"/>
                <w:szCs w:val="24"/>
              </w:rPr>
              <w:t>Odgovorna oseba za podpis pogodbe</w:t>
            </w:r>
          </w:p>
        </w:tc>
        <w:tc>
          <w:tcPr>
            <w:tcW w:w="6480" w:type="dxa"/>
            <w:shd w:val="clear" w:color="auto" w:fill="FFFFFF" w:themeFill="background1"/>
            <w:vAlign w:val="center"/>
          </w:tcPr>
          <w:p w:rsidR="00FC06BB" w:rsidRPr="001823F7" w:rsidRDefault="00FC06BB" w:rsidP="009470E7">
            <w:pPr>
              <w:rPr>
                <w:rFonts w:eastAsia="Times New Roman" w:cs="Times New Roman"/>
                <w:szCs w:val="24"/>
              </w:rPr>
            </w:pPr>
          </w:p>
        </w:tc>
      </w:tr>
    </w:tbl>
    <w:p w:rsidR="00FC06BB" w:rsidRDefault="00FC06BB" w:rsidP="00B86ECA">
      <w:pPr>
        <w:pStyle w:val="Telobesedila"/>
      </w:pPr>
    </w:p>
    <w:p w:rsidR="00E17CC2" w:rsidRPr="001823F7" w:rsidRDefault="00E17CC2" w:rsidP="00B86ECA">
      <w:pPr>
        <w:pStyle w:val="Telobesedila"/>
      </w:pPr>
    </w:p>
    <w:tbl>
      <w:tblPr>
        <w:tblW w:w="0" w:type="auto"/>
        <w:tblCellMar>
          <w:left w:w="70" w:type="dxa"/>
          <w:right w:w="70" w:type="dxa"/>
        </w:tblCellMar>
        <w:tblLook w:val="0000" w:firstRow="0" w:lastRow="0" w:firstColumn="0" w:lastColumn="0" w:noHBand="0" w:noVBand="0"/>
      </w:tblPr>
      <w:tblGrid>
        <w:gridCol w:w="3070"/>
        <w:gridCol w:w="3070"/>
        <w:gridCol w:w="3070"/>
      </w:tblGrid>
      <w:tr w:rsidR="00E17CC2" w:rsidRPr="001823F7" w:rsidTr="009470E7">
        <w:tc>
          <w:tcPr>
            <w:tcW w:w="3070" w:type="dxa"/>
          </w:tcPr>
          <w:p w:rsidR="00E17CC2" w:rsidRPr="001823F7" w:rsidRDefault="00E17CC2" w:rsidP="009470E7">
            <w:pPr>
              <w:jc w:val="center"/>
              <w:rPr>
                <w:rFonts w:cs="Times New Roman"/>
                <w:szCs w:val="24"/>
              </w:rPr>
            </w:pPr>
            <w:r w:rsidRPr="001823F7">
              <w:rPr>
                <w:rFonts w:cs="Times New Roman"/>
                <w:szCs w:val="24"/>
              </w:rPr>
              <w:t>Kraj in datum:</w:t>
            </w:r>
          </w:p>
        </w:tc>
        <w:tc>
          <w:tcPr>
            <w:tcW w:w="3070" w:type="dxa"/>
          </w:tcPr>
          <w:p w:rsidR="00E17CC2" w:rsidRPr="001823F7" w:rsidRDefault="00E17CC2" w:rsidP="009470E7">
            <w:pPr>
              <w:pStyle w:val="len"/>
              <w:keepNext w:val="0"/>
              <w:spacing w:before="0" w:after="0"/>
              <w:rPr>
                <w:rFonts w:ascii="Times New Roman" w:hAnsi="Times New Roman"/>
                <w:sz w:val="24"/>
              </w:rPr>
            </w:pPr>
            <w:r w:rsidRPr="001823F7">
              <w:rPr>
                <w:rFonts w:ascii="Times New Roman" w:hAnsi="Times New Roman"/>
                <w:sz w:val="24"/>
              </w:rPr>
              <w:t>Žig:</w:t>
            </w:r>
          </w:p>
        </w:tc>
        <w:tc>
          <w:tcPr>
            <w:tcW w:w="3070" w:type="dxa"/>
          </w:tcPr>
          <w:p w:rsidR="00E17CC2" w:rsidRPr="001823F7" w:rsidRDefault="00E17CC2" w:rsidP="009470E7">
            <w:pPr>
              <w:jc w:val="center"/>
              <w:rPr>
                <w:rFonts w:cs="Times New Roman"/>
                <w:szCs w:val="24"/>
              </w:rPr>
            </w:pPr>
            <w:r w:rsidRPr="001823F7">
              <w:rPr>
                <w:rFonts w:cs="Times New Roman"/>
                <w:szCs w:val="24"/>
              </w:rPr>
              <w:t>Podpis odgovorne osebe ponudnika:</w:t>
            </w:r>
          </w:p>
        </w:tc>
      </w:tr>
      <w:tr w:rsidR="00E17CC2" w:rsidRPr="001823F7" w:rsidTr="009470E7">
        <w:tc>
          <w:tcPr>
            <w:tcW w:w="3070" w:type="dxa"/>
          </w:tcPr>
          <w:p w:rsidR="00E17CC2" w:rsidRPr="001823F7" w:rsidRDefault="00E17CC2" w:rsidP="009470E7">
            <w:pPr>
              <w:rPr>
                <w:rFonts w:cs="Times New Roman"/>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p>
        </w:tc>
        <w:tc>
          <w:tcPr>
            <w:tcW w:w="3070" w:type="dxa"/>
          </w:tcPr>
          <w:p w:rsidR="00E17CC2" w:rsidRPr="001823F7" w:rsidRDefault="00E17CC2" w:rsidP="009470E7">
            <w:pPr>
              <w:jc w:val="center"/>
              <w:rPr>
                <w:rFonts w:cs="Times New Roman"/>
                <w:szCs w:val="24"/>
              </w:rPr>
            </w:pPr>
          </w:p>
        </w:tc>
      </w:tr>
      <w:tr w:rsidR="00E17CC2" w:rsidRPr="001823F7" w:rsidTr="009470E7">
        <w:tc>
          <w:tcPr>
            <w:tcW w:w="3070" w:type="dxa"/>
          </w:tcPr>
          <w:p w:rsidR="00E17CC2" w:rsidRPr="001823F7" w:rsidRDefault="00E17CC2" w:rsidP="009470E7">
            <w:pPr>
              <w:rPr>
                <w:rFonts w:cs="Times New Roman"/>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p>
        </w:tc>
        <w:tc>
          <w:tcPr>
            <w:tcW w:w="3070" w:type="dxa"/>
          </w:tcPr>
          <w:p w:rsidR="00E17CC2" w:rsidRPr="001823F7" w:rsidRDefault="00E17CC2" w:rsidP="009470E7">
            <w:pPr>
              <w:jc w:val="center"/>
              <w:rPr>
                <w:rFonts w:cs="Times New Roman"/>
                <w:szCs w:val="24"/>
                <w:u w:val="single"/>
              </w:rPr>
            </w:pPr>
          </w:p>
        </w:tc>
      </w:tr>
    </w:tbl>
    <w:p w:rsidR="00E17CC2" w:rsidRPr="001823F7" w:rsidRDefault="00E17CC2" w:rsidP="00B86ECA">
      <w:pPr>
        <w:pStyle w:val="Telobesedila"/>
        <w:rPr>
          <w:sz w:val="20"/>
          <w:szCs w:val="20"/>
        </w:rPr>
      </w:pPr>
    </w:p>
    <w:p w:rsidR="00E17CC2" w:rsidRPr="001823F7" w:rsidRDefault="00E17CC2">
      <w:pPr>
        <w:rPr>
          <w:rFonts w:eastAsia="Times New Roman" w:cs="Times New Roman"/>
          <w:sz w:val="20"/>
          <w:szCs w:val="20"/>
          <w:lang w:eastAsia="sl-SI"/>
        </w:rPr>
      </w:pPr>
      <w:r w:rsidRPr="001823F7">
        <w:rPr>
          <w:sz w:val="20"/>
          <w:szCs w:val="20"/>
        </w:rPr>
        <w:br w:type="page"/>
      </w:r>
    </w:p>
    <w:p w:rsidR="00E17CC2" w:rsidRPr="001823F7" w:rsidRDefault="00E17CC2" w:rsidP="00E17CC2">
      <w:pPr>
        <w:pStyle w:val="Naslov"/>
        <w:jc w:val="right"/>
        <w:rPr>
          <w:b w:val="0"/>
          <w:sz w:val="24"/>
        </w:rPr>
      </w:pPr>
      <w:r w:rsidRPr="001823F7">
        <w:rPr>
          <w:b w:val="0"/>
          <w:sz w:val="24"/>
          <w:bdr w:val="single" w:sz="4" w:space="0" w:color="auto" w:shadow="1"/>
          <w:shd w:val="clear" w:color="auto" w:fill="F3F3F3"/>
        </w:rPr>
        <w:t xml:space="preserve">OBR-2a </w:t>
      </w:r>
    </w:p>
    <w:p w:rsidR="00E17CC2" w:rsidRPr="001823F7" w:rsidRDefault="00E17CC2" w:rsidP="00E17CC2">
      <w:pPr>
        <w:jc w:val="center"/>
        <w:rPr>
          <w:b/>
          <w:szCs w:val="24"/>
        </w:rPr>
      </w:pPr>
    </w:p>
    <w:p w:rsidR="00E17CC2" w:rsidRPr="001823F7" w:rsidRDefault="00E17CC2" w:rsidP="00E17CC2">
      <w:pPr>
        <w:jc w:val="center"/>
        <w:rPr>
          <w:b/>
          <w:szCs w:val="24"/>
        </w:rPr>
      </w:pPr>
      <w:r w:rsidRPr="001823F7">
        <w:rPr>
          <w:b/>
          <w:szCs w:val="24"/>
        </w:rPr>
        <w:t>SEZNAM PARTNERJEV PRI SKUPNEM NASTOPANJU</w:t>
      </w:r>
    </w:p>
    <w:p w:rsidR="00E17CC2" w:rsidRPr="001823F7" w:rsidRDefault="00E17CC2" w:rsidP="00E17CC2">
      <w:pPr>
        <w:rPr>
          <w:szCs w:val="24"/>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E17CC2" w:rsidRPr="001823F7" w:rsidTr="009470E7">
        <w:trPr>
          <w:trHeight w:val="567"/>
        </w:trPr>
        <w:tc>
          <w:tcPr>
            <w:tcW w:w="9468" w:type="dxa"/>
            <w:gridSpan w:val="2"/>
            <w:shd w:val="clear" w:color="auto" w:fill="D9D9D9"/>
            <w:vAlign w:val="center"/>
          </w:tcPr>
          <w:p w:rsidR="00E17CC2" w:rsidRPr="001823F7" w:rsidRDefault="00E17CC2" w:rsidP="009470E7">
            <w:pPr>
              <w:jc w:val="center"/>
              <w:rPr>
                <w:rFonts w:eastAsia="Times New Roman"/>
                <w:szCs w:val="24"/>
              </w:rPr>
            </w:pPr>
            <w:r w:rsidRPr="001823F7">
              <w:rPr>
                <w:rFonts w:eastAsia="Times New Roman"/>
                <w:szCs w:val="24"/>
              </w:rPr>
              <w:t>Partnerji (v primeru skupnega nastopanja)</w:t>
            </w:r>
          </w:p>
        </w:tc>
      </w:tr>
      <w:tr w:rsidR="00E17CC2" w:rsidRPr="001823F7" w:rsidTr="00367252">
        <w:trPr>
          <w:trHeight w:val="567"/>
        </w:trPr>
        <w:tc>
          <w:tcPr>
            <w:tcW w:w="2988"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Firma oz. ime (partner 1)</w:t>
            </w:r>
          </w:p>
        </w:tc>
        <w:tc>
          <w:tcPr>
            <w:tcW w:w="6480" w:type="dxa"/>
            <w:shd w:val="clear" w:color="auto" w:fill="FFFFFF" w:themeFill="background1"/>
            <w:vAlign w:val="center"/>
          </w:tcPr>
          <w:p w:rsidR="00E17CC2" w:rsidRPr="001823F7" w:rsidRDefault="00E17CC2" w:rsidP="009470E7">
            <w:pPr>
              <w:rPr>
                <w:rFonts w:eastAsia="Times New Roman"/>
                <w:szCs w:val="24"/>
              </w:rPr>
            </w:pPr>
          </w:p>
        </w:tc>
      </w:tr>
      <w:tr w:rsidR="00E17CC2" w:rsidRPr="001823F7" w:rsidTr="00367252">
        <w:trPr>
          <w:trHeight w:val="567"/>
        </w:trPr>
        <w:tc>
          <w:tcPr>
            <w:tcW w:w="2988" w:type="dxa"/>
            <w:shd w:val="clear" w:color="auto" w:fill="D9D9D9"/>
            <w:vAlign w:val="center"/>
          </w:tcPr>
          <w:p w:rsidR="00E17CC2" w:rsidRPr="001823F7" w:rsidRDefault="00E17CC2" w:rsidP="009470E7">
            <w:pPr>
              <w:pStyle w:val="Telobesedila"/>
            </w:pPr>
            <w:r w:rsidRPr="001823F7">
              <w:t>Št. registracije</w:t>
            </w:r>
          </w:p>
        </w:tc>
        <w:tc>
          <w:tcPr>
            <w:tcW w:w="6480" w:type="dxa"/>
            <w:shd w:val="clear" w:color="auto" w:fill="FFFFFF" w:themeFill="background1"/>
            <w:vAlign w:val="center"/>
          </w:tcPr>
          <w:p w:rsidR="00E17CC2" w:rsidRPr="001823F7" w:rsidRDefault="00E17CC2" w:rsidP="009470E7">
            <w:pPr>
              <w:pStyle w:val="Telobesedila"/>
              <w:rPr>
                <w:i/>
              </w:rPr>
            </w:pPr>
          </w:p>
        </w:tc>
      </w:tr>
      <w:tr w:rsidR="00E17CC2" w:rsidRPr="001823F7" w:rsidTr="00367252">
        <w:trPr>
          <w:trHeight w:val="567"/>
        </w:trPr>
        <w:tc>
          <w:tcPr>
            <w:tcW w:w="2988" w:type="dxa"/>
            <w:shd w:val="clear" w:color="auto" w:fill="D9D9D9"/>
            <w:vAlign w:val="center"/>
          </w:tcPr>
          <w:p w:rsidR="00E17CC2" w:rsidRPr="001823F7" w:rsidRDefault="00E17CC2" w:rsidP="009470E7">
            <w:pPr>
              <w:pStyle w:val="Telobesedila"/>
            </w:pPr>
            <w:r w:rsidRPr="001823F7">
              <w:t>Datum registracije</w:t>
            </w:r>
          </w:p>
        </w:tc>
        <w:tc>
          <w:tcPr>
            <w:tcW w:w="6480" w:type="dxa"/>
            <w:shd w:val="clear" w:color="auto" w:fill="FFFFFF" w:themeFill="background1"/>
            <w:vAlign w:val="center"/>
          </w:tcPr>
          <w:p w:rsidR="00E17CC2" w:rsidRPr="001823F7" w:rsidRDefault="00E17CC2" w:rsidP="009470E7">
            <w:pPr>
              <w:pStyle w:val="Telobesedila"/>
              <w:rPr>
                <w:i/>
              </w:rPr>
            </w:pPr>
          </w:p>
        </w:tc>
      </w:tr>
      <w:tr w:rsidR="00E17CC2" w:rsidRPr="001823F7" w:rsidTr="00367252">
        <w:trPr>
          <w:trHeight w:val="567"/>
        </w:trPr>
        <w:tc>
          <w:tcPr>
            <w:tcW w:w="2988" w:type="dxa"/>
            <w:shd w:val="clear" w:color="auto" w:fill="D9D9D9"/>
            <w:vAlign w:val="center"/>
          </w:tcPr>
          <w:p w:rsidR="00E17CC2" w:rsidRPr="001823F7" w:rsidRDefault="00E17CC2" w:rsidP="009470E7">
            <w:pPr>
              <w:pStyle w:val="Telobesedila"/>
            </w:pPr>
            <w:r w:rsidRPr="001823F7">
              <w:t>Registrsko sodišče</w:t>
            </w:r>
          </w:p>
        </w:tc>
        <w:tc>
          <w:tcPr>
            <w:tcW w:w="6480" w:type="dxa"/>
            <w:shd w:val="clear" w:color="auto" w:fill="FFFFFF" w:themeFill="background1"/>
            <w:vAlign w:val="center"/>
          </w:tcPr>
          <w:p w:rsidR="00E17CC2" w:rsidRPr="001823F7" w:rsidRDefault="00E17CC2" w:rsidP="009470E7">
            <w:pPr>
              <w:pStyle w:val="Telobesedila"/>
              <w:rPr>
                <w:i/>
              </w:rPr>
            </w:pPr>
          </w:p>
        </w:tc>
      </w:tr>
      <w:tr w:rsidR="00E17CC2" w:rsidRPr="001823F7" w:rsidTr="00367252">
        <w:trPr>
          <w:trHeight w:val="567"/>
        </w:trPr>
        <w:tc>
          <w:tcPr>
            <w:tcW w:w="2988" w:type="dxa"/>
            <w:shd w:val="clear" w:color="auto" w:fill="D9D9D9"/>
            <w:vAlign w:val="center"/>
          </w:tcPr>
          <w:p w:rsidR="00E17CC2" w:rsidRPr="001823F7" w:rsidRDefault="00E17CC2" w:rsidP="009470E7">
            <w:pPr>
              <w:rPr>
                <w:rFonts w:eastAsia="Times New Roman"/>
                <w:szCs w:val="24"/>
              </w:rPr>
            </w:pPr>
          </w:p>
        </w:tc>
        <w:tc>
          <w:tcPr>
            <w:tcW w:w="6480" w:type="dxa"/>
            <w:shd w:val="clear" w:color="auto" w:fill="FFFFFF" w:themeFill="background1"/>
            <w:vAlign w:val="center"/>
          </w:tcPr>
          <w:p w:rsidR="00E17CC2" w:rsidRPr="001823F7" w:rsidRDefault="00E17CC2" w:rsidP="009470E7">
            <w:pPr>
              <w:rPr>
                <w:rFonts w:eastAsia="Times New Roman"/>
                <w:szCs w:val="24"/>
              </w:rPr>
            </w:pPr>
          </w:p>
        </w:tc>
      </w:tr>
      <w:tr w:rsidR="00E17CC2" w:rsidRPr="001823F7" w:rsidTr="00367252">
        <w:trPr>
          <w:trHeight w:val="567"/>
        </w:trPr>
        <w:tc>
          <w:tcPr>
            <w:tcW w:w="2988"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Firma oz. ime (partner …)</w:t>
            </w:r>
          </w:p>
        </w:tc>
        <w:tc>
          <w:tcPr>
            <w:tcW w:w="6480" w:type="dxa"/>
            <w:shd w:val="clear" w:color="auto" w:fill="FFFFFF" w:themeFill="background1"/>
            <w:vAlign w:val="center"/>
          </w:tcPr>
          <w:p w:rsidR="00E17CC2" w:rsidRPr="001823F7" w:rsidRDefault="00E17CC2" w:rsidP="009470E7">
            <w:pPr>
              <w:rPr>
                <w:rFonts w:eastAsia="Times New Roman"/>
                <w:szCs w:val="24"/>
              </w:rPr>
            </w:pPr>
          </w:p>
        </w:tc>
      </w:tr>
      <w:tr w:rsidR="00E17CC2" w:rsidRPr="001823F7" w:rsidTr="00367252">
        <w:trPr>
          <w:trHeight w:val="567"/>
        </w:trPr>
        <w:tc>
          <w:tcPr>
            <w:tcW w:w="2988" w:type="dxa"/>
            <w:shd w:val="clear" w:color="auto" w:fill="D9D9D9"/>
            <w:vAlign w:val="center"/>
          </w:tcPr>
          <w:p w:rsidR="00E17CC2" w:rsidRPr="001823F7" w:rsidRDefault="00E17CC2" w:rsidP="009470E7">
            <w:pPr>
              <w:pStyle w:val="Telobesedila"/>
            </w:pPr>
            <w:r w:rsidRPr="001823F7">
              <w:t>Št. registracije</w:t>
            </w:r>
          </w:p>
        </w:tc>
        <w:tc>
          <w:tcPr>
            <w:tcW w:w="6480" w:type="dxa"/>
            <w:shd w:val="clear" w:color="auto" w:fill="FFFFFF" w:themeFill="background1"/>
            <w:vAlign w:val="center"/>
          </w:tcPr>
          <w:p w:rsidR="00E17CC2" w:rsidRPr="001823F7" w:rsidRDefault="00E17CC2" w:rsidP="009470E7">
            <w:pPr>
              <w:pStyle w:val="Telobesedila"/>
            </w:pPr>
          </w:p>
        </w:tc>
      </w:tr>
      <w:tr w:rsidR="00E17CC2" w:rsidRPr="001823F7" w:rsidTr="00367252">
        <w:trPr>
          <w:trHeight w:val="567"/>
        </w:trPr>
        <w:tc>
          <w:tcPr>
            <w:tcW w:w="2988" w:type="dxa"/>
            <w:shd w:val="clear" w:color="auto" w:fill="D9D9D9"/>
            <w:vAlign w:val="center"/>
          </w:tcPr>
          <w:p w:rsidR="00E17CC2" w:rsidRPr="001823F7" w:rsidRDefault="00E17CC2" w:rsidP="009470E7">
            <w:pPr>
              <w:pStyle w:val="Telobesedila"/>
            </w:pPr>
            <w:r w:rsidRPr="001823F7">
              <w:t>Datum registracije</w:t>
            </w:r>
          </w:p>
        </w:tc>
        <w:tc>
          <w:tcPr>
            <w:tcW w:w="6480" w:type="dxa"/>
            <w:shd w:val="clear" w:color="auto" w:fill="FFFFFF" w:themeFill="background1"/>
            <w:vAlign w:val="center"/>
          </w:tcPr>
          <w:p w:rsidR="00E17CC2" w:rsidRPr="001823F7" w:rsidRDefault="00E17CC2" w:rsidP="009470E7">
            <w:pPr>
              <w:pStyle w:val="Telobesedila"/>
            </w:pPr>
          </w:p>
        </w:tc>
      </w:tr>
      <w:tr w:rsidR="00E17CC2" w:rsidRPr="001823F7" w:rsidTr="00367252">
        <w:trPr>
          <w:trHeight w:val="567"/>
        </w:trPr>
        <w:tc>
          <w:tcPr>
            <w:tcW w:w="2988" w:type="dxa"/>
            <w:shd w:val="clear" w:color="auto" w:fill="D9D9D9"/>
            <w:vAlign w:val="center"/>
          </w:tcPr>
          <w:p w:rsidR="00E17CC2" w:rsidRPr="001823F7" w:rsidRDefault="00E17CC2" w:rsidP="009470E7">
            <w:pPr>
              <w:pStyle w:val="Telobesedila"/>
            </w:pPr>
            <w:r w:rsidRPr="001823F7">
              <w:t>Registrsko sodišče</w:t>
            </w:r>
          </w:p>
        </w:tc>
        <w:tc>
          <w:tcPr>
            <w:tcW w:w="6480" w:type="dxa"/>
            <w:shd w:val="clear" w:color="auto" w:fill="FFFFFF" w:themeFill="background1"/>
            <w:vAlign w:val="center"/>
          </w:tcPr>
          <w:p w:rsidR="00E17CC2" w:rsidRPr="001823F7" w:rsidRDefault="00E17CC2" w:rsidP="009470E7">
            <w:pPr>
              <w:pStyle w:val="Telobesedila"/>
            </w:pPr>
          </w:p>
        </w:tc>
      </w:tr>
    </w:tbl>
    <w:p w:rsidR="00E17CC2" w:rsidRPr="001823F7" w:rsidRDefault="00E17CC2" w:rsidP="00E17CC2">
      <w:pPr>
        <w:pStyle w:val="Naslov"/>
        <w:jc w:val="left"/>
        <w:rPr>
          <w:rFonts w:eastAsia="Calibri"/>
          <w:b w:val="0"/>
          <w:sz w:val="22"/>
          <w:szCs w:val="22"/>
          <w:lang w:eastAsia="en-US"/>
        </w:rPr>
      </w:pPr>
    </w:p>
    <w:p w:rsidR="00E17CC2" w:rsidRPr="001823F7" w:rsidRDefault="00E17CC2" w:rsidP="00E17CC2">
      <w:pPr>
        <w:pStyle w:val="Naslov"/>
        <w:jc w:val="right"/>
        <w:rPr>
          <w:rFonts w:eastAsia="Calibri"/>
          <w:b w:val="0"/>
          <w:sz w:val="22"/>
          <w:szCs w:val="22"/>
          <w:lang w:eastAsia="en-US"/>
        </w:rPr>
      </w:pPr>
      <w:r w:rsidRPr="001823F7">
        <w:rPr>
          <w:rFonts w:eastAsia="Calibri"/>
          <w:b w:val="0"/>
          <w:sz w:val="22"/>
          <w:szCs w:val="22"/>
          <w:lang w:eastAsia="en-US"/>
        </w:rPr>
        <w:t>Opomba</w:t>
      </w:r>
      <w:r w:rsidRPr="001823F7">
        <w:rPr>
          <w:rFonts w:eastAsia="Calibri"/>
          <w:sz w:val="22"/>
          <w:szCs w:val="22"/>
          <w:lang w:eastAsia="en-US"/>
        </w:rPr>
        <w:t>:</w:t>
      </w:r>
      <w:r w:rsidRPr="001823F7">
        <w:rPr>
          <w:rFonts w:eastAsia="Calibri"/>
          <w:b w:val="0"/>
          <w:sz w:val="22"/>
          <w:szCs w:val="22"/>
          <w:lang w:eastAsia="en-US"/>
        </w:rPr>
        <w:t xml:space="preserve"> v obrazec je potrebno vnesti vsakega izmed partnerjev, ki nastopajo pri skupni ponudbi.</w:t>
      </w:r>
    </w:p>
    <w:p w:rsidR="00E17CC2" w:rsidRPr="001823F7" w:rsidRDefault="00E17CC2" w:rsidP="00E17CC2">
      <w:pPr>
        <w:pStyle w:val="Naslov"/>
        <w:jc w:val="left"/>
        <w:rPr>
          <w:rFonts w:eastAsia="Calibri"/>
          <w:b w:val="0"/>
          <w:sz w:val="24"/>
          <w:lang w:eastAsia="en-US"/>
        </w:rPr>
      </w:pPr>
    </w:p>
    <w:p w:rsidR="00E17CC2" w:rsidRPr="001823F7" w:rsidRDefault="00E17CC2" w:rsidP="00E17CC2">
      <w:pPr>
        <w:pStyle w:val="Naslov"/>
        <w:jc w:val="left"/>
        <w:rPr>
          <w:rFonts w:eastAsia="Calibri"/>
          <w:b w:val="0"/>
          <w:sz w:val="24"/>
          <w:lang w:eastAsia="en-US"/>
        </w:rPr>
      </w:pPr>
    </w:p>
    <w:p w:rsidR="00E17CC2" w:rsidRPr="001823F7" w:rsidRDefault="00E17CC2" w:rsidP="00E17CC2">
      <w:pPr>
        <w:pStyle w:val="Naslov"/>
        <w:jc w:val="left"/>
        <w:rPr>
          <w:rFonts w:eastAsia="Calibri"/>
          <w:b w:val="0"/>
          <w:sz w:val="24"/>
          <w:lang w:eastAsia="en-US"/>
        </w:rPr>
      </w:pPr>
      <w:r w:rsidRPr="001823F7">
        <w:rPr>
          <w:rFonts w:eastAsia="Calibri"/>
          <w:b w:val="0"/>
          <w:sz w:val="24"/>
          <w:lang w:eastAsia="en-US"/>
        </w:rPr>
        <w:t>Obvezni prilogi:</w:t>
      </w:r>
    </w:p>
    <w:p w:rsidR="00E17CC2" w:rsidRPr="001823F7" w:rsidRDefault="00E17CC2" w:rsidP="00E17CC2">
      <w:pPr>
        <w:pStyle w:val="Naslov"/>
        <w:jc w:val="left"/>
        <w:rPr>
          <w:rFonts w:eastAsia="Calibri"/>
          <w:b w:val="0"/>
          <w:sz w:val="24"/>
          <w:lang w:eastAsia="en-US"/>
        </w:rPr>
      </w:pPr>
      <w:r w:rsidRPr="001823F7">
        <w:rPr>
          <w:rFonts w:eastAsia="Calibri"/>
          <w:b w:val="0"/>
          <w:sz w:val="24"/>
          <w:lang w:eastAsia="en-US"/>
        </w:rPr>
        <w:t>- pooblastilo partnerjev za podpis ponudbe, ki jo predlaga skupina ponudnikov,</w:t>
      </w:r>
    </w:p>
    <w:p w:rsidR="00E17CC2" w:rsidRPr="001823F7" w:rsidRDefault="00E17CC2" w:rsidP="00E17CC2">
      <w:pPr>
        <w:rPr>
          <w:szCs w:val="24"/>
        </w:rPr>
      </w:pPr>
      <w:r w:rsidRPr="001823F7">
        <w:rPr>
          <w:szCs w:val="24"/>
        </w:rPr>
        <w:t>- pravni akt o skupni izvedbi javnega naročila</w:t>
      </w:r>
    </w:p>
    <w:p w:rsidR="00E17CC2" w:rsidRPr="001823F7" w:rsidRDefault="00E17CC2" w:rsidP="00E17CC2">
      <w:pPr>
        <w:pStyle w:val="Naslov"/>
        <w:jc w:val="left"/>
        <w:rPr>
          <w:rFonts w:eastAsia="Calibri"/>
          <w:b w:val="0"/>
          <w:sz w:val="22"/>
          <w:szCs w:val="22"/>
          <w:lang w:eastAsia="en-US"/>
        </w:rPr>
      </w:pPr>
    </w:p>
    <w:p w:rsidR="00E17CC2" w:rsidRPr="001823F7" w:rsidRDefault="00E17CC2" w:rsidP="00E17CC2">
      <w:pPr>
        <w:pStyle w:val="Naslov"/>
        <w:jc w:val="left"/>
        <w:rPr>
          <w:rFonts w:eastAsia="Calibri"/>
          <w:b w:val="0"/>
          <w:sz w:val="22"/>
          <w:szCs w:val="22"/>
          <w:lang w:eastAsia="en-US"/>
        </w:rPr>
      </w:pPr>
    </w:p>
    <w:p w:rsidR="00E17CC2" w:rsidRPr="001823F7" w:rsidRDefault="00E17CC2" w:rsidP="00E17CC2">
      <w:pPr>
        <w:pStyle w:val="Naslov"/>
        <w:jc w:val="left"/>
        <w:rPr>
          <w:rFonts w:eastAsia="Calibri"/>
          <w:b w:val="0"/>
          <w:sz w:val="22"/>
          <w:szCs w:val="22"/>
          <w:lang w:eastAsia="en-US"/>
        </w:rPr>
      </w:pPr>
    </w:p>
    <w:p w:rsidR="00E17CC2" w:rsidRPr="001823F7" w:rsidRDefault="00E17CC2" w:rsidP="00E17CC2">
      <w:pPr>
        <w:pStyle w:val="Naslov"/>
        <w:jc w:val="left"/>
        <w:rPr>
          <w:rFonts w:eastAsia="Calibri"/>
          <w:b w:val="0"/>
          <w:sz w:val="22"/>
          <w:szCs w:val="22"/>
          <w:lang w:eastAsia="en-US"/>
        </w:rPr>
      </w:pPr>
    </w:p>
    <w:tbl>
      <w:tblPr>
        <w:tblW w:w="0" w:type="auto"/>
        <w:tblCellMar>
          <w:left w:w="70" w:type="dxa"/>
          <w:right w:w="70" w:type="dxa"/>
        </w:tblCellMar>
        <w:tblLook w:val="0000" w:firstRow="0" w:lastRow="0" w:firstColumn="0" w:lastColumn="0" w:noHBand="0" w:noVBand="0"/>
      </w:tblPr>
      <w:tblGrid>
        <w:gridCol w:w="3070"/>
        <w:gridCol w:w="3070"/>
        <w:gridCol w:w="3070"/>
      </w:tblGrid>
      <w:tr w:rsidR="00E17CC2" w:rsidRPr="001823F7" w:rsidTr="009470E7">
        <w:tc>
          <w:tcPr>
            <w:tcW w:w="3070" w:type="dxa"/>
          </w:tcPr>
          <w:p w:rsidR="00E17CC2" w:rsidRPr="001823F7" w:rsidRDefault="00E17CC2" w:rsidP="009470E7">
            <w:pPr>
              <w:jc w:val="center"/>
              <w:rPr>
                <w:szCs w:val="24"/>
              </w:rPr>
            </w:pPr>
            <w:r w:rsidRPr="001823F7">
              <w:rPr>
                <w:szCs w:val="24"/>
              </w:rPr>
              <w:t>Kraj in datum:</w:t>
            </w:r>
          </w:p>
        </w:tc>
        <w:tc>
          <w:tcPr>
            <w:tcW w:w="3070" w:type="dxa"/>
          </w:tcPr>
          <w:p w:rsidR="00E17CC2" w:rsidRPr="001823F7" w:rsidRDefault="00E17CC2" w:rsidP="009470E7">
            <w:pPr>
              <w:pStyle w:val="len"/>
              <w:keepNext w:val="0"/>
              <w:spacing w:before="0" w:after="0"/>
              <w:rPr>
                <w:rFonts w:ascii="Times New Roman" w:hAnsi="Times New Roman"/>
                <w:sz w:val="24"/>
              </w:rPr>
            </w:pPr>
            <w:r w:rsidRPr="001823F7">
              <w:rPr>
                <w:rFonts w:ascii="Times New Roman" w:hAnsi="Times New Roman"/>
                <w:sz w:val="24"/>
              </w:rPr>
              <w:t>Žig:</w:t>
            </w:r>
          </w:p>
        </w:tc>
        <w:tc>
          <w:tcPr>
            <w:tcW w:w="3070" w:type="dxa"/>
          </w:tcPr>
          <w:p w:rsidR="00E17CC2" w:rsidRPr="001823F7" w:rsidRDefault="00E17CC2" w:rsidP="009470E7">
            <w:pPr>
              <w:jc w:val="center"/>
              <w:rPr>
                <w:szCs w:val="24"/>
              </w:rPr>
            </w:pPr>
            <w:r w:rsidRPr="001823F7">
              <w:rPr>
                <w:szCs w:val="24"/>
              </w:rPr>
              <w:t>Podpis odgovorne osebe ponudnika:</w:t>
            </w:r>
          </w:p>
        </w:tc>
      </w:tr>
      <w:tr w:rsidR="00E17CC2" w:rsidRPr="001823F7" w:rsidTr="009470E7">
        <w:tc>
          <w:tcPr>
            <w:tcW w:w="3070" w:type="dxa"/>
          </w:tcPr>
          <w:p w:rsidR="00E17CC2" w:rsidRPr="001823F7" w:rsidRDefault="00E17CC2" w:rsidP="009470E7">
            <w:pPr>
              <w:rPr>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p>
        </w:tc>
        <w:tc>
          <w:tcPr>
            <w:tcW w:w="3070" w:type="dxa"/>
          </w:tcPr>
          <w:p w:rsidR="00E17CC2" w:rsidRPr="001823F7" w:rsidRDefault="00E17CC2" w:rsidP="009470E7">
            <w:pPr>
              <w:jc w:val="center"/>
              <w:rPr>
                <w:szCs w:val="24"/>
              </w:rPr>
            </w:pPr>
          </w:p>
        </w:tc>
      </w:tr>
      <w:tr w:rsidR="00E17CC2" w:rsidRPr="001823F7" w:rsidTr="009470E7">
        <w:tc>
          <w:tcPr>
            <w:tcW w:w="3070" w:type="dxa"/>
          </w:tcPr>
          <w:p w:rsidR="00E17CC2" w:rsidRPr="001823F7" w:rsidRDefault="00E17CC2" w:rsidP="009470E7">
            <w:pPr>
              <w:rPr>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p>
        </w:tc>
        <w:tc>
          <w:tcPr>
            <w:tcW w:w="3070" w:type="dxa"/>
          </w:tcPr>
          <w:p w:rsidR="00E17CC2" w:rsidRPr="001823F7" w:rsidRDefault="00E17CC2" w:rsidP="009470E7">
            <w:pPr>
              <w:jc w:val="center"/>
              <w:rPr>
                <w:szCs w:val="24"/>
                <w:u w:val="single"/>
              </w:rPr>
            </w:pPr>
          </w:p>
        </w:tc>
      </w:tr>
    </w:tbl>
    <w:p w:rsidR="00E17CC2" w:rsidRPr="001823F7" w:rsidRDefault="00E17CC2" w:rsidP="00B86ECA">
      <w:pPr>
        <w:pStyle w:val="Telobesedila"/>
        <w:rPr>
          <w:sz w:val="20"/>
          <w:szCs w:val="20"/>
        </w:rPr>
      </w:pPr>
    </w:p>
    <w:p w:rsidR="00E17CC2" w:rsidRPr="001823F7" w:rsidRDefault="00E17CC2" w:rsidP="00B86ECA">
      <w:pPr>
        <w:pStyle w:val="Telobesedila"/>
        <w:rPr>
          <w:sz w:val="20"/>
          <w:szCs w:val="20"/>
        </w:rPr>
      </w:pPr>
    </w:p>
    <w:p w:rsidR="00E17CC2" w:rsidRPr="001823F7" w:rsidRDefault="00E17CC2">
      <w:pPr>
        <w:rPr>
          <w:rFonts w:eastAsia="Times New Roman" w:cs="Times New Roman"/>
          <w:sz w:val="20"/>
          <w:szCs w:val="20"/>
          <w:lang w:eastAsia="sl-SI"/>
        </w:rPr>
      </w:pPr>
      <w:r w:rsidRPr="001823F7">
        <w:rPr>
          <w:sz w:val="20"/>
          <w:szCs w:val="20"/>
        </w:rPr>
        <w:br w:type="page"/>
      </w:r>
    </w:p>
    <w:p w:rsidR="00E17CC2" w:rsidRPr="001823F7" w:rsidRDefault="00E17CC2" w:rsidP="00E17CC2">
      <w:pPr>
        <w:pStyle w:val="Naslov"/>
        <w:jc w:val="right"/>
        <w:rPr>
          <w:b w:val="0"/>
          <w:sz w:val="24"/>
        </w:rPr>
      </w:pPr>
      <w:r w:rsidRPr="001823F7">
        <w:rPr>
          <w:b w:val="0"/>
          <w:sz w:val="24"/>
          <w:bdr w:val="single" w:sz="4" w:space="0" w:color="auto" w:shadow="1"/>
          <w:shd w:val="clear" w:color="auto" w:fill="F3F3F3"/>
        </w:rPr>
        <w:t xml:space="preserve">OBR-2b </w:t>
      </w:r>
    </w:p>
    <w:p w:rsidR="00E17CC2" w:rsidRPr="001823F7" w:rsidRDefault="00E17CC2" w:rsidP="00E17CC2">
      <w:pPr>
        <w:pStyle w:val="Naslov"/>
        <w:rPr>
          <w:rFonts w:eastAsia="Calibri"/>
          <w:sz w:val="22"/>
          <w:szCs w:val="22"/>
          <w:lang w:eastAsia="en-US"/>
        </w:rPr>
      </w:pPr>
    </w:p>
    <w:p w:rsidR="00E17CC2" w:rsidRPr="001823F7" w:rsidRDefault="00E17CC2" w:rsidP="00E17CC2">
      <w:pPr>
        <w:pStyle w:val="Naslov"/>
        <w:rPr>
          <w:sz w:val="24"/>
        </w:rPr>
      </w:pPr>
      <w:r w:rsidRPr="001823F7">
        <w:rPr>
          <w:sz w:val="24"/>
        </w:rPr>
        <w:t>IZJAVA PARTNERJEV PRI SKUPNEM NASTOPANJU</w:t>
      </w:r>
    </w:p>
    <w:p w:rsidR="00E17CC2" w:rsidRPr="001823F7" w:rsidRDefault="00E17CC2" w:rsidP="00E17CC2">
      <w:pPr>
        <w:pStyle w:val="Telobesedila"/>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E17CC2" w:rsidRPr="001823F7" w:rsidTr="00367252">
        <w:trPr>
          <w:trHeight w:val="454"/>
        </w:trPr>
        <w:tc>
          <w:tcPr>
            <w:tcW w:w="2943"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Predmet javnega naročila</w:t>
            </w:r>
          </w:p>
        </w:tc>
        <w:tc>
          <w:tcPr>
            <w:tcW w:w="6345" w:type="dxa"/>
            <w:shd w:val="clear" w:color="auto" w:fill="FFFFFF" w:themeFill="background1"/>
            <w:vAlign w:val="center"/>
          </w:tcPr>
          <w:p w:rsidR="00E17CC2" w:rsidRPr="001823F7" w:rsidRDefault="00FA6798" w:rsidP="00FA6798">
            <w:pPr>
              <w:rPr>
                <w:rFonts w:eastAsia="Times New Roman"/>
                <w:szCs w:val="24"/>
              </w:rPr>
            </w:pPr>
            <w:r w:rsidRPr="00FA6798">
              <w:rPr>
                <w:b/>
              </w:rPr>
              <w:t xml:space="preserve">Dobava energetsko učinkovitih svetilk </w:t>
            </w:r>
            <w:r w:rsidR="007831EA" w:rsidRPr="00DC3BF3">
              <w:rPr>
                <w:rFonts w:eastAsia="Times New Roman"/>
                <w:szCs w:val="24"/>
              </w:rPr>
              <w:t xml:space="preserve"> </w:t>
            </w:r>
            <w:r w:rsidR="00DC3BF3" w:rsidRPr="00DC3BF3">
              <w:rPr>
                <w:rFonts w:eastAsia="Times New Roman"/>
                <w:szCs w:val="24"/>
              </w:rPr>
              <w:t xml:space="preserve"> </w:t>
            </w:r>
            <w:r w:rsidR="00EB5FC2" w:rsidRPr="00EB5FC2">
              <w:rPr>
                <w:rFonts w:eastAsia="Times New Roman"/>
                <w:szCs w:val="24"/>
              </w:rPr>
              <w:t xml:space="preserve"> </w:t>
            </w:r>
          </w:p>
        </w:tc>
      </w:tr>
    </w:tbl>
    <w:p w:rsidR="00E17CC2" w:rsidRPr="001823F7" w:rsidRDefault="00E17CC2" w:rsidP="00E17CC2"/>
    <w:p w:rsidR="00E17CC2" w:rsidRPr="001823F7" w:rsidRDefault="00E17CC2" w:rsidP="00E17CC2">
      <w:pPr>
        <w:jc w:val="center"/>
        <w:rPr>
          <w:b/>
          <w:szCs w:val="24"/>
        </w:rPr>
      </w:pPr>
      <w:r w:rsidRPr="001823F7">
        <w:rPr>
          <w:b/>
          <w:szCs w:val="24"/>
        </w:rPr>
        <w:t>IZJAVLJAMO,</w:t>
      </w:r>
    </w:p>
    <w:p w:rsidR="00E17CC2" w:rsidRPr="001823F7" w:rsidRDefault="00E17CC2" w:rsidP="00E17CC2">
      <w:pPr>
        <w:jc w:val="center"/>
        <w:rPr>
          <w:b/>
          <w:szCs w:val="24"/>
        </w:rPr>
      </w:pPr>
    </w:p>
    <w:p w:rsidR="00E17CC2" w:rsidRPr="001823F7" w:rsidRDefault="00E17CC2" w:rsidP="00E17CC2">
      <w:pPr>
        <w:jc w:val="center"/>
        <w:rPr>
          <w:szCs w:val="24"/>
        </w:rPr>
      </w:pPr>
      <w:r w:rsidRPr="001823F7">
        <w:rPr>
          <w:szCs w:val="24"/>
        </w:rPr>
        <w:t>da imamo medsebojno poravnane vse poslovne obveznosti</w:t>
      </w:r>
    </w:p>
    <w:p w:rsidR="00E17CC2" w:rsidRPr="001823F7" w:rsidRDefault="00E17CC2" w:rsidP="00E17CC2">
      <w:pPr>
        <w:rPr>
          <w:szCs w:val="24"/>
        </w:rPr>
      </w:pPr>
    </w:p>
    <w:p w:rsidR="00E17CC2" w:rsidRPr="001823F7" w:rsidRDefault="00E17CC2" w:rsidP="00E17CC2"/>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3240"/>
        <w:gridCol w:w="3240"/>
      </w:tblGrid>
      <w:tr w:rsidR="00E17CC2" w:rsidRPr="001823F7" w:rsidTr="00367252">
        <w:trPr>
          <w:trHeight w:val="1418"/>
        </w:trPr>
        <w:tc>
          <w:tcPr>
            <w:tcW w:w="2988" w:type="dxa"/>
            <w:shd w:val="clear" w:color="auto" w:fill="FFFFFF" w:themeFill="background1"/>
            <w:vAlign w:val="bottom"/>
          </w:tcPr>
          <w:p w:rsidR="00E17CC2" w:rsidRPr="001823F7" w:rsidRDefault="00E17CC2" w:rsidP="009470E7">
            <w:pPr>
              <w:jc w:val="center"/>
              <w:rPr>
                <w:rFonts w:eastAsia="Times New Roman"/>
                <w:sz w:val="20"/>
                <w:szCs w:val="20"/>
              </w:rPr>
            </w:pPr>
            <w:r w:rsidRPr="001823F7">
              <w:rPr>
                <w:rFonts w:eastAsia="Times New Roman"/>
                <w:sz w:val="20"/>
                <w:szCs w:val="20"/>
              </w:rPr>
              <w:t>(kraj, datum)</w:t>
            </w:r>
          </w:p>
        </w:tc>
        <w:tc>
          <w:tcPr>
            <w:tcW w:w="3240" w:type="dxa"/>
            <w:shd w:val="clear" w:color="auto" w:fill="FFFFFF" w:themeFill="background1"/>
            <w:vAlign w:val="bottom"/>
          </w:tcPr>
          <w:p w:rsidR="00E17CC2" w:rsidRPr="001823F7" w:rsidRDefault="00E17CC2" w:rsidP="009470E7">
            <w:pPr>
              <w:jc w:val="center"/>
              <w:rPr>
                <w:rFonts w:eastAsia="Times New Roman"/>
                <w:sz w:val="20"/>
                <w:szCs w:val="20"/>
              </w:rPr>
            </w:pPr>
            <w:r w:rsidRPr="001823F7">
              <w:rPr>
                <w:rFonts w:eastAsia="Times New Roman"/>
                <w:sz w:val="20"/>
                <w:szCs w:val="20"/>
              </w:rPr>
              <w:t>žig</w:t>
            </w:r>
          </w:p>
        </w:tc>
        <w:tc>
          <w:tcPr>
            <w:tcW w:w="3240" w:type="dxa"/>
            <w:shd w:val="clear" w:color="auto" w:fill="FFFFFF" w:themeFill="background1"/>
            <w:vAlign w:val="bottom"/>
          </w:tcPr>
          <w:p w:rsidR="00E17CC2" w:rsidRPr="001823F7" w:rsidRDefault="00E17CC2" w:rsidP="009470E7">
            <w:pPr>
              <w:jc w:val="center"/>
              <w:rPr>
                <w:rFonts w:eastAsia="Times New Roman"/>
                <w:sz w:val="20"/>
                <w:szCs w:val="20"/>
              </w:rPr>
            </w:pPr>
            <w:r w:rsidRPr="001823F7">
              <w:rPr>
                <w:rFonts w:eastAsia="Times New Roman"/>
                <w:sz w:val="20"/>
                <w:szCs w:val="20"/>
              </w:rPr>
              <w:t>(podpis partnerja)</w:t>
            </w:r>
          </w:p>
        </w:tc>
      </w:tr>
      <w:tr w:rsidR="00E17CC2" w:rsidRPr="001823F7" w:rsidTr="00367252">
        <w:trPr>
          <w:trHeight w:val="1418"/>
        </w:trPr>
        <w:tc>
          <w:tcPr>
            <w:tcW w:w="2988" w:type="dxa"/>
            <w:shd w:val="clear" w:color="auto" w:fill="FFFFFF" w:themeFill="background1"/>
            <w:vAlign w:val="bottom"/>
          </w:tcPr>
          <w:p w:rsidR="00E17CC2" w:rsidRPr="001823F7" w:rsidRDefault="00E17CC2" w:rsidP="009470E7">
            <w:pPr>
              <w:jc w:val="center"/>
              <w:rPr>
                <w:rFonts w:eastAsia="Times New Roman"/>
                <w:sz w:val="20"/>
                <w:szCs w:val="20"/>
              </w:rPr>
            </w:pPr>
            <w:r w:rsidRPr="001823F7">
              <w:rPr>
                <w:rFonts w:eastAsia="Times New Roman"/>
                <w:sz w:val="20"/>
                <w:szCs w:val="20"/>
              </w:rPr>
              <w:t>(kraj, datum)</w:t>
            </w:r>
          </w:p>
        </w:tc>
        <w:tc>
          <w:tcPr>
            <w:tcW w:w="3240" w:type="dxa"/>
            <w:shd w:val="clear" w:color="auto" w:fill="FFFFFF" w:themeFill="background1"/>
            <w:vAlign w:val="bottom"/>
          </w:tcPr>
          <w:p w:rsidR="00E17CC2" w:rsidRPr="001823F7" w:rsidRDefault="00E17CC2" w:rsidP="009470E7">
            <w:pPr>
              <w:jc w:val="center"/>
              <w:rPr>
                <w:rFonts w:eastAsia="Times New Roman"/>
                <w:sz w:val="20"/>
                <w:szCs w:val="20"/>
              </w:rPr>
            </w:pPr>
            <w:r w:rsidRPr="001823F7">
              <w:rPr>
                <w:rFonts w:eastAsia="Times New Roman"/>
                <w:sz w:val="20"/>
                <w:szCs w:val="20"/>
              </w:rPr>
              <w:t>žig</w:t>
            </w:r>
          </w:p>
        </w:tc>
        <w:tc>
          <w:tcPr>
            <w:tcW w:w="3240" w:type="dxa"/>
            <w:shd w:val="clear" w:color="auto" w:fill="FFFFFF" w:themeFill="background1"/>
            <w:vAlign w:val="bottom"/>
          </w:tcPr>
          <w:p w:rsidR="00E17CC2" w:rsidRPr="001823F7" w:rsidRDefault="00E17CC2" w:rsidP="009470E7">
            <w:pPr>
              <w:jc w:val="center"/>
              <w:rPr>
                <w:rFonts w:eastAsia="Times New Roman"/>
                <w:sz w:val="20"/>
                <w:szCs w:val="20"/>
              </w:rPr>
            </w:pPr>
            <w:r w:rsidRPr="001823F7">
              <w:rPr>
                <w:rFonts w:eastAsia="Times New Roman"/>
                <w:sz w:val="20"/>
                <w:szCs w:val="20"/>
              </w:rPr>
              <w:t>(podpis partnerja)</w:t>
            </w:r>
          </w:p>
        </w:tc>
      </w:tr>
      <w:tr w:rsidR="00E17CC2" w:rsidRPr="001823F7" w:rsidTr="00367252">
        <w:trPr>
          <w:trHeight w:val="1418"/>
        </w:trPr>
        <w:tc>
          <w:tcPr>
            <w:tcW w:w="2988" w:type="dxa"/>
            <w:shd w:val="clear" w:color="auto" w:fill="FFFFFF" w:themeFill="background1"/>
            <w:vAlign w:val="bottom"/>
          </w:tcPr>
          <w:p w:rsidR="00E17CC2" w:rsidRPr="001823F7" w:rsidRDefault="00E17CC2" w:rsidP="009470E7">
            <w:pPr>
              <w:jc w:val="center"/>
              <w:rPr>
                <w:rFonts w:eastAsia="Times New Roman"/>
                <w:sz w:val="20"/>
                <w:szCs w:val="20"/>
              </w:rPr>
            </w:pPr>
            <w:r w:rsidRPr="001823F7">
              <w:rPr>
                <w:rFonts w:eastAsia="Times New Roman"/>
                <w:sz w:val="20"/>
                <w:szCs w:val="20"/>
              </w:rPr>
              <w:t>(kraj, datum)</w:t>
            </w:r>
          </w:p>
        </w:tc>
        <w:tc>
          <w:tcPr>
            <w:tcW w:w="3240" w:type="dxa"/>
            <w:shd w:val="clear" w:color="auto" w:fill="FFFFFF" w:themeFill="background1"/>
            <w:vAlign w:val="bottom"/>
          </w:tcPr>
          <w:p w:rsidR="00E17CC2" w:rsidRPr="001823F7" w:rsidRDefault="00E17CC2" w:rsidP="009470E7">
            <w:pPr>
              <w:jc w:val="center"/>
              <w:rPr>
                <w:rFonts w:eastAsia="Times New Roman"/>
                <w:sz w:val="20"/>
                <w:szCs w:val="20"/>
              </w:rPr>
            </w:pPr>
            <w:r w:rsidRPr="001823F7">
              <w:rPr>
                <w:rFonts w:eastAsia="Times New Roman"/>
                <w:sz w:val="20"/>
                <w:szCs w:val="20"/>
              </w:rPr>
              <w:t>žig</w:t>
            </w:r>
          </w:p>
        </w:tc>
        <w:tc>
          <w:tcPr>
            <w:tcW w:w="3240" w:type="dxa"/>
            <w:shd w:val="clear" w:color="auto" w:fill="FFFFFF" w:themeFill="background1"/>
            <w:vAlign w:val="bottom"/>
          </w:tcPr>
          <w:p w:rsidR="00E17CC2" w:rsidRPr="001823F7" w:rsidRDefault="00E17CC2" w:rsidP="009470E7">
            <w:pPr>
              <w:jc w:val="center"/>
              <w:rPr>
                <w:rFonts w:eastAsia="Times New Roman"/>
                <w:sz w:val="20"/>
                <w:szCs w:val="20"/>
              </w:rPr>
            </w:pPr>
            <w:r w:rsidRPr="001823F7">
              <w:rPr>
                <w:rFonts w:eastAsia="Times New Roman"/>
                <w:sz w:val="20"/>
                <w:szCs w:val="20"/>
              </w:rPr>
              <w:t>(podpis partnerja)</w:t>
            </w:r>
          </w:p>
        </w:tc>
      </w:tr>
      <w:tr w:rsidR="00E17CC2" w:rsidRPr="001823F7" w:rsidTr="00367252">
        <w:trPr>
          <w:trHeight w:val="1418"/>
        </w:trPr>
        <w:tc>
          <w:tcPr>
            <w:tcW w:w="2988" w:type="dxa"/>
            <w:shd w:val="clear" w:color="auto" w:fill="FFFFFF" w:themeFill="background1"/>
            <w:vAlign w:val="bottom"/>
          </w:tcPr>
          <w:p w:rsidR="00E17CC2" w:rsidRPr="001823F7" w:rsidRDefault="00E17CC2" w:rsidP="009470E7">
            <w:pPr>
              <w:jc w:val="center"/>
              <w:rPr>
                <w:rFonts w:eastAsia="Times New Roman"/>
                <w:sz w:val="20"/>
                <w:szCs w:val="20"/>
              </w:rPr>
            </w:pPr>
            <w:r w:rsidRPr="001823F7">
              <w:rPr>
                <w:rFonts w:eastAsia="Times New Roman"/>
                <w:sz w:val="20"/>
                <w:szCs w:val="20"/>
              </w:rPr>
              <w:t>(kraj, datum)</w:t>
            </w:r>
          </w:p>
        </w:tc>
        <w:tc>
          <w:tcPr>
            <w:tcW w:w="3240" w:type="dxa"/>
            <w:shd w:val="clear" w:color="auto" w:fill="FFFFFF" w:themeFill="background1"/>
            <w:vAlign w:val="bottom"/>
          </w:tcPr>
          <w:p w:rsidR="00E17CC2" w:rsidRPr="001823F7" w:rsidRDefault="00E17CC2" w:rsidP="009470E7">
            <w:pPr>
              <w:jc w:val="center"/>
              <w:rPr>
                <w:rFonts w:eastAsia="Times New Roman"/>
                <w:sz w:val="20"/>
                <w:szCs w:val="20"/>
              </w:rPr>
            </w:pPr>
            <w:r w:rsidRPr="001823F7">
              <w:rPr>
                <w:rFonts w:eastAsia="Times New Roman"/>
                <w:sz w:val="20"/>
                <w:szCs w:val="20"/>
              </w:rPr>
              <w:t>žig</w:t>
            </w:r>
          </w:p>
        </w:tc>
        <w:tc>
          <w:tcPr>
            <w:tcW w:w="3240" w:type="dxa"/>
            <w:shd w:val="clear" w:color="auto" w:fill="FFFFFF" w:themeFill="background1"/>
            <w:vAlign w:val="bottom"/>
          </w:tcPr>
          <w:p w:rsidR="00E17CC2" w:rsidRPr="001823F7" w:rsidRDefault="00E17CC2" w:rsidP="009470E7">
            <w:pPr>
              <w:jc w:val="center"/>
              <w:rPr>
                <w:rFonts w:eastAsia="Times New Roman"/>
                <w:sz w:val="20"/>
                <w:szCs w:val="20"/>
              </w:rPr>
            </w:pPr>
            <w:r w:rsidRPr="001823F7">
              <w:rPr>
                <w:rFonts w:eastAsia="Times New Roman"/>
                <w:sz w:val="20"/>
                <w:szCs w:val="20"/>
              </w:rPr>
              <w:t>(podpis partnerja)</w:t>
            </w:r>
          </w:p>
        </w:tc>
      </w:tr>
      <w:tr w:rsidR="00E17CC2" w:rsidRPr="001823F7" w:rsidTr="00367252">
        <w:trPr>
          <w:trHeight w:val="1418"/>
        </w:trPr>
        <w:tc>
          <w:tcPr>
            <w:tcW w:w="2988" w:type="dxa"/>
            <w:shd w:val="clear" w:color="auto" w:fill="FFFFFF" w:themeFill="background1"/>
            <w:vAlign w:val="bottom"/>
          </w:tcPr>
          <w:p w:rsidR="00E17CC2" w:rsidRPr="001823F7" w:rsidRDefault="00E17CC2" w:rsidP="009470E7">
            <w:pPr>
              <w:jc w:val="center"/>
              <w:rPr>
                <w:rFonts w:eastAsia="Times New Roman"/>
                <w:sz w:val="20"/>
                <w:szCs w:val="20"/>
              </w:rPr>
            </w:pPr>
            <w:r w:rsidRPr="001823F7">
              <w:rPr>
                <w:rFonts w:eastAsia="Times New Roman"/>
                <w:sz w:val="20"/>
                <w:szCs w:val="20"/>
              </w:rPr>
              <w:t>(kraj, datum)</w:t>
            </w:r>
          </w:p>
        </w:tc>
        <w:tc>
          <w:tcPr>
            <w:tcW w:w="3240" w:type="dxa"/>
            <w:shd w:val="clear" w:color="auto" w:fill="FFFFFF" w:themeFill="background1"/>
            <w:vAlign w:val="bottom"/>
          </w:tcPr>
          <w:p w:rsidR="00E17CC2" w:rsidRPr="001823F7" w:rsidRDefault="00E17CC2" w:rsidP="009470E7">
            <w:pPr>
              <w:jc w:val="center"/>
              <w:rPr>
                <w:rFonts w:eastAsia="Times New Roman"/>
                <w:sz w:val="20"/>
                <w:szCs w:val="20"/>
              </w:rPr>
            </w:pPr>
            <w:r w:rsidRPr="001823F7">
              <w:rPr>
                <w:rFonts w:eastAsia="Times New Roman"/>
                <w:sz w:val="20"/>
                <w:szCs w:val="20"/>
              </w:rPr>
              <w:t>žig</w:t>
            </w:r>
          </w:p>
        </w:tc>
        <w:tc>
          <w:tcPr>
            <w:tcW w:w="3240" w:type="dxa"/>
            <w:shd w:val="clear" w:color="auto" w:fill="FFFFFF" w:themeFill="background1"/>
            <w:vAlign w:val="bottom"/>
          </w:tcPr>
          <w:p w:rsidR="00E17CC2" w:rsidRPr="001823F7" w:rsidRDefault="00E17CC2" w:rsidP="009470E7">
            <w:pPr>
              <w:jc w:val="center"/>
              <w:rPr>
                <w:rFonts w:eastAsia="Times New Roman"/>
                <w:sz w:val="20"/>
                <w:szCs w:val="20"/>
              </w:rPr>
            </w:pPr>
            <w:r w:rsidRPr="001823F7">
              <w:rPr>
                <w:rFonts w:eastAsia="Times New Roman"/>
                <w:sz w:val="20"/>
                <w:szCs w:val="20"/>
              </w:rPr>
              <w:t>(podpis partnerja)</w:t>
            </w:r>
          </w:p>
        </w:tc>
      </w:tr>
    </w:tbl>
    <w:p w:rsidR="00E17CC2" w:rsidRPr="001823F7" w:rsidRDefault="00E17CC2" w:rsidP="00E17CC2"/>
    <w:p w:rsidR="00E17CC2" w:rsidRPr="001823F7" w:rsidRDefault="00E17CC2">
      <w:pPr>
        <w:rPr>
          <w:rFonts w:eastAsia="Times New Roman" w:cs="Times New Roman"/>
          <w:sz w:val="20"/>
          <w:szCs w:val="20"/>
          <w:lang w:eastAsia="sl-SI"/>
        </w:rPr>
      </w:pPr>
      <w:r w:rsidRPr="001823F7">
        <w:rPr>
          <w:sz w:val="20"/>
          <w:szCs w:val="20"/>
        </w:rPr>
        <w:br w:type="page"/>
      </w:r>
    </w:p>
    <w:p w:rsidR="00E17CC2" w:rsidRPr="001823F7" w:rsidRDefault="00E17CC2" w:rsidP="00E17CC2">
      <w:pPr>
        <w:pStyle w:val="Naslov"/>
        <w:jc w:val="right"/>
        <w:rPr>
          <w:b w:val="0"/>
          <w:sz w:val="24"/>
        </w:rPr>
      </w:pPr>
      <w:r w:rsidRPr="001823F7">
        <w:rPr>
          <w:b w:val="0"/>
          <w:sz w:val="24"/>
          <w:bdr w:val="single" w:sz="4" w:space="0" w:color="auto" w:shadow="1"/>
          <w:shd w:val="clear" w:color="auto" w:fill="F3F3F3"/>
        </w:rPr>
        <w:t xml:space="preserve">OBR-3 </w:t>
      </w:r>
    </w:p>
    <w:p w:rsidR="00E17CC2" w:rsidRPr="001823F7" w:rsidRDefault="00E17CC2" w:rsidP="00E17CC2">
      <w:pPr>
        <w:pStyle w:val="Telobesedila"/>
        <w:jc w:val="center"/>
        <w:rPr>
          <w:b/>
        </w:rPr>
      </w:pPr>
      <w:r w:rsidRPr="001823F7">
        <w:rPr>
          <w:b/>
        </w:rPr>
        <w:t>IZJAVA</w:t>
      </w:r>
    </w:p>
    <w:p w:rsidR="00E17CC2" w:rsidRPr="001823F7" w:rsidRDefault="00E17CC2" w:rsidP="00E17CC2">
      <w:pPr>
        <w:pStyle w:val="Telobesedila"/>
        <w:rPr>
          <w:sz w:val="20"/>
          <w:szCs w:val="20"/>
        </w:rPr>
      </w:pPr>
    </w:p>
    <w:p w:rsidR="00E17CC2" w:rsidRPr="001823F7" w:rsidRDefault="00E17CC2" w:rsidP="00E17CC2">
      <w:pPr>
        <w:pStyle w:val="Telobesedila"/>
        <w:rPr>
          <w:i/>
          <w:sz w:val="20"/>
          <w:szCs w:val="20"/>
        </w:rPr>
      </w:pPr>
      <w:r w:rsidRPr="001823F7">
        <w:rPr>
          <w:i/>
          <w:sz w:val="20"/>
          <w:szCs w:val="20"/>
        </w:rPr>
        <w:t>V primeru skupne ponudbe oz. ponudbe s podizvajalci, iz</w:t>
      </w:r>
      <w:r w:rsidR="000A3BB6">
        <w:rPr>
          <w:i/>
          <w:sz w:val="20"/>
          <w:szCs w:val="20"/>
        </w:rPr>
        <w:t>javo poda vsak izmed partnerjev in podizvajalcev</w:t>
      </w:r>
      <w:r w:rsidRPr="001823F7">
        <w:rPr>
          <w:i/>
          <w:sz w:val="20"/>
          <w:szCs w:val="20"/>
        </w:rPr>
        <w:t xml:space="preserve"> </w:t>
      </w:r>
    </w:p>
    <w:p w:rsidR="00E17CC2" w:rsidRPr="001823F7" w:rsidRDefault="00E17CC2" w:rsidP="00E17CC2">
      <w:pPr>
        <w:pStyle w:val="Telobesedila"/>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201D4E" w:rsidRPr="001823F7" w:rsidTr="009470E7">
        <w:trPr>
          <w:trHeight w:val="454"/>
        </w:trPr>
        <w:tc>
          <w:tcPr>
            <w:tcW w:w="2943" w:type="dxa"/>
            <w:shd w:val="clear" w:color="auto" w:fill="D9D9D9"/>
            <w:vAlign w:val="center"/>
          </w:tcPr>
          <w:p w:rsidR="00201D4E" w:rsidRPr="001823F7" w:rsidRDefault="00201D4E" w:rsidP="009470E7">
            <w:pPr>
              <w:rPr>
                <w:rFonts w:eastAsia="Times New Roman"/>
                <w:szCs w:val="24"/>
              </w:rPr>
            </w:pPr>
            <w:r w:rsidRPr="001823F7">
              <w:rPr>
                <w:rFonts w:eastAsia="Times New Roman"/>
                <w:szCs w:val="24"/>
              </w:rPr>
              <w:t>Predmet javnega naročila</w:t>
            </w:r>
          </w:p>
        </w:tc>
        <w:tc>
          <w:tcPr>
            <w:tcW w:w="6345" w:type="dxa"/>
            <w:shd w:val="clear" w:color="auto" w:fill="FFFFFF" w:themeFill="background1"/>
            <w:vAlign w:val="center"/>
          </w:tcPr>
          <w:p w:rsidR="00201D4E" w:rsidRPr="001823F7" w:rsidRDefault="00FA6798" w:rsidP="00FA6798">
            <w:pPr>
              <w:rPr>
                <w:rFonts w:eastAsia="Times New Roman"/>
                <w:szCs w:val="24"/>
              </w:rPr>
            </w:pPr>
            <w:r w:rsidRPr="007F40E8">
              <w:rPr>
                <w:b/>
              </w:rPr>
              <w:t>Dobava energetsko učinkovitih svetilk</w:t>
            </w:r>
            <w:r>
              <w:rPr>
                <w:b/>
              </w:rPr>
              <w:t xml:space="preserve"> </w:t>
            </w:r>
            <w:r w:rsidR="00746F09">
              <w:rPr>
                <w:b/>
              </w:rPr>
              <w:t xml:space="preserve"> </w:t>
            </w:r>
            <w:r w:rsidR="007831EA" w:rsidRPr="00DC3BF3">
              <w:rPr>
                <w:rFonts w:eastAsia="Times New Roman"/>
                <w:szCs w:val="24"/>
              </w:rPr>
              <w:t xml:space="preserve"> </w:t>
            </w:r>
          </w:p>
        </w:tc>
      </w:tr>
    </w:tbl>
    <w:p w:rsidR="00201D4E" w:rsidRPr="001823F7" w:rsidRDefault="00201D4E" w:rsidP="00E17CC2">
      <w:pPr>
        <w:pStyle w:val="Telobesedila"/>
        <w:rPr>
          <w:sz w:val="16"/>
          <w:szCs w:val="16"/>
        </w:rPr>
      </w:pPr>
    </w:p>
    <w:p w:rsidR="00201D4E" w:rsidRPr="001823F7" w:rsidRDefault="00201D4E" w:rsidP="00E17CC2">
      <w:pPr>
        <w:pStyle w:val="Telobesedila"/>
        <w:rPr>
          <w:sz w:val="16"/>
          <w:szCs w:val="16"/>
        </w:rPr>
      </w:pPr>
    </w:p>
    <w:p w:rsidR="00E17CC2" w:rsidRPr="001823F7" w:rsidRDefault="00E17CC2" w:rsidP="00E17CC2">
      <w:pPr>
        <w:pStyle w:val="Telobesedila"/>
        <w:rPr>
          <w:sz w:val="18"/>
          <w:szCs w:val="18"/>
        </w:rPr>
      </w:pPr>
      <w:r w:rsidRPr="001823F7">
        <w:rPr>
          <w:sz w:val="18"/>
          <w:szCs w:val="18"/>
        </w:rPr>
        <w:t>Podpisani zakoniti zastopnik / pooblaščenec ponudnika izjavljam:</w:t>
      </w:r>
    </w:p>
    <w:p w:rsidR="00E17CC2" w:rsidRPr="001823F7" w:rsidRDefault="00E17CC2" w:rsidP="00A33119">
      <w:pPr>
        <w:pStyle w:val="Telobesedila"/>
        <w:numPr>
          <w:ilvl w:val="0"/>
          <w:numId w:val="8"/>
        </w:numPr>
        <w:tabs>
          <w:tab w:val="clear" w:pos="1447"/>
          <w:tab w:val="num" w:pos="360"/>
        </w:tabs>
        <w:ind w:left="360" w:hanging="360"/>
        <w:rPr>
          <w:sz w:val="18"/>
          <w:szCs w:val="18"/>
        </w:rPr>
      </w:pPr>
      <w:r w:rsidRPr="001823F7">
        <w:rPr>
          <w:sz w:val="18"/>
          <w:szCs w:val="18"/>
        </w:rPr>
        <w:t>da smo seznanjeni z vsemi določili povabila in navodila za pripravo ponudbe ter pogoji za udeležbo v postopku oddaje javnega naročila. V primeru, da naša ponudba ne bo izbrana oziroma bo naša ponudba nepopolna, ne bomo uveljavljali odškodnine iz tega naslova,</w:t>
      </w:r>
    </w:p>
    <w:p w:rsidR="00E17CC2" w:rsidRPr="001823F7" w:rsidRDefault="00E17CC2" w:rsidP="00A33119">
      <w:pPr>
        <w:pStyle w:val="Telobesedila"/>
        <w:numPr>
          <w:ilvl w:val="0"/>
          <w:numId w:val="8"/>
        </w:numPr>
        <w:tabs>
          <w:tab w:val="clear" w:pos="1447"/>
          <w:tab w:val="num" w:pos="360"/>
          <w:tab w:val="num" w:pos="1102"/>
        </w:tabs>
        <w:ind w:left="360" w:hanging="360"/>
        <w:rPr>
          <w:sz w:val="18"/>
          <w:szCs w:val="18"/>
        </w:rPr>
      </w:pPr>
      <w:r w:rsidRPr="001823F7">
        <w:rPr>
          <w:sz w:val="18"/>
          <w:szCs w:val="18"/>
        </w:rPr>
        <w:t>da smo določila povabila, navodila in pogoje za udeležbo razumeli ter soglašamo, da so sestavni del ponudbe,</w:t>
      </w:r>
    </w:p>
    <w:p w:rsidR="00E17CC2" w:rsidRPr="001823F7" w:rsidRDefault="00E17CC2" w:rsidP="00A33119">
      <w:pPr>
        <w:pStyle w:val="Telobesedila"/>
        <w:numPr>
          <w:ilvl w:val="0"/>
          <w:numId w:val="8"/>
        </w:numPr>
        <w:tabs>
          <w:tab w:val="clear" w:pos="1447"/>
          <w:tab w:val="num" w:pos="360"/>
          <w:tab w:val="num" w:pos="1102"/>
        </w:tabs>
        <w:ind w:left="360" w:hanging="360"/>
        <w:rPr>
          <w:sz w:val="18"/>
          <w:szCs w:val="18"/>
        </w:rPr>
      </w:pPr>
      <w:r w:rsidRPr="001823F7">
        <w:rPr>
          <w:sz w:val="18"/>
          <w:szCs w:val="18"/>
        </w:rPr>
        <w:t>da smo ponudbo pripravili in predložili skladno z zahtevami, navedenimi v omenjenem povabilu in navodilu,</w:t>
      </w:r>
    </w:p>
    <w:p w:rsidR="00E17CC2" w:rsidRPr="001823F7" w:rsidRDefault="00E17CC2" w:rsidP="00A33119">
      <w:pPr>
        <w:pStyle w:val="Telobesedila"/>
        <w:numPr>
          <w:ilvl w:val="0"/>
          <w:numId w:val="8"/>
        </w:numPr>
        <w:tabs>
          <w:tab w:val="clear" w:pos="1447"/>
          <w:tab w:val="num" w:pos="360"/>
          <w:tab w:val="num" w:pos="1102"/>
        </w:tabs>
        <w:ind w:left="360" w:hanging="360"/>
        <w:rPr>
          <w:sz w:val="18"/>
          <w:szCs w:val="18"/>
        </w:rPr>
      </w:pPr>
      <w:r w:rsidRPr="001823F7">
        <w:rPr>
          <w:sz w:val="18"/>
          <w:szCs w:val="18"/>
        </w:rPr>
        <w:t>da so vsi podatki v ponudbi resnični in da za resničnost podatkov prevzemamo popolno (tudi odškodninsko) odgovornost,</w:t>
      </w:r>
    </w:p>
    <w:p w:rsidR="003A3F99" w:rsidRDefault="00E17CC2" w:rsidP="00A33119">
      <w:pPr>
        <w:pStyle w:val="Telobesedila"/>
        <w:numPr>
          <w:ilvl w:val="0"/>
          <w:numId w:val="8"/>
        </w:numPr>
        <w:tabs>
          <w:tab w:val="clear" w:pos="1447"/>
          <w:tab w:val="num" w:pos="360"/>
          <w:tab w:val="num" w:pos="1102"/>
        </w:tabs>
        <w:ind w:left="360" w:hanging="360"/>
        <w:rPr>
          <w:sz w:val="18"/>
          <w:szCs w:val="18"/>
        </w:rPr>
      </w:pPr>
      <w:r w:rsidRPr="003A3F99">
        <w:rPr>
          <w:sz w:val="18"/>
          <w:szCs w:val="18"/>
        </w:rPr>
        <w:t>ne obstaja noben izmed izključitvenih razlogov za naše kandidiranje pri tem poslu, navedenih v veljavni zakonodaji ali v razpisni dokumentaciji za predmetno javno naročilo,</w:t>
      </w:r>
    </w:p>
    <w:p w:rsidR="00E17CC2" w:rsidRPr="003A3F99" w:rsidRDefault="00E17CC2" w:rsidP="00A33119">
      <w:pPr>
        <w:pStyle w:val="Telobesedila"/>
        <w:numPr>
          <w:ilvl w:val="0"/>
          <w:numId w:val="8"/>
        </w:numPr>
        <w:tabs>
          <w:tab w:val="clear" w:pos="1447"/>
          <w:tab w:val="num" w:pos="360"/>
          <w:tab w:val="num" w:pos="1102"/>
        </w:tabs>
        <w:ind w:left="360" w:hanging="360"/>
        <w:rPr>
          <w:sz w:val="18"/>
          <w:szCs w:val="18"/>
        </w:rPr>
      </w:pPr>
      <w:r w:rsidRPr="003A3F99">
        <w:rPr>
          <w:sz w:val="18"/>
          <w:szCs w:val="18"/>
        </w:rPr>
        <w:t>da soglašamo s plačilnim rokom,</w:t>
      </w:r>
    </w:p>
    <w:p w:rsidR="00E17CC2" w:rsidRPr="001823F7" w:rsidRDefault="00E17CC2" w:rsidP="00A33119">
      <w:pPr>
        <w:pStyle w:val="Telobesedila"/>
        <w:numPr>
          <w:ilvl w:val="0"/>
          <w:numId w:val="8"/>
        </w:numPr>
        <w:tabs>
          <w:tab w:val="clear" w:pos="1447"/>
          <w:tab w:val="num" w:pos="360"/>
          <w:tab w:val="num" w:pos="1102"/>
        </w:tabs>
        <w:ind w:left="360" w:hanging="360"/>
        <w:rPr>
          <w:sz w:val="18"/>
          <w:szCs w:val="18"/>
        </w:rPr>
      </w:pPr>
      <w:r w:rsidRPr="001823F7">
        <w:rPr>
          <w:sz w:val="18"/>
          <w:szCs w:val="18"/>
        </w:rPr>
        <w:t xml:space="preserve">da </w:t>
      </w:r>
      <w:r w:rsidR="00242730">
        <w:rPr>
          <w:sz w:val="18"/>
          <w:szCs w:val="18"/>
        </w:rPr>
        <w:t>bomo predložili vsa zahtevana finančna zavarovanja,</w:t>
      </w:r>
    </w:p>
    <w:p w:rsidR="00E17CC2" w:rsidRPr="001823F7" w:rsidRDefault="00E17CC2" w:rsidP="00A33119">
      <w:pPr>
        <w:pStyle w:val="Telobesedila"/>
        <w:numPr>
          <w:ilvl w:val="0"/>
          <w:numId w:val="8"/>
        </w:numPr>
        <w:tabs>
          <w:tab w:val="clear" w:pos="1447"/>
          <w:tab w:val="num" w:pos="360"/>
          <w:tab w:val="num" w:pos="1102"/>
        </w:tabs>
        <w:ind w:left="360" w:hanging="360"/>
        <w:rPr>
          <w:sz w:val="18"/>
          <w:szCs w:val="18"/>
        </w:rPr>
      </w:pPr>
      <w:r w:rsidRPr="001823F7">
        <w:rPr>
          <w:sz w:val="18"/>
          <w:szCs w:val="18"/>
        </w:rPr>
        <w:t>da v primeru, da naročnik glede na razpoložljiva sredstva določi eventualno manjši obseg del od razpisanega, odstopi od podpisa pogodbe ali da iz kakršnegakoli razloga razveljavi razpis oz. ne izbere nobenega ponudnika, ne bomo uveljavljali odškodnine</w:t>
      </w:r>
      <w:r w:rsidR="00242730">
        <w:rPr>
          <w:sz w:val="18"/>
          <w:szCs w:val="18"/>
        </w:rPr>
        <w:t xml:space="preserve"> ali stroškov </w:t>
      </w:r>
      <w:r w:rsidRPr="001823F7">
        <w:rPr>
          <w:sz w:val="18"/>
          <w:szCs w:val="18"/>
        </w:rPr>
        <w:t xml:space="preserve"> iz tega naslova,</w:t>
      </w:r>
    </w:p>
    <w:p w:rsidR="00E17CC2" w:rsidRPr="001823F7" w:rsidRDefault="00E17CC2" w:rsidP="00A33119">
      <w:pPr>
        <w:pStyle w:val="Telobesedila"/>
        <w:numPr>
          <w:ilvl w:val="0"/>
          <w:numId w:val="8"/>
        </w:numPr>
        <w:tabs>
          <w:tab w:val="clear" w:pos="1447"/>
          <w:tab w:val="num" w:pos="360"/>
          <w:tab w:val="num" w:pos="1102"/>
        </w:tabs>
        <w:ind w:left="360" w:hanging="360"/>
        <w:rPr>
          <w:sz w:val="18"/>
          <w:szCs w:val="18"/>
        </w:rPr>
      </w:pPr>
      <w:r w:rsidRPr="001823F7">
        <w:rPr>
          <w:sz w:val="18"/>
          <w:szCs w:val="18"/>
        </w:rPr>
        <w:t>da se strinjamo z opredeljenimi določili v priloženem osnutku pogodbe in jo bomo v primeru, da bomo izbrani za izvajanje razpisanih del podpisali brez dodatnih zahtev in ugovorov.</w:t>
      </w:r>
    </w:p>
    <w:p w:rsidR="00E17CC2" w:rsidRPr="001823F7" w:rsidRDefault="00E17CC2" w:rsidP="00E17CC2">
      <w:pPr>
        <w:pStyle w:val="Telobesedila"/>
        <w:tabs>
          <w:tab w:val="left" w:pos="284"/>
        </w:tabs>
        <w:rPr>
          <w:sz w:val="18"/>
          <w:szCs w:val="18"/>
        </w:rPr>
      </w:pPr>
    </w:p>
    <w:p w:rsidR="00E17CC2" w:rsidRPr="001823F7" w:rsidRDefault="00E17CC2" w:rsidP="00E17CC2">
      <w:pPr>
        <w:pStyle w:val="Telobesedila"/>
        <w:tabs>
          <w:tab w:val="left" w:pos="284"/>
        </w:tabs>
        <w:rPr>
          <w:sz w:val="18"/>
          <w:szCs w:val="18"/>
        </w:rPr>
      </w:pPr>
      <w:r w:rsidRPr="001823F7">
        <w:rPr>
          <w:sz w:val="18"/>
          <w:szCs w:val="18"/>
        </w:rPr>
        <w:t>Zavedamo se, da nas bo naročnik izločil:</w:t>
      </w:r>
    </w:p>
    <w:p w:rsidR="00E17CC2" w:rsidRPr="001823F7" w:rsidRDefault="00E17CC2" w:rsidP="00A33119">
      <w:pPr>
        <w:pStyle w:val="Telobesedila"/>
        <w:numPr>
          <w:ilvl w:val="0"/>
          <w:numId w:val="9"/>
        </w:numPr>
        <w:tabs>
          <w:tab w:val="clear" w:pos="1065"/>
          <w:tab w:val="num" w:pos="360"/>
          <w:tab w:val="left" w:pos="720"/>
        </w:tabs>
        <w:ind w:left="360" w:hanging="360"/>
        <w:rPr>
          <w:sz w:val="18"/>
          <w:szCs w:val="18"/>
        </w:rPr>
      </w:pPr>
      <w:r w:rsidRPr="001823F7">
        <w:rPr>
          <w:sz w:val="18"/>
          <w:szCs w:val="18"/>
        </w:rPr>
        <w:t>če bomo podali neresnične podatke,</w:t>
      </w:r>
    </w:p>
    <w:p w:rsidR="00E17CC2" w:rsidRPr="001823F7" w:rsidRDefault="00E17CC2" w:rsidP="00A33119">
      <w:pPr>
        <w:pStyle w:val="Telobesedila"/>
        <w:numPr>
          <w:ilvl w:val="0"/>
          <w:numId w:val="9"/>
        </w:numPr>
        <w:tabs>
          <w:tab w:val="clear" w:pos="1065"/>
          <w:tab w:val="num" w:pos="360"/>
          <w:tab w:val="left" w:pos="720"/>
        </w:tabs>
        <w:ind w:left="360" w:hanging="360"/>
        <w:rPr>
          <w:sz w:val="18"/>
          <w:szCs w:val="18"/>
        </w:rPr>
      </w:pPr>
      <w:r w:rsidRPr="001823F7">
        <w:rPr>
          <w:sz w:val="18"/>
          <w:szCs w:val="18"/>
        </w:rPr>
        <w:t>če na naročnikov poziv ne bomo v roku predložili zahtevanih dokazov za izpolnjevanje pogojev,</w:t>
      </w:r>
    </w:p>
    <w:p w:rsidR="00E17CC2" w:rsidRPr="00E1381F" w:rsidRDefault="00E17CC2" w:rsidP="00A33119">
      <w:pPr>
        <w:pStyle w:val="Telobesedila"/>
        <w:numPr>
          <w:ilvl w:val="0"/>
          <w:numId w:val="9"/>
        </w:numPr>
        <w:tabs>
          <w:tab w:val="clear" w:pos="1065"/>
          <w:tab w:val="num" w:pos="360"/>
          <w:tab w:val="left" w:pos="720"/>
        </w:tabs>
        <w:ind w:left="360" w:hanging="360"/>
        <w:rPr>
          <w:sz w:val="18"/>
          <w:szCs w:val="18"/>
        </w:rPr>
      </w:pPr>
      <w:r w:rsidRPr="001823F7">
        <w:rPr>
          <w:sz w:val="18"/>
          <w:szCs w:val="18"/>
        </w:rPr>
        <w:t>če ne bomo odpravili moreb</w:t>
      </w:r>
      <w:r w:rsidR="00E1381F">
        <w:rPr>
          <w:sz w:val="18"/>
          <w:szCs w:val="18"/>
        </w:rPr>
        <w:t>itne formalno nepopolne ponudbe</w:t>
      </w:r>
      <w:r w:rsidRPr="00E1381F">
        <w:rPr>
          <w:sz w:val="18"/>
          <w:szCs w:val="18"/>
        </w:rPr>
        <w:t xml:space="preserve"> ali </w:t>
      </w:r>
    </w:p>
    <w:p w:rsidR="00E17CC2" w:rsidRPr="001823F7" w:rsidRDefault="00E17CC2" w:rsidP="00A33119">
      <w:pPr>
        <w:pStyle w:val="Telobesedila"/>
        <w:numPr>
          <w:ilvl w:val="0"/>
          <w:numId w:val="9"/>
        </w:numPr>
        <w:tabs>
          <w:tab w:val="clear" w:pos="1065"/>
          <w:tab w:val="num" w:pos="360"/>
          <w:tab w:val="left" w:pos="720"/>
        </w:tabs>
        <w:ind w:left="360" w:hanging="360"/>
        <w:rPr>
          <w:sz w:val="18"/>
          <w:szCs w:val="18"/>
        </w:rPr>
      </w:pPr>
      <w:r w:rsidRPr="001823F7">
        <w:rPr>
          <w:sz w:val="18"/>
          <w:szCs w:val="18"/>
        </w:rPr>
        <w:t>kako drugače naročniku onemogočili, da na podlagi veljavne izbire z nami sklene pogodbo.</w:t>
      </w:r>
    </w:p>
    <w:p w:rsidR="00E17CC2" w:rsidRPr="001823F7" w:rsidRDefault="00E17CC2" w:rsidP="00E17CC2">
      <w:pPr>
        <w:pStyle w:val="Telobesedila"/>
        <w:rPr>
          <w:sz w:val="18"/>
          <w:szCs w:val="18"/>
        </w:rPr>
      </w:pPr>
    </w:p>
    <w:p w:rsidR="00E17CC2" w:rsidRPr="001823F7" w:rsidRDefault="00E17CC2" w:rsidP="00E17CC2">
      <w:pPr>
        <w:pStyle w:val="Telobesedila"/>
        <w:rPr>
          <w:sz w:val="18"/>
          <w:szCs w:val="18"/>
        </w:rPr>
      </w:pPr>
      <w:r w:rsidRPr="001823F7">
        <w:rPr>
          <w:sz w:val="18"/>
          <w:szCs w:val="18"/>
        </w:rPr>
        <w:t>Potrjujemo izpolnjevanje naslednjih pogojev:</w:t>
      </w:r>
    </w:p>
    <w:p w:rsidR="00E17CC2" w:rsidRPr="001823F7" w:rsidRDefault="00E17CC2" w:rsidP="00A33119">
      <w:pPr>
        <w:pStyle w:val="Telobesedila"/>
        <w:numPr>
          <w:ilvl w:val="0"/>
          <w:numId w:val="9"/>
        </w:numPr>
        <w:tabs>
          <w:tab w:val="clear" w:pos="1065"/>
          <w:tab w:val="num" w:pos="360"/>
        </w:tabs>
        <w:ind w:left="360" w:hanging="360"/>
        <w:rPr>
          <w:sz w:val="18"/>
          <w:szCs w:val="18"/>
        </w:rPr>
      </w:pPr>
      <w:r w:rsidRPr="001823F7">
        <w:rPr>
          <w:sz w:val="18"/>
          <w:szCs w:val="18"/>
        </w:rPr>
        <w:t xml:space="preserve">proti nam ni bil podan predlog za začetek likvidacije ali stečajnega postopka ali za začetek postopka prisilne poravnave, prav tako nismo v postopku prisilne poravnave ali v postopku prisilnega prenehanja oz. z  našimi posli iz drugih razlogov ne upravlja sodišče, </w:t>
      </w:r>
    </w:p>
    <w:p w:rsidR="00E17CC2" w:rsidRPr="001823F7" w:rsidRDefault="00E17CC2" w:rsidP="00A33119">
      <w:pPr>
        <w:pStyle w:val="Telobesedila"/>
        <w:numPr>
          <w:ilvl w:val="0"/>
          <w:numId w:val="9"/>
        </w:numPr>
        <w:tabs>
          <w:tab w:val="clear" w:pos="1065"/>
          <w:tab w:val="num" w:pos="360"/>
        </w:tabs>
        <w:ind w:left="360" w:hanging="360"/>
        <w:rPr>
          <w:sz w:val="18"/>
          <w:szCs w:val="18"/>
        </w:rPr>
      </w:pPr>
      <w:r w:rsidRPr="001823F7">
        <w:rPr>
          <w:sz w:val="18"/>
          <w:szCs w:val="18"/>
        </w:rPr>
        <w:t xml:space="preserve">nismo opustili poslovne dejavnosti in nismo v katerem koli podobnem položaju, </w:t>
      </w:r>
    </w:p>
    <w:p w:rsidR="00E17CC2" w:rsidRPr="001823F7" w:rsidRDefault="00E17CC2" w:rsidP="00A33119">
      <w:pPr>
        <w:pStyle w:val="Telobesedila"/>
        <w:numPr>
          <w:ilvl w:val="0"/>
          <w:numId w:val="9"/>
        </w:numPr>
        <w:tabs>
          <w:tab w:val="clear" w:pos="1065"/>
          <w:tab w:val="num" w:pos="360"/>
        </w:tabs>
        <w:ind w:left="360" w:hanging="360"/>
        <w:rPr>
          <w:sz w:val="18"/>
          <w:szCs w:val="18"/>
        </w:rPr>
      </w:pPr>
      <w:r w:rsidRPr="001823F7">
        <w:rPr>
          <w:sz w:val="18"/>
          <w:szCs w:val="18"/>
        </w:rPr>
        <w:t>kot gospodarski subjekt nismo bili s pravnomočno sodbo v katerikoli državi obsojeni za prestopek v zvezi z našim poklicnim ravnanjem, prav tako pa nam ni mogoče na kakršni koli upravičeni podlagi dokazati veliko strokovno napako ali hujšo kršitev poklicnih pravil,</w:t>
      </w:r>
    </w:p>
    <w:p w:rsidR="00E17CC2" w:rsidRPr="001823F7" w:rsidRDefault="00E17CC2" w:rsidP="00A33119">
      <w:pPr>
        <w:pStyle w:val="Telobesedila"/>
        <w:numPr>
          <w:ilvl w:val="0"/>
          <w:numId w:val="9"/>
        </w:numPr>
        <w:tabs>
          <w:tab w:val="clear" w:pos="1065"/>
          <w:tab w:val="num" w:pos="360"/>
        </w:tabs>
        <w:ind w:left="360" w:hanging="360"/>
        <w:rPr>
          <w:sz w:val="18"/>
          <w:szCs w:val="18"/>
        </w:rPr>
      </w:pPr>
      <w:r w:rsidRPr="001823F7">
        <w:rPr>
          <w:sz w:val="18"/>
          <w:szCs w:val="18"/>
        </w:rPr>
        <w:t>pri dajanju informacij, zahtevani</w:t>
      </w:r>
      <w:r w:rsidR="002A3E9D">
        <w:rPr>
          <w:sz w:val="18"/>
          <w:szCs w:val="18"/>
        </w:rPr>
        <w:t>h v skladu z določbami 41. do 49</w:t>
      </w:r>
      <w:r w:rsidRPr="001823F7">
        <w:rPr>
          <w:sz w:val="18"/>
          <w:szCs w:val="18"/>
        </w:rPr>
        <w:t>. člena ZJN-2, v tem ali predhodnih postopkih, nismo namerno podali zavajajoče razlage oz. teh informacij nismo zagotovili,</w:t>
      </w:r>
    </w:p>
    <w:p w:rsidR="00E17CC2" w:rsidRDefault="00E17CC2" w:rsidP="00A33119">
      <w:pPr>
        <w:pStyle w:val="Telobesedila"/>
        <w:numPr>
          <w:ilvl w:val="0"/>
          <w:numId w:val="9"/>
        </w:numPr>
        <w:tabs>
          <w:tab w:val="clear" w:pos="1065"/>
          <w:tab w:val="num" w:pos="360"/>
        </w:tabs>
        <w:ind w:left="360" w:hanging="360"/>
        <w:rPr>
          <w:sz w:val="18"/>
          <w:szCs w:val="18"/>
        </w:rPr>
      </w:pPr>
      <w:r w:rsidRPr="001823F7">
        <w:rPr>
          <w:sz w:val="18"/>
          <w:szCs w:val="18"/>
        </w:rPr>
        <w:t>imamo poravnane davke, pri</w:t>
      </w:r>
      <w:r w:rsidR="00E1381F">
        <w:rPr>
          <w:sz w:val="18"/>
          <w:szCs w:val="18"/>
        </w:rPr>
        <w:t>spevke in druge obvezne dajatve v skladu s tretjim in sedmim odstavkom 42. člena ZJN-2</w:t>
      </w:r>
    </w:p>
    <w:p w:rsidR="003A3F99" w:rsidRPr="003A3F99" w:rsidRDefault="003A3F99" w:rsidP="00A33119">
      <w:pPr>
        <w:pStyle w:val="Telobesedila"/>
        <w:numPr>
          <w:ilvl w:val="0"/>
          <w:numId w:val="9"/>
        </w:numPr>
        <w:tabs>
          <w:tab w:val="clear" w:pos="1065"/>
          <w:tab w:val="num" w:pos="360"/>
          <w:tab w:val="num" w:pos="847"/>
        </w:tabs>
        <w:ind w:left="360" w:hanging="360"/>
        <w:rPr>
          <w:sz w:val="18"/>
          <w:szCs w:val="18"/>
        </w:rPr>
      </w:pPr>
      <w:r w:rsidRPr="003A3F99">
        <w:rPr>
          <w:sz w:val="18"/>
          <w:szCs w:val="18"/>
        </w:rPr>
        <w:t>da na dan, ko smo oddali ponudbo, v skladu s predpisi države, v kateri imamo sedež, ali predpisi države naročnika  nimamo zapadle, neplačane obveznosti v zvezi s plačili prispevkov za socialno varnost ali v zvezi s plačili davkov v vrednosti 50 eurov ali več,</w:t>
      </w:r>
    </w:p>
    <w:p w:rsidR="00E17CC2" w:rsidRPr="001823F7" w:rsidRDefault="00E17CC2" w:rsidP="00A33119">
      <w:pPr>
        <w:pStyle w:val="Telobesedila"/>
        <w:numPr>
          <w:ilvl w:val="0"/>
          <w:numId w:val="9"/>
        </w:numPr>
        <w:tabs>
          <w:tab w:val="clear" w:pos="1065"/>
          <w:tab w:val="num" w:pos="360"/>
        </w:tabs>
        <w:ind w:left="360" w:hanging="360"/>
        <w:rPr>
          <w:sz w:val="18"/>
          <w:szCs w:val="18"/>
        </w:rPr>
      </w:pPr>
      <w:r w:rsidRPr="001823F7">
        <w:rPr>
          <w:sz w:val="18"/>
          <w:szCs w:val="18"/>
        </w:rPr>
        <w:t>imamo plačane vse zapadle obveznosti do podizvajalcev v predhodnih postopkih javnega naročanja,</w:t>
      </w:r>
    </w:p>
    <w:p w:rsidR="00E17CC2" w:rsidRPr="001823F7" w:rsidRDefault="00E17CC2" w:rsidP="00A33119">
      <w:pPr>
        <w:pStyle w:val="Telobesedila"/>
        <w:numPr>
          <w:ilvl w:val="0"/>
          <w:numId w:val="9"/>
        </w:numPr>
        <w:tabs>
          <w:tab w:val="clear" w:pos="1065"/>
          <w:tab w:val="num" w:pos="360"/>
        </w:tabs>
        <w:ind w:left="360" w:hanging="360"/>
        <w:rPr>
          <w:sz w:val="18"/>
          <w:szCs w:val="18"/>
        </w:rPr>
      </w:pPr>
      <w:r w:rsidRPr="001823F7">
        <w:rPr>
          <w:sz w:val="18"/>
          <w:szCs w:val="18"/>
        </w:rPr>
        <w:t>smo registrirani za opravljanje dejavnosti v skladu s predpisi države članice, v kateri je registrirana dejavnost o vpisu v register poklicev ali trgovski register in imamo dovoljenje pristojnega organa za opravljanje dejavnosti, ki je predmet naročila (če ga zakon zahteva),</w:t>
      </w:r>
    </w:p>
    <w:p w:rsidR="00E17CC2" w:rsidRPr="001823F7" w:rsidRDefault="00E17CC2" w:rsidP="00A33119">
      <w:pPr>
        <w:pStyle w:val="Telobesedila"/>
        <w:numPr>
          <w:ilvl w:val="0"/>
          <w:numId w:val="9"/>
        </w:numPr>
        <w:tabs>
          <w:tab w:val="clear" w:pos="1065"/>
          <w:tab w:val="num" w:pos="360"/>
        </w:tabs>
        <w:ind w:left="360" w:hanging="360"/>
        <w:rPr>
          <w:sz w:val="18"/>
          <w:szCs w:val="18"/>
        </w:rPr>
      </w:pPr>
      <w:r w:rsidRPr="001823F7">
        <w:rPr>
          <w:sz w:val="18"/>
          <w:szCs w:val="18"/>
        </w:rPr>
        <w:t>da izpolnjujemo vse ostale pogoje, navedene in zahtevane v razpisni dokumentaciji.</w:t>
      </w:r>
    </w:p>
    <w:p w:rsidR="00E17CC2" w:rsidRPr="001823F7" w:rsidRDefault="00E17CC2" w:rsidP="00E17CC2">
      <w:pPr>
        <w:pStyle w:val="Telobesedila"/>
        <w:rPr>
          <w:sz w:val="18"/>
          <w:szCs w:val="18"/>
        </w:rPr>
      </w:pPr>
    </w:p>
    <w:p w:rsidR="00E17CC2" w:rsidRPr="001823F7" w:rsidRDefault="00E17CC2" w:rsidP="00E17CC2">
      <w:pPr>
        <w:pStyle w:val="Telobesedila"/>
        <w:rPr>
          <w:sz w:val="18"/>
          <w:szCs w:val="18"/>
        </w:rPr>
      </w:pPr>
      <w:r w:rsidRPr="001823F7">
        <w:rPr>
          <w:sz w:val="18"/>
          <w:szCs w:val="18"/>
        </w:rPr>
        <w:t>S podpisom tega obrazca podpisujemo ponudbo kot celoto.</w:t>
      </w:r>
    </w:p>
    <w:p w:rsidR="00E17CC2" w:rsidRPr="001823F7" w:rsidRDefault="00E17CC2" w:rsidP="00E17CC2">
      <w:pPr>
        <w:pStyle w:val="Telobesedila"/>
        <w:rPr>
          <w:sz w:val="16"/>
          <w:szCs w:val="16"/>
        </w:rPr>
      </w:pPr>
    </w:p>
    <w:tbl>
      <w:tblPr>
        <w:tblW w:w="0" w:type="auto"/>
        <w:tblCellMar>
          <w:left w:w="70" w:type="dxa"/>
          <w:right w:w="70" w:type="dxa"/>
        </w:tblCellMar>
        <w:tblLook w:val="0000" w:firstRow="0" w:lastRow="0" w:firstColumn="0" w:lastColumn="0" w:noHBand="0" w:noVBand="0"/>
      </w:tblPr>
      <w:tblGrid>
        <w:gridCol w:w="3070"/>
        <w:gridCol w:w="3070"/>
        <w:gridCol w:w="3070"/>
      </w:tblGrid>
      <w:tr w:rsidR="00E17CC2" w:rsidRPr="001823F7" w:rsidTr="009470E7">
        <w:tc>
          <w:tcPr>
            <w:tcW w:w="3070" w:type="dxa"/>
          </w:tcPr>
          <w:p w:rsidR="00E17CC2" w:rsidRPr="001823F7" w:rsidRDefault="00E17CC2" w:rsidP="009470E7">
            <w:pPr>
              <w:jc w:val="center"/>
              <w:rPr>
                <w:szCs w:val="24"/>
              </w:rPr>
            </w:pPr>
            <w:r w:rsidRPr="001823F7">
              <w:rPr>
                <w:szCs w:val="24"/>
              </w:rPr>
              <w:t>Kraj in datum:</w:t>
            </w:r>
          </w:p>
        </w:tc>
        <w:tc>
          <w:tcPr>
            <w:tcW w:w="3070" w:type="dxa"/>
          </w:tcPr>
          <w:p w:rsidR="00E17CC2" w:rsidRPr="001823F7" w:rsidRDefault="00E17CC2" w:rsidP="009470E7">
            <w:pPr>
              <w:pStyle w:val="len"/>
              <w:keepNext w:val="0"/>
              <w:spacing w:before="0" w:after="0"/>
              <w:rPr>
                <w:rFonts w:ascii="Times New Roman" w:hAnsi="Times New Roman"/>
                <w:sz w:val="24"/>
              </w:rPr>
            </w:pPr>
            <w:r w:rsidRPr="001823F7">
              <w:rPr>
                <w:rFonts w:ascii="Times New Roman" w:hAnsi="Times New Roman"/>
                <w:sz w:val="24"/>
              </w:rPr>
              <w:t>Žig:</w:t>
            </w:r>
          </w:p>
        </w:tc>
        <w:tc>
          <w:tcPr>
            <w:tcW w:w="3070" w:type="dxa"/>
          </w:tcPr>
          <w:p w:rsidR="00E17CC2" w:rsidRPr="001823F7" w:rsidRDefault="00E17CC2" w:rsidP="009470E7">
            <w:pPr>
              <w:jc w:val="center"/>
              <w:rPr>
                <w:szCs w:val="24"/>
              </w:rPr>
            </w:pPr>
            <w:r w:rsidRPr="001823F7">
              <w:rPr>
                <w:szCs w:val="24"/>
              </w:rPr>
              <w:t>Podpis odgovorne osebe ponudnika:</w:t>
            </w:r>
          </w:p>
        </w:tc>
      </w:tr>
      <w:tr w:rsidR="00E17CC2" w:rsidRPr="001823F7" w:rsidTr="009470E7">
        <w:tc>
          <w:tcPr>
            <w:tcW w:w="3070" w:type="dxa"/>
          </w:tcPr>
          <w:p w:rsidR="00E17CC2" w:rsidRPr="001823F7" w:rsidRDefault="00E17CC2" w:rsidP="009470E7">
            <w:pPr>
              <w:rPr>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p>
        </w:tc>
        <w:tc>
          <w:tcPr>
            <w:tcW w:w="3070" w:type="dxa"/>
          </w:tcPr>
          <w:p w:rsidR="00E17CC2" w:rsidRPr="001823F7" w:rsidRDefault="00E17CC2" w:rsidP="009470E7">
            <w:pPr>
              <w:jc w:val="center"/>
              <w:rPr>
                <w:szCs w:val="24"/>
              </w:rPr>
            </w:pPr>
          </w:p>
        </w:tc>
      </w:tr>
      <w:tr w:rsidR="00E17CC2" w:rsidRPr="001823F7" w:rsidTr="009470E7">
        <w:tc>
          <w:tcPr>
            <w:tcW w:w="3070" w:type="dxa"/>
          </w:tcPr>
          <w:p w:rsidR="00E17CC2" w:rsidRPr="001823F7" w:rsidRDefault="00E17CC2" w:rsidP="009470E7">
            <w:pPr>
              <w:rPr>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p>
        </w:tc>
        <w:tc>
          <w:tcPr>
            <w:tcW w:w="3070" w:type="dxa"/>
            <w:tcBorders>
              <w:bottom w:val="single" w:sz="4" w:space="0" w:color="auto"/>
            </w:tcBorders>
          </w:tcPr>
          <w:p w:rsidR="00E17CC2" w:rsidRPr="001823F7" w:rsidRDefault="00E17CC2" w:rsidP="009470E7">
            <w:pPr>
              <w:jc w:val="center"/>
              <w:rPr>
                <w:szCs w:val="24"/>
                <w:u w:val="single"/>
              </w:rPr>
            </w:pPr>
          </w:p>
        </w:tc>
      </w:tr>
    </w:tbl>
    <w:p w:rsidR="00201D4E" w:rsidRDefault="00201D4E">
      <w:pPr>
        <w:rPr>
          <w:rFonts w:eastAsia="Times New Roman" w:cs="Times New Roman"/>
          <w:bCs/>
          <w:szCs w:val="24"/>
          <w:bdr w:val="single" w:sz="4" w:space="0" w:color="auto" w:shadow="1"/>
          <w:shd w:val="clear" w:color="auto" w:fill="F3F3F3"/>
          <w:lang w:eastAsia="sl-SI"/>
        </w:rPr>
      </w:pPr>
    </w:p>
    <w:p w:rsidR="006C0293" w:rsidRPr="001823F7" w:rsidRDefault="006C0293">
      <w:pPr>
        <w:rPr>
          <w:rFonts w:eastAsia="Times New Roman" w:cs="Times New Roman"/>
          <w:bCs/>
          <w:szCs w:val="24"/>
          <w:bdr w:val="single" w:sz="4" w:space="0" w:color="auto" w:shadow="1"/>
          <w:shd w:val="clear" w:color="auto" w:fill="F3F3F3"/>
          <w:lang w:eastAsia="sl-SI"/>
        </w:rPr>
      </w:pPr>
    </w:p>
    <w:p w:rsidR="00E17CC2" w:rsidRPr="001823F7" w:rsidRDefault="00E17CC2" w:rsidP="00E17CC2">
      <w:pPr>
        <w:pStyle w:val="Naslov"/>
        <w:jc w:val="right"/>
        <w:rPr>
          <w:b w:val="0"/>
          <w:sz w:val="24"/>
        </w:rPr>
      </w:pPr>
      <w:r w:rsidRPr="001823F7">
        <w:rPr>
          <w:b w:val="0"/>
          <w:sz w:val="24"/>
          <w:bdr w:val="single" w:sz="4" w:space="0" w:color="auto" w:shadow="1"/>
          <w:shd w:val="clear" w:color="auto" w:fill="F3F3F3"/>
        </w:rPr>
        <w:t xml:space="preserve">OBR-4 </w:t>
      </w:r>
    </w:p>
    <w:p w:rsidR="00E17CC2" w:rsidRPr="001823F7" w:rsidRDefault="00E17CC2" w:rsidP="00E17CC2">
      <w:pPr>
        <w:pStyle w:val="Naslov"/>
        <w:rPr>
          <w:rFonts w:eastAsia="Calibri"/>
          <w:b w:val="0"/>
          <w:sz w:val="24"/>
          <w:lang w:eastAsia="en-US"/>
        </w:rPr>
      </w:pPr>
    </w:p>
    <w:p w:rsidR="00E17CC2" w:rsidRPr="001823F7" w:rsidRDefault="00E17CC2" w:rsidP="00E17CC2">
      <w:pPr>
        <w:pStyle w:val="Naslov"/>
        <w:rPr>
          <w:rFonts w:eastAsia="Calibri"/>
          <w:sz w:val="24"/>
          <w:lang w:eastAsia="en-US"/>
        </w:rPr>
      </w:pPr>
      <w:r w:rsidRPr="001823F7">
        <w:rPr>
          <w:rFonts w:eastAsia="Calibri"/>
          <w:sz w:val="24"/>
          <w:lang w:eastAsia="en-US"/>
        </w:rPr>
        <w:t>IZJAVA O NEKAZNOVANOSTI</w:t>
      </w:r>
    </w:p>
    <w:p w:rsidR="00E17CC2" w:rsidRPr="001823F7" w:rsidRDefault="00E17CC2" w:rsidP="00E17CC2">
      <w:pPr>
        <w:pStyle w:val="Naslov"/>
        <w:rPr>
          <w:rFonts w:eastAsia="Calibri"/>
          <w:b w:val="0"/>
          <w:sz w:val="24"/>
          <w:lang w:eastAsia="en-US"/>
        </w:rPr>
      </w:pPr>
    </w:p>
    <w:p w:rsidR="00E17CC2" w:rsidRPr="001823F7" w:rsidRDefault="00BF0C35" w:rsidP="00E17CC2">
      <w:pPr>
        <w:pStyle w:val="Naslov"/>
        <w:jc w:val="left"/>
        <w:rPr>
          <w:rFonts w:eastAsia="Calibri"/>
          <w:b w:val="0"/>
          <w:i/>
          <w:sz w:val="24"/>
          <w:lang w:eastAsia="en-US"/>
        </w:rPr>
      </w:pPr>
      <w:r>
        <w:rPr>
          <w:rFonts w:eastAsia="Calibri"/>
          <w:b w:val="0"/>
          <w:i/>
          <w:sz w:val="24"/>
          <w:lang w:eastAsia="en-US"/>
        </w:rPr>
        <w:t>V primeru skupne ponudbe</w:t>
      </w:r>
      <w:r w:rsidR="00E17CC2" w:rsidRPr="001823F7">
        <w:rPr>
          <w:rFonts w:eastAsia="Calibri"/>
          <w:b w:val="0"/>
          <w:i/>
          <w:sz w:val="24"/>
          <w:lang w:eastAsia="en-US"/>
        </w:rPr>
        <w:t>, izjavo poda vsak</w:t>
      </w:r>
      <w:r>
        <w:rPr>
          <w:rFonts w:eastAsia="Calibri"/>
          <w:b w:val="0"/>
          <w:i/>
          <w:sz w:val="24"/>
          <w:lang w:eastAsia="en-US"/>
        </w:rPr>
        <w:t xml:space="preserve"> izmed partnerje</w:t>
      </w:r>
      <w:r w:rsidR="00E17CC2" w:rsidRPr="001823F7">
        <w:rPr>
          <w:rFonts w:eastAsia="Calibri"/>
          <w:b w:val="0"/>
          <w:i/>
          <w:sz w:val="24"/>
          <w:lang w:eastAsia="en-US"/>
        </w:rPr>
        <w:t xml:space="preserve">v. </w:t>
      </w:r>
    </w:p>
    <w:p w:rsidR="00E17CC2" w:rsidRPr="001823F7" w:rsidRDefault="00E17CC2" w:rsidP="00E17CC2">
      <w:pPr>
        <w:pStyle w:val="Naslov"/>
        <w:jc w:val="left"/>
        <w:rPr>
          <w:rFonts w:eastAsia="Calibri"/>
          <w:b w:val="0"/>
          <w:i/>
          <w:sz w:val="24"/>
          <w:lang w:eastAsia="en-US"/>
        </w:rPr>
      </w:pPr>
    </w:p>
    <w:p w:rsidR="00E17CC2" w:rsidRPr="001823F7" w:rsidRDefault="00E17CC2" w:rsidP="00E17CC2">
      <w:pPr>
        <w:pStyle w:val="Naslov"/>
        <w:jc w:val="left"/>
        <w:rPr>
          <w:rFonts w:eastAsia="Calibri"/>
          <w:b w:val="0"/>
          <w:i/>
          <w:sz w:val="24"/>
          <w:lang w:eastAsia="en-US"/>
        </w:rPr>
      </w:pPr>
      <w:r w:rsidRPr="001823F7">
        <w:rPr>
          <w:rFonts w:eastAsia="Calibri"/>
          <w:b w:val="0"/>
          <w:i/>
          <w:sz w:val="24"/>
          <w:lang w:eastAsia="en-US"/>
        </w:rPr>
        <w:t>Prav tako izjavo poda vsak izmed zakonitih zast</w:t>
      </w:r>
      <w:r w:rsidR="00BF0C35">
        <w:rPr>
          <w:rFonts w:eastAsia="Calibri"/>
          <w:b w:val="0"/>
          <w:i/>
          <w:sz w:val="24"/>
          <w:lang w:eastAsia="en-US"/>
        </w:rPr>
        <w:t>opnikov ponudnika / partnerja</w:t>
      </w:r>
      <w:r w:rsidRPr="001823F7">
        <w:rPr>
          <w:rFonts w:eastAsia="Calibri"/>
          <w:b w:val="0"/>
          <w:i/>
          <w:sz w:val="24"/>
          <w:lang w:eastAsia="en-US"/>
        </w:rPr>
        <w:t>.</w:t>
      </w:r>
    </w:p>
    <w:p w:rsidR="00E17CC2" w:rsidRPr="001823F7" w:rsidRDefault="00E17CC2" w:rsidP="00E17CC2">
      <w:pPr>
        <w:pStyle w:val="Naslov"/>
        <w:jc w:val="left"/>
        <w:rPr>
          <w:rFonts w:eastAsia="Calibri"/>
          <w:b w:val="0"/>
          <w:i/>
          <w:sz w:val="24"/>
          <w:lang w:eastAsia="en-US"/>
        </w:rPr>
      </w:pPr>
    </w:p>
    <w:p w:rsidR="00201D4E" w:rsidRPr="001823F7" w:rsidRDefault="00201D4E" w:rsidP="00E17CC2">
      <w:pPr>
        <w:pStyle w:val="Naslov"/>
        <w:jc w:val="left"/>
        <w:rPr>
          <w:rFonts w:eastAsia="Calibri"/>
          <w:b w:val="0"/>
          <w:i/>
          <w:sz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201D4E" w:rsidRPr="001823F7" w:rsidTr="009470E7">
        <w:trPr>
          <w:trHeight w:val="454"/>
        </w:trPr>
        <w:tc>
          <w:tcPr>
            <w:tcW w:w="2943" w:type="dxa"/>
            <w:shd w:val="clear" w:color="auto" w:fill="D9D9D9"/>
            <w:vAlign w:val="center"/>
          </w:tcPr>
          <w:p w:rsidR="00201D4E" w:rsidRPr="001823F7" w:rsidRDefault="00201D4E" w:rsidP="009470E7">
            <w:pPr>
              <w:rPr>
                <w:rFonts w:eastAsia="Times New Roman"/>
                <w:szCs w:val="24"/>
              </w:rPr>
            </w:pPr>
            <w:r w:rsidRPr="001823F7">
              <w:rPr>
                <w:rFonts w:eastAsia="Times New Roman"/>
                <w:szCs w:val="24"/>
              </w:rPr>
              <w:t>Predmet javnega naročila</w:t>
            </w:r>
          </w:p>
        </w:tc>
        <w:tc>
          <w:tcPr>
            <w:tcW w:w="6345" w:type="dxa"/>
            <w:shd w:val="clear" w:color="auto" w:fill="FFFFFF" w:themeFill="background1"/>
            <w:vAlign w:val="center"/>
          </w:tcPr>
          <w:p w:rsidR="00201D4E" w:rsidRPr="001823F7" w:rsidRDefault="00FA6798" w:rsidP="00FA6798">
            <w:pPr>
              <w:rPr>
                <w:rFonts w:eastAsia="Times New Roman"/>
                <w:szCs w:val="24"/>
              </w:rPr>
            </w:pPr>
            <w:r w:rsidRPr="007F40E8">
              <w:rPr>
                <w:b/>
              </w:rPr>
              <w:t>Dobava energetsko učinkovitih svetilk</w:t>
            </w:r>
            <w:r>
              <w:rPr>
                <w:b/>
              </w:rPr>
              <w:t xml:space="preserve"> </w:t>
            </w:r>
            <w:r w:rsidR="00746F09">
              <w:rPr>
                <w:b/>
              </w:rPr>
              <w:t xml:space="preserve"> </w:t>
            </w:r>
            <w:r w:rsidR="007831EA" w:rsidRPr="00DC3BF3">
              <w:rPr>
                <w:rFonts w:eastAsia="Times New Roman"/>
                <w:szCs w:val="24"/>
              </w:rPr>
              <w:t xml:space="preserve"> </w:t>
            </w:r>
            <w:r w:rsidR="00DC3BF3" w:rsidRPr="00DC3BF3">
              <w:rPr>
                <w:rFonts w:eastAsia="Times New Roman"/>
                <w:szCs w:val="24"/>
              </w:rPr>
              <w:t xml:space="preserve"> </w:t>
            </w:r>
            <w:r w:rsidR="00EB5FC2" w:rsidRPr="00EB5FC2">
              <w:rPr>
                <w:rFonts w:eastAsia="Times New Roman"/>
                <w:szCs w:val="24"/>
              </w:rPr>
              <w:t xml:space="preserve"> </w:t>
            </w:r>
          </w:p>
        </w:tc>
      </w:tr>
    </w:tbl>
    <w:p w:rsidR="00E17CC2" w:rsidRPr="001823F7" w:rsidRDefault="00E17CC2" w:rsidP="00E17CC2">
      <w:pPr>
        <w:pStyle w:val="Naslov"/>
        <w:jc w:val="left"/>
        <w:rPr>
          <w:rFonts w:eastAsia="Calibri"/>
          <w:b w:val="0"/>
          <w:sz w:val="24"/>
          <w:lang w:eastAsia="en-US"/>
        </w:rPr>
      </w:pPr>
    </w:p>
    <w:p w:rsidR="00E17CC2" w:rsidRPr="001823F7" w:rsidRDefault="00E17CC2" w:rsidP="00E17CC2">
      <w:pPr>
        <w:pStyle w:val="Naslov"/>
        <w:jc w:val="left"/>
        <w:rPr>
          <w:rFonts w:eastAsia="Calibri"/>
          <w:b w:val="0"/>
          <w:sz w:val="24"/>
          <w:lang w:eastAsia="en-US"/>
        </w:rPr>
      </w:pPr>
    </w:p>
    <w:p w:rsidR="00E17CC2" w:rsidRPr="001823F7" w:rsidRDefault="00E17CC2" w:rsidP="00E17CC2">
      <w:pPr>
        <w:pStyle w:val="Naslov"/>
        <w:jc w:val="left"/>
        <w:rPr>
          <w:rFonts w:eastAsia="Calibri"/>
          <w:b w:val="0"/>
          <w:sz w:val="24"/>
          <w:lang w:eastAsia="en-US"/>
        </w:rPr>
      </w:pPr>
      <w:r w:rsidRPr="001823F7">
        <w:rPr>
          <w:rFonts w:eastAsia="Calibri"/>
          <w:b w:val="0"/>
          <w:sz w:val="24"/>
          <w:lang w:eastAsia="en-US"/>
        </w:rPr>
        <w:t>Kot zakoniti zastopnik ponud</w:t>
      </w:r>
      <w:r w:rsidR="00BF0C35">
        <w:rPr>
          <w:rFonts w:eastAsia="Calibri"/>
          <w:b w:val="0"/>
          <w:sz w:val="24"/>
          <w:lang w:eastAsia="en-US"/>
        </w:rPr>
        <w:t xml:space="preserve">nika / partnerja </w:t>
      </w:r>
      <w:r w:rsidRPr="001823F7">
        <w:rPr>
          <w:rFonts w:eastAsia="Calibri"/>
          <w:b w:val="0"/>
          <w:sz w:val="24"/>
          <w:lang w:eastAsia="en-US"/>
        </w:rPr>
        <w:t>potrjujem izpolnjevanje naslednjih pogojev:</w:t>
      </w:r>
    </w:p>
    <w:p w:rsidR="00E17CC2" w:rsidRPr="001823F7" w:rsidRDefault="00E17CC2" w:rsidP="00E17CC2">
      <w:pPr>
        <w:pStyle w:val="Naslov"/>
        <w:jc w:val="left"/>
        <w:rPr>
          <w:rFonts w:eastAsia="Calibri"/>
          <w:b w:val="0"/>
          <w:sz w:val="24"/>
          <w:lang w:eastAsia="en-US"/>
        </w:rPr>
      </w:pPr>
    </w:p>
    <w:p w:rsidR="00664417" w:rsidRPr="00664417" w:rsidRDefault="00EB5FC2" w:rsidP="00A33119">
      <w:pPr>
        <w:pStyle w:val="Odstavekseznama"/>
        <w:numPr>
          <w:ilvl w:val="0"/>
          <w:numId w:val="9"/>
        </w:numPr>
        <w:jc w:val="both"/>
        <w:rPr>
          <w:rFonts w:eastAsia="Calibri" w:cs="Times New Roman"/>
          <w:bCs/>
          <w:szCs w:val="24"/>
        </w:rPr>
      </w:pPr>
      <w:r>
        <w:rPr>
          <w:rFonts w:eastAsia="Calibri" w:cs="Times New Roman"/>
          <w:bCs/>
          <w:szCs w:val="24"/>
        </w:rPr>
        <w:t>p</w:t>
      </w:r>
      <w:r w:rsidR="00664417" w:rsidRPr="00664417">
        <w:rPr>
          <w:rFonts w:eastAsia="Calibri" w:cs="Times New Roman"/>
          <w:bCs/>
          <w:szCs w:val="24"/>
        </w:rPr>
        <w:t>onudnik in njegov zakoniti zastopnik (če gre za pravno osebo) ni bil pravnomočno obsojen zaradi kaznivih dejanj, ki so opredeljena v Kazenskem zakoniku: hudodelsko združevanje, sprejemanje podkupnine pri volitvah, nedovoljeno sprejemanje daril, nedovoljeno dajanje daril, jemanje podkupnine, dajanje podkupnine, sprejemanje daril za nezakonito posredovanje in dajanje daril za nezakonito posredovanje, goljufija, poslovna goljufija, preslepitev pri pridobitvi posojila ali ugodnosti in zatajitev finančnih obveznosti, pranje denarja, pranje denarja, protipravno omejevanje konkurence, povzročitev stečaja z goljufijo ali nevestnim poslovanjem, oškodovanje upnikov, goljufija na škodo EU, preslepitev pri poslovanju z vrednostnimi papirji, preslepitev kupcev, neupravičena uporaba tuje oznake ali modela, neupravičena uporaba tujega izuma ali topografije, ponareditev ali uničenje poslovnih listin, izdaja in neupravičena pridobitev poslovne skrivnosti, zloraba informacijskega sistema, zloraba notranje informacije, zloraba trga finančnih instrumentov, zloraba položaja ali zaupanja pri gospodarski dejavnosti, ponarejanje denarja, ponarejanje in uporaba ponarejenih vrednotnic ali vrednostnih papirjev, zloraba negotovinskega plačilnega sredstva, uporaba ponarejenega negotovinskega plačilnega sredstva, izdelava pridobitev in odtujitev pripomočkov za ponarejanje, davčna zatajitev, tihotapstvo, izdaja tajnih podatkov.</w:t>
      </w:r>
    </w:p>
    <w:p w:rsidR="00E17CC2" w:rsidRPr="001823F7" w:rsidRDefault="00E17CC2" w:rsidP="006F4B2C">
      <w:pPr>
        <w:pStyle w:val="Naslov"/>
        <w:jc w:val="both"/>
        <w:rPr>
          <w:rFonts w:eastAsia="Calibri"/>
          <w:b w:val="0"/>
          <w:sz w:val="24"/>
          <w:lang w:eastAsia="en-US"/>
        </w:rPr>
      </w:pPr>
    </w:p>
    <w:p w:rsidR="00E17CC2" w:rsidRPr="001823F7" w:rsidRDefault="00E17CC2" w:rsidP="00A33119">
      <w:pPr>
        <w:pStyle w:val="Naslov"/>
        <w:numPr>
          <w:ilvl w:val="0"/>
          <w:numId w:val="9"/>
        </w:numPr>
        <w:jc w:val="both"/>
        <w:rPr>
          <w:rFonts w:eastAsia="Calibri"/>
          <w:b w:val="0"/>
          <w:sz w:val="24"/>
          <w:lang w:eastAsia="en-US"/>
        </w:rPr>
      </w:pPr>
      <w:r w:rsidRPr="001823F7">
        <w:rPr>
          <w:rFonts w:eastAsia="Calibri"/>
          <w:b w:val="0"/>
          <w:sz w:val="24"/>
          <w:lang w:eastAsia="en-US"/>
        </w:rPr>
        <w:t>kot ponudnik in zakoniti zastopnik nismo bili pravnomočno obsojeni zaradi goljufije zoper finančne interese Evropskih skupnosti v smislu 1. člena Konvencije o zaščiti finančnih interesov Evropske skupnosti.</w:t>
      </w:r>
    </w:p>
    <w:p w:rsidR="00E17CC2" w:rsidRPr="001823F7" w:rsidRDefault="00E17CC2" w:rsidP="00E17CC2">
      <w:pPr>
        <w:pStyle w:val="Naslov"/>
        <w:jc w:val="left"/>
        <w:rPr>
          <w:rFonts w:eastAsia="Calibri"/>
          <w:b w:val="0"/>
          <w:sz w:val="24"/>
          <w:lang w:eastAsia="en-US"/>
        </w:rPr>
      </w:pPr>
    </w:p>
    <w:p w:rsidR="005A54CE" w:rsidRPr="001823F7" w:rsidRDefault="005A54CE" w:rsidP="00E17CC2">
      <w:pPr>
        <w:pStyle w:val="Naslov"/>
        <w:jc w:val="left"/>
        <w:rPr>
          <w:rFonts w:eastAsia="Calibri"/>
          <w:b w:val="0"/>
          <w:sz w:val="24"/>
          <w:lang w:eastAsia="en-US"/>
        </w:rPr>
      </w:pPr>
    </w:p>
    <w:p w:rsidR="005A54CE" w:rsidRPr="001823F7" w:rsidRDefault="005A54CE" w:rsidP="00E17CC2">
      <w:pPr>
        <w:pStyle w:val="Naslov"/>
        <w:jc w:val="left"/>
        <w:rPr>
          <w:rFonts w:eastAsia="Calibri"/>
          <w:b w:val="0"/>
          <w:sz w:val="24"/>
          <w:lang w:eastAsia="en-US"/>
        </w:rPr>
      </w:pPr>
    </w:p>
    <w:tbl>
      <w:tblPr>
        <w:tblW w:w="0" w:type="auto"/>
        <w:tblCellMar>
          <w:left w:w="70" w:type="dxa"/>
          <w:right w:w="70" w:type="dxa"/>
        </w:tblCellMar>
        <w:tblLook w:val="0000" w:firstRow="0" w:lastRow="0" w:firstColumn="0" w:lastColumn="0" w:noHBand="0" w:noVBand="0"/>
      </w:tblPr>
      <w:tblGrid>
        <w:gridCol w:w="3070"/>
        <w:gridCol w:w="3070"/>
        <w:gridCol w:w="3070"/>
      </w:tblGrid>
      <w:tr w:rsidR="00E17CC2" w:rsidRPr="001823F7" w:rsidTr="009470E7">
        <w:tc>
          <w:tcPr>
            <w:tcW w:w="3070" w:type="dxa"/>
          </w:tcPr>
          <w:p w:rsidR="00E17CC2" w:rsidRPr="001823F7" w:rsidRDefault="00E17CC2" w:rsidP="009470E7">
            <w:pPr>
              <w:jc w:val="center"/>
              <w:rPr>
                <w:szCs w:val="24"/>
              </w:rPr>
            </w:pPr>
            <w:r w:rsidRPr="001823F7">
              <w:rPr>
                <w:szCs w:val="24"/>
              </w:rPr>
              <w:t>Kraj in datum:</w:t>
            </w:r>
          </w:p>
          <w:p w:rsidR="00E17CC2" w:rsidRPr="001823F7" w:rsidRDefault="00E17CC2" w:rsidP="009470E7">
            <w:pPr>
              <w:jc w:val="center"/>
              <w:rPr>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r w:rsidRPr="001823F7">
              <w:rPr>
                <w:rFonts w:ascii="Times New Roman" w:hAnsi="Times New Roman"/>
                <w:sz w:val="24"/>
              </w:rPr>
              <w:t>Žig:</w:t>
            </w:r>
          </w:p>
        </w:tc>
        <w:tc>
          <w:tcPr>
            <w:tcW w:w="3070" w:type="dxa"/>
          </w:tcPr>
          <w:p w:rsidR="00E17CC2" w:rsidRPr="001823F7" w:rsidRDefault="00E17CC2" w:rsidP="009470E7">
            <w:pPr>
              <w:jc w:val="center"/>
              <w:rPr>
                <w:szCs w:val="24"/>
              </w:rPr>
            </w:pPr>
            <w:r w:rsidRPr="001823F7">
              <w:rPr>
                <w:szCs w:val="24"/>
              </w:rPr>
              <w:t>Podpis odgovorne osebe ponudnika:</w:t>
            </w:r>
          </w:p>
        </w:tc>
      </w:tr>
      <w:tr w:rsidR="00E17CC2" w:rsidRPr="001823F7" w:rsidTr="009470E7">
        <w:tc>
          <w:tcPr>
            <w:tcW w:w="3070" w:type="dxa"/>
          </w:tcPr>
          <w:p w:rsidR="00E17CC2" w:rsidRPr="001823F7" w:rsidRDefault="00E17CC2" w:rsidP="009470E7">
            <w:pPr>
              <w:rPr>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p>
        </w:tc>
        <w:tc>
          <w:tcPr>
            <w:tcW w:w="3070" w:type="dxa"/>
          </w:tcPr>
          <w:p w:rsidR="00E17CC2" w:rsidRPr="001823F7" w:rsidRDefault="00E17CC2" w:rsidP="009470E7">
            <w:pPr>
              <w:jc w:val="center"/>
              <w:rPr>
                <w:szCs w:val="24"/>
              </w:rPr>
            </w:pPr>
          </w:p>
        </w:tc>
      </w:tr>
      <w:tr w:rsidR="00E17CC2" w:rsidRPr="001823F7" w:rsidTr="009470E7">
        <w:tc>
          <w:tcPr>
            <w:tcW w:w="3070" w:type="dxa"/>
          </w:tcPr>
          <w:p w:rsidR="00E17CC2" w:rsidRPr="001823F7" w:rsidRDefault="00E17CC2" w:rsidP="009470E7">
            <w:pPr>
              <w:rPr>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p>
        </w:tc>
        <w:tc>
          <w:tcPr>
            <w:tcW w:w="3070" w:type="dxa"/>
            <w:tcBorders>
              <w:bottom w:val="single" w:sz="4" w:space="0" w:color="auto"/>
            </w:tcBorders>
          </w:tcPr>
          <w:p w:rsidR="00E17CC2" w:rsidRPr="001823F7" w:rsidRDefault="00E17CC2" w:rsidP="009470E7">
            <w:pPr>
              <w:jc w:val="center"/>
              <w:rPr>
                <w:szCs w:val="24"/>
                <w:u w:val="single"/>
              </w:rPr>
            </w:pPr>
          </w:p>
        </w:tc>
      </w:tr>
    </w:tbl>
    <w:p w:rsidR="00E17CC2" w:rsidRPr="001823F7" w:rsidRDefault="00E17CC2" w:rsidP="00E17CC2">
      <w:pPr>
        <w:pStyle w:val="Naslov"/>
        <w:jc w:val="right"/>
        <w:rPr>
          <w:b w:val="0"/>
          <w:sz w:val="24"/>
        </w:rPr>
      </w:pPr>
      <w:r w:rsidRPr="001823F7">
        <w:rPr>
          <w:sz w:val="24"/>
        </w:rPr>
        <w:br w:type="page"/>
      </w:r>
      <w:r w:rsidRPr="001823F7">
        <w:rPr>
          <w:b w:val="0"/>
          <w:sz w:val="24"/>
          <w:bdr w:val="single" w:sz="4" w:space="0" w:color="auto" w:shadow="1"/>
          <w:shd w:val="clear" w:color="auto" w:fill="F3F3F3"/>
        </w:rPr>
        <w:t>OBR-5</w:t>
      </w:r>
    </w:p>
    <w:p w:rsidR="00E17CC2" w:rsidRPr="001823F7" w:rsidRDefault="00E17CC2" w:rsidP="00E17CC2">
      <w:pPr>
        <w:pStyle w:val="Naslov"/>
        <w:rPr>
          <w:sz w:val="24"/>
        </w:rPr>
      </w:pPr>
      <w:r w:rsidRPr="001823F7">
        <w:rPr>
          <w:sz w:val="24"/>
        </w:rPr>
        <w:t>POOBLASTILO za pridobitev osebnih podatkov</w:t>
      </w:r>
    </w:p>
    <w:p w:rsidR="005A54CE" w:rsidRPr="001823F7" w:rsidRDefault="005A54CE" w:rsidP="005A54CE">
      <w:pPr>
        <w:pStyle w:val="Telobesedila"/>
      </w:pPr>
    </w:p>
    <w:p w:rsidR="005A54CE" w:rsidRPr="001823F7" w:rsidRDefault="005A54CE" w:rsidP="005A54CE">
      <w:pPr>
        <w:pStyle w:val="Telobesedila"/>
      </w:pPr>
      <w:r w:rsidRPr="001823F7">
        <w:rPr>
          <w:i/>
        </w:rPr>
        <w:t xml:space="preserve">V primeru več zastopnikov ponudnikov </w:t>
      </w:r>
      <w:r w:rsidR="00BF0C35">
        <w:rPr>
          <w:i/>
        </w:rPr>
        <w:t>(partnerjev</w:t>
      </w:r>
      <w:r w:rsidR="00F14954">
        <w:rPr>
          <w:i/>
        </w:rPr>
        <w:t xml:space="preserve">) </w:t>
      </w:r>
      <w:r w:rsidRPr="001823F7">
        <w:rPr>
          <w:i/>
        </w:rPr>
        <w:t>se obrazec kopira in izpolni za vsakega zastopnika posebej.</w:t>
      </w:r>
    </w:p>
    <w:p w:rsidR="005A54CE" w:rsidRPr="001823F7" w:rsidRDefault="005A54CE" w:rsidP="00E17CC2">
      <w:pPr>
        <w:pStyle w:val="Telobesedila"/>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E17CC2" w:rsidRPr="001823F7" w:rsidTr="00367252">
        <w:trPr>
          <w:trHeight w:val="454"/>
        </w:trPr>
        <w:tc>
          <w:tcPr>
            <w:tcW w:w="2943"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Predmet javnega naročila</w:t>
            </w:r>
          </w:p>
        </w:tc>
        <w:tc>
          <w:tcPr>
            <w:tcW w:w="6345" w:type="dxa"/>
            <w:shd w:val="clear" w:color="auto" w:fill="FFFFFF" w:themeFill="background1"/>
            <w:vAlign w:val="center"/>
          </w:tcPr>
          <w:p w:rsidR="00E17CC2" w:rsidRPr="001823F7" w:rsidRDefault="00FA6798" w:rsidP="00FA6798">
            <w:pPr>
              <w:rPr>
                <w:rFonts w:eastAsia="Times New Roman"/>
                <w:szCs w:val="24"/>
              </w:rPr>
            </w:pPr>
            <w:r w:rsidRPr="007F40E8">
              <w:rPr>
                <w:b/>
              </w:rPr>
              <w:t>Dobava energetsko učinkovitih svetilk</w:t>
            </w:r>
            <w:r>
              <w:rPr>
                <w:b/>
              </w:rPr>
              <w:t xml:space="preserve"> </w:t>
            </w:r>
            <w:r w:rsidR="00746F09">
              <w:rPr>
                <w:b/>
              </w:rPr>
              <w:t xml:space="preserve"> </w:t>
            </w:r>
            <w:r w:rsidR="007831EA" w:rsidRPr="00DC3BF3">
              <w:rPr>
                <w:rFonts w:eastAsia="Times New Roman"/>
                <w:szCs w:val="24"/>
              </w:rPr>
              <w:t xml:space="preserve"> </w:t>
            </w:r>
            <w:r w:rsidR="00DC3BF3" w:rsidRPr="00DC3BF3">
              <w:rPr>
                <w:rFonts w:eastAsia="Times New Roman"/>
                <w:szCs w:val="24"/>
              </w:rPr>
              <w:t xml:space="preserve"> </w:t>
            </w:r>
          </w:p>
        </w:tc>
      </w:tr>
    </w:tbl>
    <w:p w:rsidR="00E17CC2" w:rsidRPr="001823F7" w:rsidRDefault="00E17CC2" w:rsidP="00E17CC2">
      <w:pPr>
        <w:pStyle w:val="Telobesedila"/>
      </w:pPr>
    </w:p>
    <w:p w:rsidR="005A54CE" w:rsidRPr="001823F7" w:rsidRDefault="00E17CC2" w:rsidP="00E17CC2">
      <w:pPr>
        <w:pStyle w:val="Telobesedila"/>
      </w:pPr>
      <w:r w:rsidRPr="001823F7">
        <w:t xml:space="preserve">Dovoljujemo naročniku, da lahko za namene zgoraj navedenega javnega razpisa pridobi podatke iz kazenske evidence, ki se nanašajo na ponudnika in zakonite(ga) zastopnike(a) pri Ministrstvu za pravosodje in podatke iz drugih uradnih evidenc za vse v lastni izjavi navedene podatke, ki se nanašajo na ponudnika ter osebne podatke iz uradnih evidenc državnih organov, organov lokalnih skupnosti ali nosilcev javnega pooblastila za naslednje osebe, ki so pooblaščene za zastopanje </w:t>
      </w:r>
    </w:p>
    <w:p w:rsidR="005A54CE" w:rsidRPr="001823F7" w:rsidRDefault="005A54CE" w:rsidP="00E17CC2">
      <w:pPr>
        <w:pStyle w:val="Telobesedila"/>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E17CC2" w:rsidRPr="001823F7" w:rsidTr="00367252">
        <w:trPr>
          <w:trHeight w:val="397"/>
        </w:trPr>
        <w:tc>
          <w:tcPr>
            <w:tcW w:w="2988" w:type="dxa"/>
            <w:shd w:val="clear" w:color="auto" w:fill="D9D9D9"/>
            <w:vAlign w:val="center"/>
          </w:tcPr>
          <w:p w:rsidR="00E17CC2" w:rsidRPr="001823F7" w:rsidRDefault="00E17CC2" w:rsidP="009470E7">
            <w:pPr>
              <w:rPr>
                <w:rFonts w:eastAsia="Times New Roman"/>
                <w:b/>
                <w:szCs w:val="24"/>
              </w:rPr>
            </w:pPr>
            <w:r w:rsidRPr="001823F7">
              <w:rPr>
                <w:rFonts w:eastAsia="Times New Roman"/>
                <w:b/>
                <w:szCs w:val="24"/>
              </w:rPr>
              <w:t>PONUDNIK</w:t>
            </w:r>
          </w:p>
        </w:tc>
        <w:tc>
          <w:tcPr>
            <w:tcW w:w="6480" w:type="dxa"/>
            <w:shd w:val="clear" w:color="auto" w:fill="FFFFFF" w:themeFill="background1"/>
            <w:vAlign w:val="center"/>
          </w:tcPr>
          <w:p w:rsidR="00E17CC2" w:rsidRPr="001823F7" w:rsidRDefault="00E17CC2" w:rsidP="009470E7">
            <w:pPr>
              <w:rPr>
                <w:rFonts w:eastAsia="Times New Roman"/>
                <w:szCs w:val="24"/>
              </w:rPr>
            </w:pPr>
          </w:p>
        </w:tc>
      </w:tr>
      <w:tr w:rsidR="00E17CC2" w:rsidRPr="001823F7" w:rsidTr="00367252">
        <w:trPr>
          <w:trHeight w:val="397"/>
        </w:trPr>
        <w:tc>
          <w:tcPr>
            <w:tcW w:w="2988" w:type="dxa"/>
            <w:shd w:val="clear" w:color="auto" w:fill="D9D9D9"/>
            <w:vAlign w:val="center"/>
          </w:tcPr>
          <w:p w:rsidR="00E17CC2" w:rsidRPr="001823F7" w:rsidRDefault="00201D4E" w:rsidP="009470E7">
            <w:pPr>
              <w:rPr>
                <w:rFonts w:eastAsia="Times New Roman"/>
                <w:szCs w:val="24"/>
              </w:rPr>
            </w:pPr>
            <w:r w:rsidRPr="001823F7">
              <w:rPr>
                <w:rFonts w:eastAsia="Times New Roman"/>
                <w:szCs w:val="24"/>
              </w:rPr>
              <w:t>Naslov</w:t>
            </w:r>
          </w:p>
        </w:tc>
        <w:tc>
          <w:tcPr>
            <w:tcW w:w="6480" w:type="dxa"/>
            <w:shd w:val="clear" w:color="auto" w:fill="FFFFFF" w:themeFill="background1"/>
            <w:vAlign w:val="center"/>
          </w:tcPr>
          <w:p w:rsidR="00E17CC2" w:rsidRPr="001823F7" w:rsidRDefault="00E17CC2" w:rsidP="009470E7">
            <w:pPr>
              <w:rPr>
                <w:rFonts w:eastAsia="Times New Roman"/>
                <w:szCs w:val="24"/>
              </w:rPr>
            </w:pPr>
          </w:p>
        </w:tc>
      </w:tr>
      <w:tr w:rsidR="00E17CC2" w:rsidRPr="001823F7" w:rsidTr="00367252">
        <w:trPr>
          <w:trHeight w:val="397"/>
        </w:trPr>
        <w:tc>
          <w:tcPr>
            <w:tcW w:w="2988"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ID za DDV</w:t>
            </w:r>
          </w:p>
        </w:tc>
        <w:tc>
          <w:tcPr>
            <w:tcW w:w="6480" w:type="dxa"/>
            <w:shd w:val="clear" w:color="auto" w:fill="FFFFFF" w:themeFill="background1"/>
            <w:vAlign w:val="center"/>
          </w:tcPr>
          <w:p w:rsidR="00E17CC2" w:rsidRPr="001823F7" w:rsidRDefault="00E17CC2" w:rsidP="009470E7">
            <w:pPr>
              <w:rPr>
                <w:rFonts w:eastAsia="Times New Roman"/>
                <w:szCs w:val="24"/>
              </w:rPr>
            </w:pPr>
          </w:p>
        </w:tc>
      </w:tr>
      <w:tr w:rsidR="00E17CC2" w:rsidRPr="001823F7" w:rsidTr="00367252">
        <w:trPr>
          <w:trHeight w:val="397"/>
        </w:trPr>
        <w:tc>
          <w:tcPr>
            <w:tcW w:w="2988"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Matična številka</w:t>
            </w:r>
          </w:p>
        </w:tc>
        <w:tc>
          <w:tcPr>
            <w:tcW w:w="6480" w:type="dxa"/>
            <w:shd w:val="clear" w:color="auto" w:fill="FFFFFF" w:themeFill="background1"/>
            <w:vAlign w:val="center"/>
          </w:tcPr>
          <w:p w:rsidR="00E17CC2" w:rsidRPr="001823F7" w:rsidRDefault="00E17CC2" w:rsidP="009470E7">
            <w:pPr>
              <w:rPr>
                <w:rFonts w:eastAsia="Times New Roman"/>
                <w:szCs w:val="24"/>
              </w:rPr>
            </w:pPr>
          </w:p>
        </w:tc>
      </w:tr>
      <w:tr w:rsidR="00E17CC2" w:rsidRPr="001823F7" w:rsidTr="00367252">
        <w:trPr>
          <w:trHeight w:val="397"/>
        </w:trPr>
        <w:tc>
          <w:tcPr>
            <w:tcW w:w="2988" w:type="dxa"/>
            <w:shd w:val="clear" w:color="auto" w:fill="D9D9D9"/>
            <w:vAlign w:val="center"/>
          </w:tcPr>
          <w:p w:rsidR="00E17CC2" w:rsidRPr="001823F7" w:rsidRDefault="00E17CC2" w:rsidP="009470E7">
            <w:pPr>
              <w:pStyle w:val="Telobesedila"/>
            </w:pPr>
            <w:r w:rsidRPr="001823F7">
              <w:t>Št. vpisa v register</w:t>
            </w:r>
          </w:p>
        </w:tc>
        <w:tc>
          <w:tcPr>
            <w:tcW w:w="6480" w:type="dxa"/>
            <w:shd w:val="clear" w:color="auto" w:fill="FFFFFF" w:themeFill="background1"/>
            <w:vAlign w:val="center"/>
          </w:tcPr>
          <w:p w:rsidR="00E17CC2" w:rsidRPr="001823F7" w:rsidRDefault="00E17CC2" w:rsidP="009470E7">
            <w:pPr>
              <w:pStyle w:val="Telobesedila"/>
            </w:pPr>
          </w:p>
        </w:tc>
      </w:tr>
    </w:tbl>
    <w:p w:rsidR="00E17CC2" w:rsidRPr="001823F7" w:rsidRDefault="00E17CC2" w:rsidP="00E17CC2">
      <w:pPr>
        <w:pStyle w:val="Telobesedila"/>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5940"/>
      </w:tblGrid>
      <w:tr w:rsidR="00E17CC2" w:rsidRPr="001823F7" w:rsidTr="00367252">
        <w:trPr>
          <w:trHeight w:val="397"/>
        </w:trPr>
        <w:tc>
          <w:tcPr>
            <w:tcW w:w="3528" w:type="dxa"/>
            <w:shd w:val="clear" w:color="auto" w:fill="D9D9D9"/>
            <w:vAlign w:val="center"/>
          </w:tcPr>
          <w:p w:rsidR="00E17CC2" w:rsidRPr="001823F7" w:rsidRDefault="00E17CC2" w:rsidP="009470E7">
            <w:pPr>
              <w:rPr>
                <w:rFonts w:eastAsia="Times New Roman"/>
                <w:b/>
                <w:szCs w:val="24"/>
              </w:rPr>
            </w:pPr>
            <w:r w:rsidRPr="001823F7">
              <w:rPr>
                <w:rFonts w:eastAsia="Times New Roman"/>
                <w:b/>
                <w:szCs w:val="24"/>
              </w:rPr>
              <w:t>ZAKONITI ZASTOPNIK</w:t>
            </w:r>
          </w:p>
        </w:tc>
        <w:tc>
          <w:tcPr>
            <w:tcW w:w="5940" w:type="dxa"/>
            <w:shd w:val="clear" w:color="auto" w:fill="FFFFFF" w:themeFill="background1"/>
            <w:vAlign w:val="center"/>
          </w:tcPr>
          <w:p w:rsidR="00E17CC2" w:rsidRPr="001823F7" w:rsidRDefault="00E17CC2" w:rsidP="009470E7">
            <w:pPr>
              <w:rPr>
                <w:rFonts w:eastAsia="Times New Roman"/>
                <w:szCs w:val="24"/>
              </w:rPr>
            </w:pPr>
          </w:p>
        </w:tc>
      </w:tr>
      <w:tr w:rsidR="00201D4E" w:rsidRPr="001823F7" w:rsidTr="00367252">
        <w:trPr>
          <w:trHeight w:val="397"/>
        </w:trPr>
        <w:tc>
          <w:tcPr>
            <w:tcW w:w="3528" w:type="dxa"/>
            <w:shd w:val="clear" w:color="auto" w:fill="D9D9D9"/>
            <w:vAlign w:val="center"/>
          </w:tcPr>
          <w:p w:rsidR="00201D4E" w:rsidRPr="001823F7" w:rsidRDefault="00201D4E" w:rsidP="009470E7">
            <w:pPr>
              <w:rPr>
                <w:rFonts w:eastAsia="Times New Roman"/>
                <w:szCs w:val="24"/>
              </w:rPr>
            </w:pPr>
            <w:r w:rsidRPr="001823F7">
              <w:rPr>
                <w:rFonts w:eastAsia="Times New Roman"/>
                <w:szCs w:val="24"/>
              </w:rPr>
              <w:t>Ime in priimek</w:t>
            </w:r>
          </w:p>
        </w:tc>
        <w:tc>
          <w:tcPr>
            <w:tcW w:w="5940" w:type="dxa"/>
            <w:shd w:val="clear" w:color="auto" w:fill="FFFFFF" w:themeFill="background1"/>
            <w:vAlign w:val="center"/>
          </w:tcPr>
          <w:p w:rsidR="00201D4E" w:rsidRPr="001823F7" w:rsidRDefault="00201D4E" w:rsidP="009470E7">
            <w:pPr>
              <w:rPr>
                <w:rFonts w:eastAsia="Times New Roman"/>
                <w:szCs w:val="24"/>
              </w:rPr>
            </w:pPr>
          </w:p>
        </w:tc>
      </w:tr>
      <w:tr w:rsidR="00E17CC2" w:rsidRPr="001823F7" w:rsidTr="00367252">
        <w:trPr>
          <w:trHeight w:val="397"/>
        </w:trPr>
        <w:tc>
          <w:tcPr>
            <w:tcW w:w="3528"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Stalno prebivališče</w:t>
            </w:r>
          </w:p>
        </w:tc>
        <w:tc>
          <w:tcPr>
            <w:tcW w:w="5940" w:type="dxa"/>
            <w:shd w:val="clear" w:color="auto" w:fill="FFFFFF" w:themeFill="background1"/>
            <w:vAlign w:val="center"/>
          </w:tcPr>
          <w:p w:rsidR="00E17CC2" w:rsidRPr="001823F7" w:rsidRDefault="00E17CC2" w:rsidP="009470E7">
            <w:pPr>
              <w:rPr>
                <w:rFonts w:eastAsia="Times New Roman"/>
                <w:szCs w:val="24"/>
              </w:rPr>
            </w:pPr>
          </w:p>
        </w:tc>
      </w:tr>
      <w:tr w:rsidR="00E17CC2" w:rsidRPr="001823F7" w:rsidTr="00367252">
        <w:trPr>
          <w:trHeight w:val="397"/>
        </w:trPr>
        <w:tc>
          <w:tcPr>
            <w:tcW w:w="3528"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Poštna številka in kraj</w:t>
            </w:r>
          </w:p>
        </w:tc>
        <w:tc>
          <w:tcPr>
            <w:tcW w:w="5940" w:type="dxa"/>
            <w:shd w:val="clear" w:color="auto" w:fill="FFFFFF" w:themeFill="background1"/>
            <w:vAlign w:val="center"/>
          </w:tcPr>
          <w:p w:rsidR="00E17CC2" w:rsidRPr="001823F7" w:rsidRDefault="00E17CC2" w:rsidP="009470E7">
            <w:pPr>
              <w:rPr>
                <w:rFonts w:eastAsia="Times New Roman"/>
                <w:szCs w:val="24"/>
              </w:rPr>
            </w:pPr>
          </w:p>
        </w:tc>
      </w:tr>
      <w:tr w:rsidR="00E17CC2" w:rsidRPr="001823F7" w:rsidTr="00367252">
        <w:trPr>
          <w:trHeight w:val="397"/>
        </w:trPr>
        <w:tc>
          <w:tcPr>
            <w:tcW w:w="3528"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Matična številka (EMŠO)</w:t>
            </w:r>
          </w:p>
        </w:tc>
        <w:tc>
          <w:tcPr>
            <w:tcW w:w="5940" w:type="dxa"/>
            <w:shd w:val="clear" w:color="auto" w:fill="FFFFFF" w:themeFill="background1"/>
            <w:vAlign w:val="center"/>
          </w:tcPr>
          <w:p w:rsidR="00E17CC2" w:rsidRPr="001823F7" w:rsidRDefault="00E17CC2" w:rsidP="009470E7">
            <w:pPr>
              <w:rPr>
                <w:rFonts w:eastAsia="Times New Roman"/>
                <w:szCs w:val="24"/>
              </w:rPr>
            </w:pPr>
          </w:p>
        </w:tc>
      </w:tr>
      <w:tr w:rsidR="00E17CC2" w:rsidRPr="001823F7" w:rsidTr="00367252">
        <w:trPr>
          <w:trHeight w:val="397"/>
        </w:trPr>
        <w:tc>
          <w:tcPr>
            <w:tcW w:w="3528"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Datum, kraj in občina rojstva</w:t>
            </w:r>
          </w:p>
        </w:tc>
        <w:tc>
          <w:tcPr>
            <w:tcW w:w="5940" w:type="dxa"/>
            <w:shd w:val="clear" w:color="auto" w:fill="FFFFFF" w:themeFill="background1"/>
            <w:vAlign w:val="center"/>
          </w:tcPr>
          <w:p w:rsidR="00E17CC2" w:rsidRPr="001823F7" w:rsidRDefault="00E17CC2" w:rsidP="009470E7">
            <w:pPr>
              <w:rPr>
                <w:rFonts w:eastAsia="Times New Roman"/>
                <w:szCs w:val="24"/>
              </w:rPr>
            </w:pPr>
          </w:p>
        </w:tc>
      </w:tr>
      <w:tr w:rsidR="00E17CC2" w:rsidRPr="001823F7" w:rsidTr="00367252">
        <w:trPr>
          <w:trHeight w:val="397"/>
        </w:trPr>
        <w:tc>
          <w:tcPr>
            <w:tcW w:w="3528" w:type="dxa"/>
            <w:shd w:val="clear" w:color="auto" w:fill="D9D9D9"/>
            <w:vAlign w:val="center"/>
          </w:tcPr>
          <w:p w:rsidR="00E17CC2" w:rsidRPr="001823F7" w:rsidRDefault="00E17CC2" w:rsidP="009470E7">
            <w:pPr>
              <w:pStyle w:val="Telobesedila"/>
            </w:pPr>
            <w:r w:rsidRPr="001823F7">
              <w:t>Državljanstvo</w:t>
            </w:r>
          </w:p>
        </w:tc>
        <w:tc>
          <w:tcPr>
            <w:tcW w:w="5940" w:type="dxa"/>
            <w:shd w:val="clear" w:color="auto" w:fill="FFFFFF" w:themeFill="background1"/>
            <w:vAlign w:val="center"/>
          </w:tcPr>
          <w:p w:rsidR="00E17CC2" w:rsidRPr="001823F7" w:rsidRDefault="00E17CC2" w:rsidP="009470E7">
            <w:pPr>
              <w:pStyle w:val="Telobesedila"/>
            </w:pPr>
          </w:p>
        </w:tc>
      </w:tr>
      <w:tr w:rsidR="00E17CC2" w:rsidRPr="001823F7" w:rsidTr="00367252">
        <w:trPr>
          <w:trHeight w:val="397"/>
        </w:trPr>
        <w:tc>
          <w:tcPr>
            <w:tcW w:w="3528" w:type="dxa"/>
            <w:shd w:val="clear" w:color="auto" w:fill="D9D9D9"/>
            <w:vAlign w:val="center"/>
          </w:tcPr>
          <w:p w:rsidR="00E17CC2" w:rsidRPr="001823F7" w:rsidRDefault="00E17CC2" w:rsidP="009470E7">
            <w:pPr>
              <w:pStyle w:val="Telobesedila"/>
            </w:pPr>
            <w:r w:rsidRPr="001823F7">
              <w:t>Prejšnji priimek</w:t>
            </w:r>
          </w:p>
        </w:tc>
        <w:tc>
          <w:tcPr>
            <w:tcW w:w="5940" w:type="dxa"/>
            <w:shd w:val="clear" w:color="auto" w:fill="FFFFFF" w:themeFill="background1"/>
            <w:vAlign w:val="center"/>
          </w:tcPr>
          <w:p w:rsidR="00E17CC2" w:rsidRPr="001823F7" w:rsidRDefault="00E17CC2" w:rsidP="009470E7">
            <w:pPr>
              <w:pStyle w:val="Telobesedila"/>
            </w:pPr>
          </w:p>
        </w:tc>
      </w:tr>
      <w:tr w:rsidR="00E17CC2" w:rsidRPr="001823F7" w:rsidTr="00367252">
        <w:trPr>
          <w:trHeight w:val="534"/>
        </w:trPr>
        <w:tc>
          <w:tcPr>
            <w:tcW w:w="3528" w:type="dxa"/>
            <w:shd w:val="clear" w:color="auto" w:fill="D9D9D9"/>
            <w:vAlign w:val="center"/>
          </w:tcPr>
          <w:p w:rsidR="00E17CC2" w:rsidRPr="001823F7" w:rsidRDefault="00E17CC2" w:rsidP="009470E7">
            <w:pPr>
              <w:pStyle w:val="Telobesedila"/>
            </w:pPr>
            <w:r w:rsidRPr="001823F7">
              <w:t>Podpis zakonitega zastopnika</w:t>
            </w:r>
          </w:p>
        </w:tc>
        <w:tc>
          <w:tcPr>
            <w:tcW w:w="5940" w:type="dxa"/>
            <w:shd w:val="clear" w:color="auto" w:fill="FFFFFF" w:themeFill="background1"/>
            <w:vAlign w:val="center"/>
          </w:tcPr>
          <w:p w:rsidR="00E17CC2" w:rsidRPr="001823F7" w:rsidRDefault="00E17CC2" w:rsidP="009470E7">
            <w:pPr>
              <w:pStyle w:val="Telobesedila"/>
            </w:pPr>
          </w:p>
        </w:tc>
      </w:tr>
    </w:tbl>
    <w:p w:rsidR="00E17CC2" w:rsidRPr="001823F7" w:rsidRDefault="00E17CC2" w:rsidP="00E17CC2">
      <w:pPr>
        <w:jc w:val="both"/>
        <w:rPr>
          <w:szCs w:val="24"/>
        </w:rPr>
      </w:pPr>
    </w:p>
    <w:p w:rsidR="00E17CC2" w:rsidRPr="001823F7" w:rsidRDefault="00E17CC2" w:rsidP="00E17CC2">
      <w:pPr>
        <w:jc w:val="both"/>
        <w:rPr>
          <w:szCs w:val="24"/>
        </w:rPr>
      </w:pPr>
      <w:r w:rsidRPr="001823F7">
        <w:rPr>
          <w:szCs w:val="24"/>
        </w:rPr>
        <w:t>V primeru, da zakoniti zastopnik ponudnika ne dovoljuje vpogleda v navedene uradne evidence, mora ponudnik predložiti svoji ponudbeni dokumentaciji dokazila Ministrstva za pravosodje z zgoraj navedeno vsebino, na naročnikovo zahtevo, pa mora ponudnik predložiti ustrezna dokazila za podatke iz drugih uradnih evidenc, ki niso obvezna priloga.</w:t>
      </w:r>
    </w:p>
    <w:p w:rsidR="00E17CC2" w:rsidRPr="001823F7" w:rsidRDefault="00E17CC2" w:rsidP="00E17CC2">
      <w:pPr>
        <w:rPr>
          <w:szCs w:val="24"/>
        </w:rPr>
      </w:pPr>
    </w:p>
    <w:tbl>
      <w:tblPr>
        <w:tblW w:w="0" w:type="auto"/>
        <w:tblCellMar>
          <w:left w:w="70" w:type="dxa"/>
          <w:right w:w="70" w:type="dxa"/>
        </w:tblCellMar>
        <w:tblLook w:val="0000" w:firstRow="0" w:lastRow="0" w:firstColumn="0" w:lastColumn="0" w:noHBand="0" w:noVBand="0"/>
      </w:tblPr>
      <w:tblGrid>
        <w:gridCol w:w="3070"/>
        <w:gridCol w:w="3070"/>
        <w:gridCol w:w="3070"/>
      </w:tblGrid>
      <w:tr w:rsidR="00E17CC2" w:rsidRPr="001823F7" w:rsidTr="009470E7">
        <w:tc>
          <w:tcPr>
            <w:tcW w:w="3070" w:type="dxa"/>
          </w:tcPr>
          <w:p w:rsidR="00E17CC2" w:rsidRPr="001823F7" w:rsidRDefault="00E17CC2" w:rsidP="009470E7">
            <w:pPr>
              <w:jc w:val="center"/>
              <w:rPr>
                <w:szCs w:val="24"/>
              </w:rPr>
            </w:pPr>
            <w:r w:rsidRPr="001823F7">
              <w:rPr>
                <w:szCs w:val="24"/>
              </w:rPr>
              <w:t>Kraj in datum:</w:t>
            </w:r>
          </w:p>
          <w:p w:rsidR="00E17CC2" w:rsidRPr="001823F7" w:rsidRDefault="00E17CC2" w:rsidP="009470E7">
            <w:pPr>
              <w:jc w:val="center"/>
              <w:rPr>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r w:rsidRPr="001823F7">
              <w:rPr>
                <w:rFonts w:ascii="Times New Roman" w:hAnsi="Times New Roman"/>
                <w:sz w:val="24"/>
              </w:rPr>
              <w:t>Žig:</w:t>
            </w:r>
          </w:p>
        </w:tc>
        <w:tc>
          <w:tcPr>
            <w:tcW w:w="3070" w:type="dxa"/>
          </w:tcPr>
          <w:p w:rsidR="00E17CC2" w:rsidRPr="001823F7" w:rsidRDefault="00E17CC2" w:rsidP="009470E7">
            <w:pPr>
              <w:jc w:val="center"/>
              <w:rPr>
                <w:szCs w:val="24"/>
              </w:rPr>
            </w:pPr>
            <w:r w:rsidRPr="001823F7">
              <w:rPr>
                <w:szCs w:val="24"/>
              </w:rPr>
              <w:t>Podpis odgovorne osebe ponudnika:</w:t>
            </w:r>
          </w:p>
        </w:tc>
      </w:tr>
      <w:tr w:rsidR="00E17CC2" w:rsidRPr="001823F7" w:rsidTr="009470E7">
        <w:tc>
          <w:tcPr>
            <w:tcW w:w="3070" w:type="dxa"/>
          </w:tcPr>
          <w:p w:rsidR="00E17CC2" w:rsidRPr="001823F7" w:rsidRDefault="00E17CC2" w:rsidP="009470E7">
            <w:pPr>
              <w:rPr>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p>
        </w:tc>
        <w:tc>
          <w:tcPr>
            <w:tcW w:w="3070" w:type="dxa"/>
          </w:tcPr>
          <w:p w:rsidR="00E17CC2" w:rsidRPr="001823F7" w:rsidRDefault="00E17CC2" w:rsidP="009470E7">
            <w:pPr>
              <w:jc w:val="center"/>
              <w:rPr>
                <w:szCs w:val="24"/>
              </w:rPr>
            </w:pPr>
          </w:p>
        </w:tc>
      </w:tr>
      <w:tr w:rsidR="00E17CC2" w:rsidRPr="001823F7" w:rsidTr="009470E7">
        <w:tc>
          <w:tcPr>
            <w:tcW w:w="3070" w:type="dxa"/>
          </w:tcPr>
          <w:p w:rsidR="00E17CC2" w:rsidRPr="001823F7" w:rsidRDefault="00E17CC2" w:rsidP="009470E7">
            <w:pPr>
              <w:rPr>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p>
        </w:tc>
        <w:tc>
          <w:tcPr>
            <w:tcW w:w="3070" w:type="dxa"/>
            <w:tcBorders>
              <w:bottom w:val="single" w:sz="4" w:space="0" w:color="auto"/>
            </w:tcBorders>
          </w:tcPr>
          <w:p w:rsidR="00E17CC2" w:rsidRPr="001823F7" w:rsidRDefault="00E17CC2" w:rsidP="009470E7">
            <w:pPr>
              <w:jc w:val="center"/>
              <w:rPr>
                <w:szCs w:val="24"/>
                <w:u w:val="single"/>
              </w:rPr>
            </w:pPr>
          </w:p>
        </w:tc>
      </w:tr>
    </w:tbl>
    <w:p w:rsidR="00EA4DA4" w:rsidRDefault="00EA4DA4" w:rsidP="00EA4DA4">
      <w:pPr>
        <w:pStyle w:val="Naslov"/>
        <w:jc w:val="left"/>
        <w:rPr>
          <w:b w:val="0"/>
          <w:sz w:val="24"/>
          <w:bdr w:val="single" w:sz="4" w:space="0" w:color="auto" w:shadow="1"/>
          <w:shd w:val="clear" w:color="auto" w:fill="F3F3F3"/>
        </w:rPr>
      </w:pPr>
    </w:p>
    <w:p w:rsidR="00EA4DA4" w:rsidRPr="001930DA" w:rsidRDefault="00EA4DA4" w:rsidP="00EA4DA4">
      <w:pPr>
        <w:pStyle w:val="Naslov"/>
        <w:jc w:val="right"/>
        <w:rPr>
          <w:b w:val="0"/>
          <w:sz w:val="24"/>
        </w:rPr>
      </w:pPr>
      <w:r>
        <w:rPr>
          <w:b w:val="0"/>
          <w:sz w:val="24"/>
          <w:bdr w:val="single" w:sz="4" w:space="0" w:color="auto" w:shadow="1"/>
          <w:shd w:val="clear" w:color="auto" w:fill="F3F3F3"/>
        </w:rPr>
        <w:t>OBR-6</w:t>
      </w:r>
    </w:p>
    <w:p w:rsidR="00EA4DA4" w:rsidRPr="001930DA" w:rsidRDefault="00EA4DA4" w:rsidP="00EA4DA4">
      <w:pPr>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EA4DA4" w:rsidRPr="00131736" w:rsidTr="004315F7">
        <w:trPr>
          <w:trHeight w:val="397"/>
        </w:trPr>
        <w:tc>
          <w:tcPr>
            <w:tcW w:w="2988" w:type="dxa"/>
            <w:shd w:val="clear" w:color="auto" w:fill="D9D9D9"/>
            <w:vAlign w:val="center"/>
          </w:tcPr>
          <w:p w:rsidR="00EA4DA4" w:rsidRPr="00131736" w:rsidRDefault="00EA4DA4" w:rsidP="004315F7">
            <w:pPr>
              <w:rPr>
                <w:rFonts w:eastAsia="Times New Roman"/>
                <w:szCs w:val="24"/>
              </w:rPr>
            </w:pPr>
            <w:r w:rsidRPr="00131736">
              <w:rPr>
                <w:rFonts w:eastAsia="Times New Roman"/>
                <w:szCs w:val="24"/>
              </w:rPr>
              <w:t>Ponudnik</w:t>
            </w:r>
          </w:p>
        </w:tc>
        <w:tc>
          <w:tcPr>
            <w:tcW w:w="6480" w:type="dxa"/>
            <w:shd w:val="clear" w:color="auto" w:fill="FFFFFF"/>
            <w:vAlign w:val="center"/>
          </w:tcPr>
          <w:p w:rsidR="00EA4DA4" w:rsidRPr="00131736" w:rsidRDefault="00EA4DA4" w:rsidP="004315F7">
            <w:pPr>
              <w:rPr>
                <w:rFonts w:eastAsia="Times New Roman"/>
                <w:szCs w:val="24"/>
              </w:rPr>
            </w:pPr>
          </w:p>
        </w:tc>
      </w:tr>
      <w:tr w:rsidR="00EA4DA4" w:rsidRPr="00131736" w:rsidTr="004315F7">
        <w:trPr>
          <w:trHeight w:val="397"/>
        </w:trPr>
        <w:tc>
          <w:tcPr>
            <w:tcW w:w="2988" w:type="dxa"/>
            <w:shd w:val="clear" w:color="auto" w:fill="D9D9D9"/>
            <w:vAlign w:val="center"/>
          </w:tcPr>
          <w:p w:rsidR="00EA4DA4" w:rsidRPr="00131736" w:rsidRDefault="00EA4DA4" w:rsidP="004315F7">
            <w:pPr>
              <w:rPr>
                <w:rFonts w:eastAsia="Times New Roman"/>
                <w:szCs w:val="24"/>
              </w:rPr>
            </w:pPr>
            <w:r w:rsidRPr="00131736">
              <w:rPr>
                <w:rFonts w:eastAsia="Times New Roman"/>
                <w:szCs w:val="24"/>
              </w:rPr>
              <w:t>Naslov</w:t>
            </w:r>
          </w:p>
        </w:tc>
        <w:tc>
          <w:tcPr>
            <w:tcW w:w="6480" w:type="dxa"/>
            <w:shd w:val="clear" w:color="auto" w:fill="FFFFFF"/>
            <w:vAlign w:val="center"/>
          </w:tcPr>
          <w:p w:rsidR="00EA4DA4" w:rsidRPr="00131736" w:rsidRDefault="00EA4DA4" w:rsidP="004315F7">
            <w:pPr>
              <w:rPr>
                <w:rFonts w:eastAsia="Times New Roman"/>
                <w:szCs w:val="24"/>
              </w:rPr>
            </w:pPr>
          </w:p>
        </w:tc>
      </w:tr>
    </w:tbl>
    <w:p w:rsidR="00EA4DA4" w:rsidRPr="001930DA" w:rsidRDefault="00EA4DA4" w:rsidP="00EA4DA4">
      <w:pPr>
        <w:pStyle w:val="Telobesedila"/>
        <w:jc w:val="center"/>
        <w:rPr>
          <w:b/>
        </w:rPr>
      </w:pPr>
    </w:p>
    <w:p w:rsidR="00EA4DA4" w:rsidRPr="001930DA" w:rsidRDefault="00EA4DA4" w:rsidP="00EA4DA4">
      <w:pPr>
        <w:pStyle w:val="Telobesedila"/>
        <w:jc w:val="center"/>
        <w:rPr>
          <w:b/>
        </w:rPr>
      </w:pPr>
      <w:r w:rsidRPr="001930DA">
        <w:rPr>
          <w:b/>
        </w:rPr>
        <w:t>PREDRAČUN / PONUDBA</w:t>
      </w:r>
    </w:p>
    <w:tbl>
      <w:tblPr>
        <w:tblW w:w="3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
        <w:gridCol w:w="2566"/>
      </w:tblGrid>
      <w:tr w:rsidR="00EA4DA4" w:rsidRPr="00131736" w:rsidTr="004315F7">
        <w:trPr>
          <w:trHeight w:val="397"/>
          <w:jc w:val="center"/>
        </w:trPr>
        <w:tc>
          <w:tcPr>
            <w:tcW w:w="597" w:type="dxa"/>
            <w:shd w:val="clear" w:color="auto" w:fill="C0C0C0"/>
            <w:vAlign w:val="center"/>
          </w:tcPr>
          <w:p w:rsidR="00EA4DA4" w:rsidRPr="00131736" w:rsidRDefault="00EA4DA4" w:rsidP="004315F7">
            <w:pPr>
              <w:rPr>
                <w:rFonts w:eastAsia="Times New Roman"/>
                <w:szCs w:val="24"/>
              </w:rPr>
            </w:pPr>
            <w:r w:rsidRPr="00131736">
              <w:rPr>
                <w:rFonts w:eastAsia="Times New Roman"/>
                <w:szCs w:val="24"/>
              </w:rPr>
              <w:t>št.:</w:t>
            </w:r>
          </w:p>
        </w:tc>
        <w:tc>
          <w:tcPr>
            <w:tcW w:w="2566" w:type="dxa"/>
            <w:shd w:val="clear" w:color="auto" w:fill="FFFFFF"/>
            <w:vAlign w:val="center"/>
          </w:tcPr>
          <w:p w:rsidR="00EA4DA4" w:rsidRPr="00131736" w:rsidRDefault="00EA4DA4" w:rsidP="004315F7">
            <w:pPr>
              <w:jc w:val="center"/>
              <w:rPr>
                <w:rFonts w:eastAsia="Times New Roman"/>
                <w:szCs w:val="24"/>
              </w:rPr>
            </w:pPr>
          </w:p>
        </w:tc>
      </w:tr>
    </w:tbl>
    <w:p w:rsidR="00EA4DA4" w:rsidRPr="001930DA" w:rsidRDefault="00EA4DA4" w:rsidP="00EA4DA4">
      <w:pPr>
        <w:pStyle w:val="Telobesedila"/>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5"/>
        <w:gridCol w:w="6343"/>
      </w:tblGrid>
      <w:tr w:rsidR="00EA4DA4" w:rsidRPr="00131736" w:rsidTr="004315F7">
        <w:trPr>
          <w:trHeight w:val="454"/>
        </w:trPr>
        <w:tc>
          <w:tcPr>
            <w:tcW w:w="2945" w:type="dxa"/>
            <w:shd w:val="clear" w:color="auto" w:fill="D9D9D9"/>
            <w:vAlign w:val="center"/>
          </w:tcPr>
          <w:p w:rsidR="00EA4DA4" w:rsidRPr="00131736" w:rsidRDefault="00EA4DA4" w:rsidP="004315F7">
            <w:pPr>
              <w:rPr>
                <w:rFonts w:eastAsia="Times New Roman"/>
                <w:szCs w:val="24"/>
              </w:rPr>
            </w:pPr>
            <w:r w:rsidRPr="00131736">
              <w:rPr>
                <w:rFonts w:eastAsia="Times New Roman"/>
                <w:szCs w:val="24"/>
              </w:rPr>
              <w:t>Predmet javnega naročila</w:t>
            </w:r>
          </w:p>
        </w:tc>
        <w:tc>
          <w:tcPr>
            <w:tcW w:w="6343" w:type="dxa"/>
            <w:shd w:val="clear" w:color="auto" w:fill="FFFFFF"/>
            <w:vAlign w:val="center"/>
          </w:tcPr>
          <w:p w:rsidR="00EA4DA4" w:rsidRPr="00131736" w:rsidRDefault="008621F6" w:rsidP="008621F6">
            <w:pPr>
              <w:rPr>
                <w:rFonts w:eastAsia="Times New Roman"/>
                <w:szCs w:val="24"/>
              </w:rPr>
            </w:pPr>
            <w:r w:rsidRPr="007F40E8">
              <w:rPr>
                <w:b/>
              </w:rPr>
              <w:t>Dobava energetsko učinkovitih svetilk</w:t>
            </w:r>
            <w:r>
              <w:rPr>
                <w:b/>
              </w:rPr>
              <w:t xml:space="preserve"> </w:t>
            </w:r>
            <w:r w:rsidR="004205FC" w:rsidRPr="00DC3BF3">
              <w:rPr>
                <w:rFonts w:eastAsia="Times New Roman"/>
                <w:szCs w:val="24"/>
              </w:rPr>
              <w:t xml:space="preserve"> </w:t>
            </w:r>
            <w:r w:rsidR="004205FC" w:rsidRPr="00EB5FC2">
              <w:rPr>
                <w:rFonts w:eastAsia="Times New Roman"/>
                <w:szCs w:val="24"/>
              </w:rPr>
              <w:t xml:space="preserve"> </w:t>
            </w:r>
          </w:p>
        </w:tc>
      </w:tr>
    </w:tbl>
    <w:p w:rsidR="00EA7395" w:rsidRDefault="00EA7395" w:rsidP="00EA4DA4">
      <w:pPr>
        <w:pStyle w:val="Telobesedila"/>
      </w:pPr>
    </w:p>
    <w:p w:rsidR="00EA7395" w:rsidRDefault="00EA7395" w:rsidP="00EA4DA4">
      <w:pPr>
        <w:pStyle w:val="Telobesedila"/>
      </w:pPr>
    </w:p>
    <w:tbl>
      <w:tblPr>
        <w:tblStyle w:val="Tabelamrea"/>
        <w:tblW w:w="0" w:type="auto"/>
        <w:tblLook w:val="04A0" w:firstRow="1" w:lastRow="0" w:firstColumn="1" w:lastColumn="0" w:noHBand="0" w:noVBand="1"/>
      </w:tblPr>
      <w:tblGrid>
        <w:gridCol w:w="816"/>
        <w:gridCol w:w="2841"/>
        <w:gridCol w:w="1228"/>
        <w:gridCol w:w="738"/>
        <w:gridCol w:w="1233"/>
        <w:gridCol w:w="1232"/>
        <w:gridCol w:w="1200"/>
      </w:tblGrid>
      <w:tr w:rsidR="00EA7395" w:rsidRPr="00443D1A" w:rsidTr="00745040">
        <w:trPr>
          <w:trHeight w:val="600"/>
        </w:trPr>
        <w:tc>
          <w:tcPr>
            <w:tcW w:w="817" w:type="dxa"/>
            <w:shd w:val="clear" w:color="auto" w:fill="D9D9D9" w:themeFill="background1" w:themeFillShade="D9"/>
            <w:noWrap/>
            <w:hideMark/>
          </w:tcPr>
          <w:p w:rsidR="00EA7395" w:rsidRPr="00443D1A" w:rsidRDefault="00EA7395" w:rsidP="00EA7395">
            <w:pPr>
              <w:pStyle w:val="Telobesedila"/>
              <w:rPr>
                <w:b/>
                <w:bCs/>
                <w:sz w:val="28"/>
                <w:szCs w:val="28"/>
              </w:rPr>
            </w:pPr>
            <w:r w:rsidRPr="00443D1A">
              <w:rPr>
                <w:b/>
                <w:bCs/>
                <w:sz w:val="28"/>
                <w:szCs w:val="28"/>
              </w:rPr>
              <w:t>Zap št.</w:t>
            </w:r>
          </w:p>
        </w:tc>
        <w:tc>
          <w:tcPr>
            <w:tcW w:w="2841" w:type="dxa"/>
            <w:shd w:val="clear" w:color="auto" w:fill="D9D9D9" w:themeFill="background1" w:themeFillShade="D9"/>
            <w:noWrap/>
            <w:hideMark/>
          </w:tcPr>
          <w:p w:rsidR="00EA7395" w:rsidRPr="00443D1A" w:rsidRDefault="00EA7395" w:rsidP="00EA7395">
            <w:pPr>
              <w:pStyle w:val="Telobesedila"/>
              <w:rPr>
                <w:b/>
                <w:bCs/>
                <w:sz w:val="28"/>
                <w:szCs w:val="28"/>
              </w:rPr>
            </w:pPr>
            <w:r w:rsidRPr="00443D1A">
              <w:rPr>
                <w:b/>
                <w:bCs/>
                <w:sz w:val="28"/>
                <w:szCs w:val="28"/>
              </w:rPr>
              <w:t>Naziv materiala</w:t>
            </w:r>
          </w:p>
        </w:tc>
        <w:tc>
          <w:tcPr>
            <w:tcW w:w="1227" w:type="dxa"/>
            <w:shd w:val="clear" w:color="auto" w:fill="D9D9D9" w:themeFill="background1" w:themeFillShade="D9"/>
            <w:noWrap/>
            <w:hideMark/>
          </w:tcPr>
          <w:p w:rsidR="00EA7395" w:rsidRPr="00443D1A" w:rsidRDefault="00EA7395" w:rsidP="00EA7395">
            <w:pPr>
              <w:pStyle w:val="Telobesedila"/>
              <w:rPr>
                <w:b/>
                <w:bCs/>
                <w:sz w:val="28"/>
                <w:szCs w:val="28"/>
              </w:rPr>
            </w:pPr>
            <w:r w:rsidRPr="00443D1A">
              <w:rPr>
                <w:b/>
                <w:bCs/>
                <w:sz w:val="28"/>
                <w:szCs w:val="28"/>
              </w:rPr>
              <w:t>Količina</w:t>
            </w:r>
          </w:p>
        </w:tc>
        <w:tc>
          <w:tcPr>
            <w:tcW w:w="738" w:type="dxa"/>
            <w:shd w:val="clear" w:color="auto" w:fill="D9D9D9" w:themeFill="background1" w:themeFillShade="D9"/>
            <w:noWrap/>
            <w:hideMark/>
          </w:tcPr>
          <w:p w:rsidR="00EA7395" w:rsidRPr="00443D1A" w:rsidRDefault="00EA7395" w:rsidP="00EA7395">
            <w:pPr>
              <w:pStyle w:val="Telobesedila"/>
              <w:rPr>
                <w:b/>
                <w:bCs/>
                <w:sz w:val="28"/>
                <w:szCs w:val="28"/>
              </w:rPr>
            </w:pPr>
            <w:r w:rsidRPr="00443D1A">
              <w:rPr>
                <w:b/>
                <w:bCs/>
                <w:sz w:val="28"/>
                <w:szCs w:val="28"/>
              </w:rPr>
              <w:t>M.E</w:t>
            </w:r>
          </w:p>
        </w:tc>
        <w:tc>
          <w:tcPr>
            <w:tcW w:w="1233" w:type="dxa"/>
            <w:shd w:val="clear" w:color="auto" w:fill="D9D9D9" w:themeFill="background1" w:themeFillShade="D9"/>
            <w:hideMark/>
          </w:tcPr>
          <w:p w:rsidR="00EA7395" w:rsidRPr="00443D1A" w:rsidRDefault="00EA7395" w:rsidP="00EA7395">
            <w:pPr>
              <w:pStyle w:val="Telobesedila"/>
              <w:rPr>
                <w:b/>
                <w:bCs/>
                <w:sz w:val="28"/>
                <w:szCs w:val="28"/>
              </w:rPr>
            </w:pPr>
            <w:r w:rsidRPr="00443D1A">
              <w:rPr>
                <w:b/>
                <w:bCs/>
                <w:sz w:val="28"/>
                <w:szCs w:val="28"/>
              </w:rPr>
              <w:t xml:space="preserve">CENA </w:t>
            </w:r>
            <w:r w:rsidRPr="00443D1A">
              <w:rPr>
                <w:b/>
                <w:bCs/>
                <w:sz w:val="28"/>
                <w:szCs w:val="28"/>
                <w:u w:val="single"/>
              </w:rPr>
              <w:t>na kos</w:t>
            </w:r>
            <w:r w:rsidRPr="00443D1A">
              <w:rPr>
                <w:b/>
                <w:bCs/>
                <w:sz w:val="28"/>
                <w:szCs w:val="28"/>
                <w:u w:val="single"/>
              </w:rPr>
              <w:br/>
            </w:r>
            <w:r w:rsidRPr="00443D1A">
              <w:rPr>
                <w:b/>
                <w:bCs/>
                <w:sz w:val="28"/>
                <w:szCs w:val="28"/>
              </w:rPr>
              <w:t xml:space="preserve">(brez DDV) </w:t>
            </w:r>
          </w:p>
        </w:tc>
        <w:tc>
          <w:tcPr>
            <w:tcW w:w="1232" w:type="dxa"/>
            <w:shd w:val="clear" w:color="auto" w:fill="D9D9D9" w:themeFill="background1" w:themeFillShade="D9"/>
            <w:hideMark/>
          </w:tcPr>
          <w:p w:rsidR="00EA7395" w:rsidRPr="00443D1A" w:rsidRDefault="00EA7395" w:rsidP="00EA7395">
            <w:pPr>
              <w:pStyle w:val="Telobesedila"/>
              <w:rPr>
                <w:b/>
                <w:bCs/>
                <w:sz w:val="28"/>
                <w:szCs w:val="28"/>
              </w:rPr>
            </w:pPr>
            <w:r w:rsidRPr="00443D1A">
              <w:rPr>
                <w:b/>
                <w:bCs/>
                <w:sz w:val="28"/>
                <w:szCs w:val="28"/>
              </w:rPr>
              <w:t>Cena za celotno količino  (brez DDV)</w:t>
            </w:r>
          </w:p>
        </w:tc>
        <w:tc>
          <w:tcPr>
            <w:tcW w:w="1200" w:type="dxa"/>
            <w:shd w:val="clear" w:color="auto" w:fill="D9D9D9" w:themeFill="background1" w:themeFillShade="D9"/>
            <w:noWrap/>
            <w:hideMark/>
          </w:tcPr>
          <w:p w:rsidR="00EA7395" w:rsidRPr="00443D1A" w:rsidRDefault="00EA7395" w:rsidP="00EA7395">
            <w:pPr>
              <w:pStyle w:val="Telobesedila"/>
              <w:rPr>
                <w:sz w:val="28"/>
                <w:szCs w:val="28"/>
              </w:rPr>
            </w:pPr>
            <w:r w:rsidRPr="00443D1A">
              <w:rPr>
                <w:b/>
                <w:bCs/>
                <w:sz w:val="28"/>
                <w:szCs w:val="28"/>
              </w:rPr>
              <w:t>Cena za celotno količino  (z DDV)</w:t>
            </w:r>
          </w:p>
        </w:tc>
      </w:tr>
      <w:tr w:rsidR="00EA7395" w:rsidRPr="00443D1A" w:rsidTr="00745040">
        <w:trPr>
          <w:trHeight w:val="289"/>
        </w:trPr>
        <w:tc>
          <w:tcPr>
            <w:tcW w:w="817" w:type="dxa"/>
            <w:noWrap/>
            <w:hideMark/>
          </w:tcPr>
          <w:p w:rsidR="00EA7395" w:rsidRPr="00443D1A" w:rsidRDefault="00EA7395" w:rsidP="00EA7395">
            <w:pPr>
              <w:pStyle w:val="Telobesedila"/>
              <w:rPr>
                <w:b/>
                <w:bCs/>
                <w:sz w:val="28"/>
                <w:szCs w:val="28"/>
              </w:rPr>
            </w:pPr>
            <w:r w:rsidRPr="00443D1A">
              <w:rPr>
                <w:b/>
                <w:bCs/>
                <w:sz w:val="28"/>
                <w:szCs w:val="28"/>
              </w:rPr>
              <w:t> </w:t>
            </w:r>
          </w:p>
        </w:tc>
        <w:tc>
          <w:tcPr>
            <w:tcW w:w="2841" w:type="dxa"/>
            <w:noWrap/>
            <w:hideMark/>
          </w:tcPr>
          <w:p w:rsidR="00EA7395" w:rsidRPr="00443D1A" w:rsidRDefault="00EA7395" w:rsidP="00EA7395">
            <w:pPr>
              <w:pStyle w:val="Telobesedila"/>
              <w:rPr>
                <w:b/>
                <w:bCs/>
                <w:sz w:val="28"/>
                <w:szCs w:val="28"/>
              </w:rPr>
            </w:pPr>
            <w:r w:rsidRPr="00443D1A">
              <w:rPr>
                <w:b/>
                <w:bCs/>
                <w:sz w:val="28"/>
                <w:szCs w:val="28"/>
              </w:rPr>
              <w:t> </w:t>
            </w:r>
          </w:p>
        </w:tc>
        <w:tc>
          <w:tcPr>
            <w:tcW w:w="1227" w:type="dxa"/>
            <w:noWrap/>
            <w:hideMark/>
          </w:tcPr>
          <w:p w:rsidR="00EA7395" w:rsidRPr="00443D1A" w:rsidRDefault="00EA7395" w:rsidP="00EA7395">
            <w:pPr>
              <w:pStyle w:val="Telobesedila"/>
              <w:rPr>
                <w:sz w:val="28"/>
                <w:szCs w:val="28"/>
              </w:rPr>
            </w:pPr>
            <w:r w:rsidRPr="00443D1A">
              <w:rPr>
                <w:sz w:val="28"/>
                <w:szCs w:val="28"/>
              </w:rPr>
              <w:t> </w:t>
            </w:r>
          </w:p>
        </w:tc>
        <w:tc>
          <w:tcPr>
            <w:tcW w:w="738" w:type="dxa"/>
            <w:noWrap/>
            <w:hideMark/>
          </w:tcPr>
          <w:p w:rsidR="00EA7395" w:rsidRPr="00443D1A" w:rsidRDefault="00EA7395" w:rsidP="00EA7395">
            <w:pPr>
              <w:pStyle w:val="Telobesedila"/>
              <w:rPr>
                <w:sz w:val="28"/>
                <w:szCs w:val="28"/>
              </w:rPr>
            </w:pPr>
            <w:r w:rsidRPr="00443D1A">
              <w:rPr>
                <w:sz w:val="28"/>
                <w:szCs w:val="28"/>
              </w:rPr>
              <w:t> </w:t>
            </w:r>
          </w:p>
        </w:tc>
        <w:tc>
          <w:tcPr>
            <w:tcW w:w="1233" w:type="dxa"/>
            <w:noWrap/>
            <w:hideMark/>
          </w:tcPr>
          <w:p w:rsidR="00EA7395" w:rsidRPr="00443D1A" w:rsidRDefault="00EA7395" w:rsidP="00EA7395">
            <w:pPr>
              <w:pStyle w:val="Telobesedila"/>
              <w:rPr>
                <w:sz w:val="28"/>
                <w:szCs w:val="28"/>
              </w:rPr>
            </w:pPr>
            <w:r w:rsidRPr="00443D1A">
              <w:rPr>
                <w:sz w:val="28"/>
                <w:szCs w:val="28"/>
              </w:rPr>
              <w:t> </w:t>
            </w:r>
          </w:p>
        </w:tc>
        <w:tc>
          <w:tcPr>
            <w:tcW w:w="1232" w:type="dxa"/>
            <w:noWrap/>
            <w:hideMark/>
          </w:tcPr>
          <w:p w:rsidR="00EA7395" w:rsidRPr="00443D1A" w:rsidRDefault="00EA7395" w:rsidP="00EA7395">
            <w:pPr>
              <w:pStyle w:val="Telobesedila"/>
              <w:rPr>
                <w:sz w:val="28"/>
                <w:szCs w:val="28"/>
              </w:rPr>
            </w:pPr>
            <w:r w:rsidRPr="00443D1A">
              <w:rPr>
                <w:sz w:val="28"/>
                <w:szCs w:val="28"/>
              </w:rPr>
              <w:t> </w:t>
            </w:r>
          </w:p>
        </w:tc>
        <w:tc>
          <w:tcPr>
            <w:tcW w:w="1200" w:type="dxa"/>
            <w:noWrap/>
            <w:hideMark/>
          </w:tcPr>
          <w:p w:rsidR="00EA7395" w:rsidRPr="00443D1A" w:rsidRDefault="00EA7395" w:rsidP="00EA7395">
            <w:pPr>
              <w:pStyle w:val="Telobesedila"/>
              <w:rPr>
                <w:sz w:val="28"/>
                <w:szCs w:val="28"/>
              </w:rPr>
            </w:pPr>
          </w:p>
        </w:tc>
      </w:tr>
      <w:tr w:rsidR="00EA7395" w:rsidRPr="00443D1A" w:rsidTr="00745040">
        <w:trPr>
          <w:trHeight w:val="900"/>
        </w:trPr>
        <w:tc>
          <w:tcPr>
            <w:tcW w:w="817" w:type="dxa"/>
            <w:noWrap/>
            <w:hideMark/>
          </w:tcPr>
          <w:p w:rsidR="00EA7395" w:rsidRPr="00443D1A" w:rsidRDefault="00EA7395" w:rsidP="00EA7395">
            <w:pPr>
              <w:pStyle w:val="Telobesedila"/>
              <w:rPr>
                <w:b/>
                <w:bCs/>
                <w:sz w:val="28"/>
                <w:szCs w:val="28"/>
              </w:rPr>
            </w:pPr>
            <w:r w:rsidRPr="00443D1A">
              <w:rPr>
                <w:b/>
                <w:bCs/>
                <w:sz w:val="28"/>
                <w:szCs w:val="28"/>
              </w:rPr>
              <w:t>1.</w:t>
            </w:r>
          </w:p>
        </w:tc>
        <w:tc>
          <w:tcPr>
            <w:tcW w:w="2841" w:type="dxa"/>
            <w:hideMark/>
          </w:tcPr>
          <w:p w:rsidR="00EA7395" w:rsidRPr="00443D1A" w:rsidRDefault="00EA7395" w:rsidP="00EA7395">
            <w:pPr>
              <w:pStyle w:val="Telobesedila"/>
              <w:rPr>
                <w:sz w:val="28"/>
                <w:szCs w:val="28"/>
              </w:rPr>
            </w:pPr>
            <w:r w:rsidRPr="00443D1A">
              <w:rPr>
                <w:sz w:val="28"/>
                <w:szCs w:val="28"/>
              </w:rPr>
              <w:t>Kandelaber javne razsvetljave višine 5 m, segmentni, III. vetrovne cone, raster prirobnice 170 x 170 mm, natik za svetilko fi 60 mm, komplet z vratci (brez sidra)</w:t>
            </w:r>
          </w:p>
        </w:tc>
        <w:tc>
          <w:tcPr>
            <w:tcW w:w="1227" w:type="dxa"/>
            <w:noWrap/>
            <w:hideMark/>
          </w:tcPr>
          <w:p w:rsidR="00EA7395" w:rsidRPr="00443D1A" w:rsidRDefault="00EA7395" w:rsidP="00EA7395">
            <w:pPr>
              <w:pStyle w:val="Telobesedila"/>
              <w:rPr>
                <w:sz w:val="28"/>
                <w:szCs w:val="28"/>
              </w:rPr>
            </w:pPr>
            <w:r w:rsidRPr="00443D1A">
              <w:rPr>
                <w:sz w:val="28"/>
                <w:szCs w:val="28"/>
              </w:rPr>
              <w:t>100</w:t>
            </w:r>
          </w:p>
        </w:tc>
        <w:tc>
          <w:tcPr>
            <w:tcW w:w="738" w:type="dxa"/>
            <w:noWrap/>
            <w:hideMark/>
          </w:tcPr>
          <w:p w:rsidR="00EA7395" w:rsidRPr="00443D1A" w:rsidRDefault="00EA7395" w:rsidP="00EA7395">
            <w:pPr>
              <w:pStyle w:val="Telobesedila"/>
              <w:rPr>
                <w:sz w:val="28"/>
                <w:szCs w:val="28"/>
              </w:rPr>
            </w:pPr>
            <w:r w:rsidRPr="00443D1A">
              <w:rPr>
                <w:sz w:val="28"/>
                <w:szCs w:val="28"/>
              </w:rPr>
              <w:t>kos</w:t>
            </w:r>
          </w:p>
        </w:tc>
        <w:tc>
          <w:tcPr>
            <w:tcW w:w="1233" w:type="dxa"/>
            <w:noWrap/>
            <w:hideMark/>
          </w:tcPr>
          <w:p w:rsidR="00EA7395" w:rsidRPr="00443D1A" w:rsidRDefault="00EA7395" w:rsidP="00EA7395">
            <w:pPr>
              <w:pStyle w:val="Telobesedila"/>
              <w:rPr>
                <w:sz w:val="28"/>
                <w:szCs w:val="28"/>
              </w:rPr>
            </w:pPr>
          </w:p>
        </w:tc>
        <w:tc>
          <w:tcPr>
            <w:tcW w:w="1232" w:type="dxa"/>
            <w:noWrap/>
            <w:hideMark/>
          </w:tcPr>
          <w:p w:rsidR="00EA7395" w:rsidRPr="00443D1A" w:rsidRDefault="00EA7395" w:rsidP="00EA7395">
            <w:pPr>
              <w:pStyle w:val="Telobesedila"/>
              <w:rPr>
                <w:sz w:val="28"/>
                <w:szCs w:val="28"/>
              </w:rPr>
            </w:pPr>
          </w:p>
        </w:tc>
        <w:tc>
          <w:tcPr>
            <w:tcW w:w="1200" w:type="dxa"/>
            <w:noWrap/>
            <w:hideMark/>
          </w:tcPr>
          <w:p w:rsidR="00EA7395" w:rsidRPr="00443D1A" w:rsidRDefault="00EA7395" w:rsidP="00EA7395">
            <w:pPr>
              <w:pStyle w:val="Telobesedila"/>
              <w:rPr>
                <w:sz w:val="28"/>
                <w:szCs w:val="28"/>
              </w:rPr>
            </w:pPr>
          </w:p>
        </w:tc>
      </w:tr>
      <w:tr w:rsidR="00EA7395" w:rsidRPr="00443D1A" w:rsidTr="00745040">
        <w:trPr>
          <w:trHeight w:val="900"/>
        </w:trPr>
        <w:tc>
          <w:tcPr>
            <w:tcW w:w="817" w:type="dxa"/>
            <w:noWrap/>
            <w:hideMark/>
          </w:tcPr>
          <w:p w:rsidR="00EA7395" w:rsidRPr="00443D1A" w:rsidRDefault="00EA7395" w:rsidP="00EA7395">
            <w:pPr>
              <w:pStyle w:val="Telobesedila"/>
              <w:rPr>
                <w:b/>
                <w:bCs/>
                <w:sz w:val="28"/>
                <w:szCs w:val="28"/>
              </w:rPr>
            </w:pPr>
            <w:r w:rsidRPr="00443D1A">
              <w:rPr>
                <w:b/>
                <w:bCs/>
                <w:sz w:val="28"/>
                <w:szCs w:val="28"/>
              </w:rPr>
              <w:t>2.</w:t>
            </w:r>
          </w:p>
        </w:tc>
        <w:tc>
          <w:tcPr>
            <w:tcW w:w="2841" w:type="dxa"/>
            <w:hideMark/>
          </w:tcPr>
          <w:p w:rsidR="00EA7395" w:rsidRPr="00443D1A" w:rsidRDefault="00EA7395" w:rsidP="00EA7395">
            <w:pPr>
              <w:pStyle w:val="Telobesedila"/>
              <w:rPr>
                <w:sz w:val="28"/>
                <w:szCs w:val="28"/>
              </w:rPr>
            </w:pPr>
            <w:r w:rsidRPr="00443D1A">
              <w:rPr>
                <w:sz w:val="28"/>
                <w:szCs w:val="28"/>
              </w:rPr>
              <w:t>Kandelaber javne razsvetljave višine 7 m, segmentni, III. vetrovne cone, raster prirobnice 170 x 170 mm, natik za svetilko fi 60 mm, komplet z vratci (brez sidra)</w:t>
            </w:r>
          </w:p>
        </w:tc>
        <w:tc>
          <w:tcPr>
            <w:tcW w:w="1227" w:type="dxa"/>
            <w:noWrap/>
            <w:hideMark/>
          </w:tcPr>
          <w:p w:rsidR="00EA7395" w:rsidRPr="00443D1A" w:rsidRDefault="00EA7395" w:rsidP="00EA7395">
            <w:pPr>
              <w:pStyle w:val="Telobesedila"/>
              <w:rPr>
                <w:sz w:val="28"/>
                <w:szCs w:val="28"/>
              </w:rPr>
            </w:pPr>
            <w:r w:rsidRPr="00443D1A">
              <w:rPr>
                <w:sz w:val="28"/>
                <w:szCs w:val="28"/>
              </w:rPr>
              <w:t>36</w:t>
            </w:r>
          </w:p>
        </w:tc>
        <w:tc>
          <w:tcPr>
            <w:tcW w:w="738" w:type="dxa"/>
            <w:noWrap/>
            <w:hideMark/>
          </w:tcPr>
          <w:p w:rsidR="00EA7395" w:rsidRPr="00443D1A" w:rsidRDefault="00EA7395" w:rsidP="00EA7395">
            <w:pPr>
              <w:pStyle w:val="Telobesedila"/>
              <w:rPr>
                <w:sz w:val="28"/>
                <w:szCs w:val="28"/>
              </w:rPr>
            </w:pPr>
            <w:r w:rsidRPr="00443D1A">
              <w:rPr>
                <w:sz w:val="28"/>
                <w:szCs w:val="28"/>
              </w:rPr>
              <w:t>kos</w:t>
            </w:r>
          </w:p>
        </w:tc>
        <w:tc>
          <w:tcPr>
            <w:tcW w:w="1233" w:type="dxa"/>
            <w:noWrap/>
            <w:hideMark/>
          </w:tcPr>
          <w:p w:rsidR="00EA7395" w:rsidRPr="00443D1A" w:rsidRDefault="00EA7395" w:rsidP="00EA7395">
            <w:pPr>
              <w:pStyle w:val="Telobesedila"/>
              <w:rPr>
                <w:sz w:val="28"/>
                <w:szCs w:val="28"/>
              </w:rPr>
            </w:pPr>
          </w:p>
        </w:tc>
        <w:tc>
          <w:tcPr>
            <w:tcW w:w="1232" w:type="dxa"/>
            <w:noWrap/>
            <w:hideMark/>
          </w:tcPr>
          <w:p w:rsidR="00EA7395" w:rsidRPr="00443D1A" w:rsidRDefault="00EA7395" w:rsidP="00EA7395">
            <w:pPr>
              <w:pStyle w:val="Telobesedila"/>
              <w:rPr>
                <w:sz w:val="28"/>
                <w:szCs w:val="28"/>
              </w:rPr>
            </w:pPr>
          </w:p>
        </w:tc>
        <w:tc>
          <w:tcPr>
            <w:tcW w:w="1200" w:type="dxa"/>
            <w:noWrap/>
            <w:hideMark/>
          </w:tcPr>
          <w:p w:rsidR="00EA7395" w:rsidRPr="00443D1A" w:rsidRDefault="00EA7395" w:rsidP="00EA7395">
            <w:pPr>
              <w:pStyle w:val="Telobesedila"/>
              <w:rPr>
                <w:sz w:val="28"/>
                <w:szCs w:val="28"/>
              </w:rPr>
            </w:pPr>
          </w:p>
        </w:tc>
      </w:tr>
      <w:tr w:rsidR="00EA7395" w:rsidRPr="00443D1A" w:rsidTr="00745040">
        <w:trPr>
          <w:trHeight w:val="1500"/>
        </w:trPr>
        <w:tc>
          <w:tcPr>
            <w:tcW w:w="817" w:type="dxa"/>
            <w:noWrap/>
            <w:hideMark/>
          </w:tcPr>
          <w:p w:rsidR="00EA7395" w:rsidRPr="00443D1A" w:rsidRDefault="00EA7395" w:rsidP="00EA7395">
            <w:pPr>
              <w:pStyle w:val="Telobesedila"/>
              <w:rPr>
                <w:b/>
                <w:bCs/>
                <w:sz w:val="28"/>
                <w:szCs w:val="28"/>
              </w:rPr>
            </w:pPr>
            <w:r w:rsidRPr="00443D1A">
              <w:rPr>
                <w:b/>
                <w:bCs/>
                <w:sz w:val="28"/>
                <w:szCs w:val="28"/>
              </w:rPr>
              <w:t>3.</w:t>
            </w:r>
          </w:p>
        </w:tc>
        <w:tc>
          <w:tcPr>
            <w:tcW w:w="2841" w:type="dxa"/>
            <w:hideMark/>
          </w:tcPr>
          <w:p w:rsidR="00EA7395" w:rsidRPr="00443D1A" w:rsidRDefault="00EA7395" w:rsidP="00EA7395">
            <w:pPr>
              <w:pStyle w:val="Telobesedila"/>
              <w:rPr>
                <w:sz w:val="28"/>
                <w:szCs w:val="28"/>
              </w:rPr>
            </w:pPr>
            <w:r w:rsidRPr="00443D1A">
              <w:rPr>
                <w:sz w:val="28"/>
                <w:szCs w:val="28"/>
              </w:rPr>
              <w:t xml:space="preserve">Cestna LED svetilka </w:t>
            </w:r>
            <w:ins w:id="6" w:author="Franci Voglar" w:date="2015-07-23T14:33:00Z">
              <w:r w:rsidR="00F35D93">
                <w:rPr>
                  <w:sz w:val="28"/>
                  <w:szCs w:val="28"/>
                </w:rPr>
                <w:t xml:space="preserve">do moči 15 W </w:t>
              </w:r>
            </w:ins>
            <w:del w:id="7" w:author="Franci Voglar" w:date="2015-07-23T14:33:00Z">
              <w:r w:rsidRPr="00443D1A" w:rsidDel="00F35D93">
                <w:rPr>
                  <w:sz w:val="28"/>
                  <w:szCs w:val="28"/>
                </w:rPr>
                <w:delText>LSL15</w:delText>
              </w:r>
            </w:del>
            <w:r w:rsidRPr="00443D1A">
              <w:rPr>
                <w:sz w:val="28"/>
                <w:szCs w:val="28"/>
              </w:rPr>
              <w:t xml:space="preserve"> s kotnim nosilcem ali </w:t>
            </w:r>
            <w:ins w:id="8" w:author="Franci Voglar" w:date="2015-07-23T14:33:00Z">
              <w:r w:rsidR="00F35D93">
                <w:rPr>
                  <w:sz w:val="28"/>
                  <w:szCs w:val="28"/>
                </w:rPr>
                <w:t>enakovredno.</w:t>
              </w:r>
            </w:ins>
            <w:del w:id="9" w:author="Franci Voglar" w:date="2015-07-23T14:34:00Z">
              <w:r w:rsidRPr="00443D1A" w:rsidDel="00F35D93">
                <w:rPr>
                  <w:sz w:val="28"/>
                  <w:szCs w:val="28"/>
                </w:rPr>
                <w:delText>podobno, makasimalno 14W, maksimalno 4200 K, montaža na višini 5 m, širina ceste 4 m, raster 28 m, svetlobno tehnični razred min</w:delText>
              </w:r>
              <w:r w:rsidR="0075735C" w:rsidDel="00F35D93">
                <w:rPr>
                  <w:sz w:val="28"/>
                  <w:szCs w:val="28"/>
                </w:rPr>
                <w:delText>imalno S4.</w:delText>
              </w:r>
            </w:del>
          </w:p>
        </w:tc>
        <w:tc>
          <w:tcPr>
            <w:tcW w:w="1227" w:type="dxa"/>
            <w:noWrap/>
            <w:hideMark/>
          </w:tcPr>
          <w:p w:rsidR="00EA7395" w:rsidRPr="00443D1A" w:rsidRDefault="00EA7395" w:rsidP="00EA7395">
            <w:pPr>
              <w:pStyle w:val="Telobesedila"/>
              <w:rPr>
                <w:sz w:val="28"/>
                <w:szCs w:val="28"/>
              </w:rPr>
            </w:pPr>
            <w:r w:rsidRPr="00443D1A">
              <w:rPr>
                <w:sz w:val="28"/>
                <w:szCs w:val="28"/>
              </w:rPr>
              <w:t>100</w:t>
            </w:r>
          </w:p>
        </w:tc>
        <w:tc>
          <w:tcPr>
            <w:tcW w:w="738" w:type="dxa"/>
            <w:noWrap/>
            <w:hideMark/>
          </w:tcPr>
          <w:p w:rsidR="00EA7395" w:rsidRPr="00443D1A" w:rsidRDefault="00EA7395" w:rsidP="00EA7395">
            <w:pPr>
              <w:pStyle w:val="Telobesedila"/>
              <w:rPr>
                <w:sz w:val="28"/>
                <w:szCs w:val="28"/>
              </w:rPr>
            </w:pPr>
            <w:r w:rsidRPr="00443D1A">
              <w:rPr>
                <w:sz w:val="28"/>
                <w:szCs w:val="28"/>
              </w:rPr>
              <w:t>kos</w:t>
            </w:r>
          </w:p>
        </w:tc>
        <w:tc>
          <w:tcPr>
            <w:tcW w:w="1233" w:type="dxa"/>
            <w:noWrap/>
            <w:hideMark/>
          </w:tcPr>
          <w:p w:rsidR="00EA7395" w:rsidRPr="00443D1A" w:rsidRDefault="00EA7395" w:rsidP="00EA7395">
            <w:pPr>
              <w:pStyle w:val="Telobesedila"/>
              <w:rPr>
                <w:sz w:val="28"/>
                <w:szCs w:val="28"/>
              </w:rPr>
            </w:pPr>
          </w:p>
        </w:tc>
        <w:tc>
          <w:tcPr>
            <w:tcW w:w="1232" w:type="dxa"/>
            <w:noWrap/>
            <w:hideMark/>
          </w:tcPr>
          <w:p w:rsidR="00EA7395" w:rsidRPr="00443D1A" w:rsidRDefault="00EA7395" w:rsidP="00EA7395">
            <w:pPr>
              <w:pStyle w:val="Telobesedila"/>
              <w:rPr>
                <w:sz w:val="28"/>
                <w:szCs w:val="28"/>
              </w:rPr>
            </w:pPr>
          </w:p>
        </w:tc>
        <w:tc>
          <w:tcPr>
            <w:tcW w:w="1200" w:type="dxa"/>
            <w:noWrap/>
            <w:hideMark/>
          </w:tcPr>
          <w:p w:rsidR="00EA7395" w:rsidRPr="00443D1A" w:rsidRDefault="00EA7395" w:rsidP="00EA7395">
            <w:pPr>
              <w:pStyle w:val="Telobesedila"/>
              <w:rPr>
                <w:sz w:val="28"/>
                <w:szCs w:val="28"/>
              </w:rPr>
            </w:pPr>
          </w:p>
        </w:tc>
      </w:tr>
      <w:tr w:rsidR="00EA7395" w:rsidRPr="00443D1A" w:rsidTr="00745040">
        <w:trPr>
          <w:trHeight w:val="1515"/>
        </w:trPr>
        <w:tc>
          <w:tcPr>
            <w:tcW w:w="817" w:type="dxa"/>
            <w:noWrap/>
            <w:hideMark/>
          </w:tcPr>
          <w:p w:rsidR="00EA7395" w:rsidRPr="00443D1A" w:rsidRDefault="00EA7395" w:rsidP="00EA7395">
            <w:pPr>
              <w:pStyle w:val="Telobesedila"/>
              <w:rPr>
                <w:b/>
                <w:bCs/>
                <w:sz w:val="28"/>
                <w:szCs w:val="28"/>
              </w:rPr>
            </w:pPr>
            <w:r w:rsidRPr="00443D1A">
              <w:rPr>
                <w:b/>
                <w:bCs/>
                <w:sz w:val="28"/>
                <w:szCs w:val="28"/>
              </w:rPr>
              <w:t>4.</w:t>
            </w:r>
          </w:p>
        </w:tc>
        <w:tc>
          <w:tcPr>
            <w:tcW w:w="2841" w:type="dxa"/>
            <w:hideMark/>
          </w:tcPr>
          <w:p w:rsidR="00EA7395" w:rsidRPr="00443D1A" w:rsidRDefault="00EA7395" w:rsidP="00F35D93">
            <w:pPr>
              <w:pStyle w:val="Telobesedila"/>
              <w:rPr>
                <w:sz w:val="28"/>
                <w:szCs w:val="28"/>
              </w:rPr>
            </w:pPr>
            <w:r w:rsidRPr="00443D1A">
              <w:rPr>
                <w:sz w:val="28"/>
                <w:szCs w:val="28"/>
              </w:rPr>
              <w:t xml:space="preserve">Cestna LED svetilka </w:t>
            </w:r>
            <w:ins w:id="10" w:author="Franci Voglar" w:date="2015-07-23T14:34:00Z">
              <w:r w:rsidR="00F35D93">
                <w:rPr>
                  <w:sz w:val="28"/>
                  <w:szCs w:val="28"/>
                </w:rPr>
                <w:t xml:space="preserve">do moči 28 W </w:t>
              </w:r>
            </w:ins>
            <w:del w:id="11" w:author="Franci Voglar" w:date="2015-07-23T14:34:00Z">
              <w:r w:rsidRPr="00443D1A" w:rsidDel="00F35D93">
                <w:rPr>
                  <w:sz w:val="28"/>
                  <w:szCs w:val="28"/>
                </w:rPr>
                <w:delText>LSL30</w:delText>
              </w:r>
            </w:del>
            <w:r w:rsidRPr="00443D1A">
              <w:rPr>
                <w:sz w:val="28"/>
                <w:szCs w:val="28"/>
              </w:rPr>
              <w:t xml:space="preserve"> s kotnim nosilcem ali </w:t>
            </w:r>
            <w:ins w:id="12" w:author="Franci Voglar" w:date="2015-07-23T14:35:00Z">
              <w:r w:rsidR="00F35D93">
                <w:rPr>
                  <w:sz w:val="28"/>
                  <w:szCs w:val="28"/>
                </w:rPr>
                <w:t>enakovredno.</w:t>
              </w:r>
            </w:ins>
            <w:del w:id="13" w:author="Franci Voglar" w:date="2015-07-23T14:35:00Z">
              <w:r w:rsidRPr="00443D1A" w:rsidDel="00F35D93">
                <w:rPr>
                  <w:sz w:val="28"/>
                  <w:szCs w:val="28"/>
                </w:rPr>
                <w:delText>podobno, makasimalno 27W, maksimalno 4200 K, montaža na višini 7 m, širina ceste 5,5 m, raster 34 m, svetlobno tehnični razred mini</w:delText>
              </w:r>
              <w:r w:rsidR="0075735C" w:rsidDel="00F35D93">
                <w:rPr>
                  <w:sz w:val="28"/>
                  <w:szCs w:val="28"/>
                </w:rPr>
                <w:delText>malno M5.</w:delText>
              </w:r>
            </w:del>
            <w:r w:rsidR="0075735C">
              <w:rPr>
                <w:sz w:val="28"/>
                <w:szCs w:val="28"/>
              </w:rPr>
              <w:t xml:space="preserve">  </w:t>
            </w:r>
          </w:p>
        </w:tc>
        <w:tc>
          <w:tcPr>
            <w:tcW w:w="1227" w:type="dxa"/>
            <w:noWrap/>
            <w:hideMark/>
          </w:tcPr>
          <w:p w:rsidR="00EA7395" w:rsidRPr="00443D1A" w:rsidRDefault="00EA7395" w:rsidP="00EA7395">
            <w:pPr>
              <w:pStyle w:val="Telobesedila"/>
              <w:rPr>
                <w:sz w:val="28"/>
                <w:szCs w:val="28"/>
              </w:rPr>
            </w:pPr>
            <w:r w:rsidRPr="00443D1A">
              <w:rPr>
                <w:sz w:val="28"/>
                <w:szCs w:val="28"/>
              </w:rPr>
              <w:t>30</w:t>
            </w:r>
          </w:p>
        </w:tc>
        <w:tc>
          <w:tcPr>
            <w:tcW w:w="738" w:type="dxa"/>
            <w:tcBorders>
              <w:bottom w:val="single" w:sz="4" w:space="0" w:color="auto"/>
            </w:tcBorders>
            <w:noWrap/>
            <w:hideMark/>
          </w:tcPr>
          <w:p w:rsidR="00EA7395" w:rsidRPr="00443D1A" w:rsidRDefault="00EA7395" w:rsidP="00EA7395">
            <w:pPr>
              <w:pStyle w:val="Telobesedila"/>
              <w:rPr>
                <w:sz w:val="28"/>
                <w:szCs w:val="28"/>
              </w:rPr>
            </w:pPr>
            <w:r w:rsidRPr="00443D1A">
              <w:rPr>
                <w:sz w:val="28"/>
                <w:szCs w:val="28"/>
              </w:rPr>
              <w:t>kos</w:t>
            </w:r>
          </w:p>
        </w:tc>
        <w:tc>
          <w:tcPr>
            <w:tcW w:w="1233" w:type="dxa"/>
            <w:tcBorders>
              <w:bottom w:val="single" w:sz="4" w:space="0" w:color="auto"/>
            </w:tcBorders>
            <w:noWrap/>
            <w:hideMark/>
          </w:tcPr>
          <w:p w:rsidR="00EA7395" w:rsidRPr="00443D1A" w:rsidRDefault="00EA7395" w:rsidP="00EA7395">
            <w:pPr>
              <w:pStyle w:val="Telobesedila"/>
              <w:rPr>
                <w:sz w:val="28"/>
                <w:szCs w:val="28"/>
              </w:rPr>
            </w:pPr>
          </w:p>
        </w:tc>
        <w:tc>
          <w:tcPr>
            <w:tcW w:w="1232" w:type="dxa"/>
            <w:tcBorders>
              <w:bottom w:val="single" w:sz="4" w:space="0" w:color="auto"/>
            </w:tcBorders>
            <w:noWrap/>
            <w:hideMark/>
          </w:tcPr>
          <w:p w:rsidR="00EA7395" w:rsidRPr="00443D1A" w:rsidRDefault="00EA7395" w:rsidP="00EA7395">
            <w:pPr>
              <w:pStyle w:val="Telobesedila"/>
              <w:rPr>
                <w:sz w:val="28"/>
                <w:szCs w:val="28"/>
              </w:rPr>
            </w:pPr>
          </w:p>
        </w:tc>
        <w:tc>
          <w:tcPr>
            <w:tcW w:w="1200" w:type="dxa"/>
            <w:tcBorders>
              <w:bottom w:val="single" w:sz="4" w:space="0" w:color="auto"/>
            </w:tcBorders>
            <w:noWrap/>
            <w:hideMark/>
          </w:tcPr>
          <w:p w:rsidR="00EA7395" w:rsidRPr="00443D1A" w:rsidRDefault="00EA7395" w:rsidP="00EA7395">
            <w:pPr>
              <w:pStyle w:val="Telobesedila"/>
              <w:rPr>
                <w:sz w:val="28"/>
                <w:szCs w:val="28"/>
              </w:rPr>
            </w:pPr>
          </w:p>
        </w:tc>
      </w:tr>
      <w:tr w:rsidR="00136838" w:rsidRPr="00443D1A" w:rsidTr="00745040">
        <w:trPr>
          <w:trHeight w:val="315"/>
        </w:trPr>
        <w:tc>
          <w:tcPr>
            <w:tcW w:w="4885" w:type="dxa"/>
            <w:gridSpan w:val="3"/>
            <w:noWrap/>
            <w:hideMark/>
          </w:tcPr>
          <w:p w:rsidR="00136838" w:rsidRPr="00443D1A" w:rsidRDefault="00136838" w:rsidP="00EA7395">
            <w:pPr>
              <w:pStyle w:val="Telobesedila"/>
              <w:rPr>
                <w:sz w:val="28"/>
                <w:szCs w:val="28"/>
              </w:rPr>
            </w:pPr>
            <w:r w:rsidRPr="00443D1A">
              <w:rPr>
                <w:sz w:val="28"/>
                <w:szCs w:val="28"/>
              </w:rPr>
              <w:t> </w:t>
            </w:r>
          </w:p>
          <w:p w:rsidR="00136838" w:rsidRPr="00443D1A" w:rsidRDefault="00136838" w:rsidP="00EA7395">
            <w:pPr>
              <w:pStyle w:val="Telobesedila"/>
              <w:rPr>
                <w:sz w:val="28"/>
                <w:szCs w:val="28"/>
              </w:rPr>
            </w:pPr>
            <w:r w:rsidRPr="00443D1A">
              <w:rPr>
                <w:sz w:val="28"/>
                <w:szCs w:val="28"/>
              </w:rPr>
              <w:t> </w:t>
            </w:r>
          </w:p>
          <w:p w:rsidR="00136838" w:rsidRPr="00443D1A" w:rsidRDefault="00136838" w:rsidP="00EA7395">
            <w:pPr>
              <w:pStyle w:val="Telobesedila"/>
              <w:rPr>
                <w:sz w:val="28"/>
                <w:szCs w:val="28"/>
              </w:rPr>
            </w:pPr>
            <w:r w:rsidRPr="00443D1A">
              <w:rPr>
                <w:sz w:val="28"/>
                <w:szCs w:val="28"/>
              </w:rPr>
              <w:t> </w:t>
            </w:r>
          </w:p>
        </w:tc>
        <w:tc>
          <w:tcPr>
            <w:tcW w:w="1971" w:type="dxa"/>
            <w:gridSpan w:val="2"/>
            <w:shd w:val="clear" w:color="auto" w:fill="A6A6A6" w:themeFill="background1" w:themeFillShade="A6"/>
            <w:noWrap/>
            <w:hideMark/>
          </w:tcPr>
          <w:p w:rsidR="00136838" w:rsidRPr="00443D1A" w:rsidRDefault="00136838" w:rsidP="00443D1A">
            <w:pPr>
              <w:pStyle w:val="Telobesedila"/>
              <w:rPr>
                <w:b/>
                <w:sz w:val="28"/>
                <w:szCs w:val="28"/>
              </w:rPr>
            </w:pPr>
            <w:r w:rsidRPr="00443D1A">
              <w:rPr>
                <w:b/>
                <w:sz w:val="28"/>
                <w:szCs w:val="28"/>
              </w:rPr>
              <w:t xml:space="preserve">SKUPAJ </w:t>
            </w:r>
            <w:r>
              <w:rPr>
                <w:b/>
                <w:sz w:val="28"/>
                <w:szCs w:val="28"/>
              </w:rPr>
              <w:t>:</w:t>
            </w:r>
          </w:p>
        </w:tc>
        <w:tc>
          <w:tcPr>
            <w:tcW w:w="1232" w:type="dxa"/>
            <w:shd w:val="clear" w:color="auto" w:fill="A6A6A6" w:themeFill="background1" w:themeFillShade="A6"/>
            <w:noWrap/>
            <w:hideMark/>
          </w:tcPr>
          <w:p w:rsidR="00136838" w:rsidRDefault="00136838" w:rsidP="00EA7395">
            <w:pPr>
              <w:pStyle w:val="Telobesedila"/>
              <w:rPr>
                <w:sz w:val="28"/>
                <w:szCs w:val="28"/>
              </w:rPr>
            </w:pPr>
          </w:p>
          <w:p w:rsidR="00136838" w:rsidRDefault="00136838" w:rsidP="00EA7395">
            <w:pPr>
              <w:pStyle w:val="Telobesedila"/>
              <w:rPr>
                <w:sz w:val="28"/>
                <w:szCs w:val="28"/>
              </w:rPr>
            </w:pPr>
          </w:p>
          <w:p w:rsidR="00136838" w:rsidRDefault="00136838" w:rsidP="00EA7395">
            <w:pPr>
              <w:pStyle w:val="Telobesedila"/>
              <w:rPr>
                <w:sz w:val="28"/>
                <w:szCs w:val="28"/>
              </w:rPr>
            </w:pPr>
          </w:p>
          <w:p w:rsidR="00136838" w:rsidRPr="00443D1A" w:rsidRDefault="00136838" w:rsidP="00EA7395">
            <w:pPr>
              <w:pStyle w:val="Telobesedila"/>
              <w:rPr>
                <w:sz w:val="28"/>
                <w:szCs w:val="28"/>
              </w:rPr>
            </w:pPr>
          </w:p>
        </w:tc>
        <w:tc>
          <w:tcPr>
            <w:tcW w:w="1200" w:type="dxa"/>
            <w:shd w:val="clear" w:color="auto" w:fill="A6A6A6" w:themeFill="background1" w:themeFillShade="A6"/>
            <w:noWrap/>
            <w:hideMark/>
          </w:tcPr>
          <w:p w:rsidR="00136838" w:rsidRDefault="00136838" w:rsidP="00EA7395">
            <w:pPr>
              <w:pStyle w:val="Telobesedila"/>
              <w:rPr>
                <w:sz w:val="28"/>
                <w:szCs w:val="28"/>
              </w:rPr>
            </w:pPr>
          </w:p>
          <w:p w:rsidR="00136838" w:rsidRDefault="00136838" w:rsidP="00EA7395">
            <w:pPr>
              <w:pStyle w:val="Telobesedila"/>
              <w:rPr>
                <w:sz w:val="28"/>
                <w:szCs w:val="28"/>
              </w:rPr>
            </w:pPr>
          </w:p>
          <w:p w:rsidR="00136838" w:rsidRPr="00443D1A" w:rsidRDefault="00136838" w:rsidP="00EA7395">
            <w:pPr>
              <w:pStyle w:val="Telobesedila"/>
              <w:rPr>
                <w:sz w:val="28"/>
                <w:szCs w:val="28"/>
              </w:rPr>
            </w:pPr>
          </w:p>
        </w:tc>
      </w:tr>
    </w:tbl>
    <w:p w:rsidR="00EA7395" w:rsidRPr="00443D1A" w:rsidRDefault="00EA7395" w:rsidP="00EA4DA4">
      <w:pPr>
        <w:pStyle w:val="Telobesedila"/>
        <w:rPr>
          <w:sz w:val="28"/>
          <w:szCs w:val="28"/>
        </w:rPr>
      </w:pPr>
    </w:p>
    <w:p w:rsidR="00EA4DA4" w:rsidRDefault="00EA4DA4" w:rsidP="00EA4DA4">
      <w:pPr>
        <w:rPr>
          <w:szCs w:val="24"/>
        </w:rPr>
      </w:pPr>
    </w:p>
    <w:p w:rsidR="00443D1A" w:rsidRDefault="00443D1A" w:rsidP="00EA4DA4">
      <w:pPr>
        <w:rPr>
          <w:szCs w:val="24"/>
        </w:rPr>
      </w:pPr>
      <w:r>
        <w:rPr>
          <w:szCs w:val="24"/>
        </w:rPr>
        <w:t>Ponujeno blago ustreza vsem zahtevam in pogojem naročnika iz razpisne dokumentacije.</w:t>
      </w:r>
    </w:p>
    <w:p w:rsidR="00443D1A" w:rsidRDefault="00443D1A" w:rsidP="00EA4DA4">
      <w:pPr>
        <w:rPr>
          <w:szCs w:val="24"/>
        </w:rPr>
      </w:pPr>
    </w:p>
    <w:p w:rsidR="00443D1A" w:rsidRDefault="00136838" w:rsidP="00EA4DA4">
      <w:pPr>
        <w:rPr>
          <w:szCs w:val="24"/>
        </w:rPr>
      </w:pPr>
      <w:r>
        <w:rPr>
          <w:szCs w:val="24"/>
        </w:rPr>
        <w:t>Obvezna priloga: parafirane in izpolnjene tehnične specifikacije (priloga) oz. popis materiala s čimer ponudnik potrjuje, da so izpolnjene vse zahteve naročnika glede tehničnih specifikacij predmeta javnega naročila</w:t>
      </w:r>
    </w:p>
    <w:p w:rsidR="00443D1A" w:rsidRDefault="00443D1A" w:rsidP="00EA4DA4">
      <w:pPr>
        <w:rPr>
          <w:szCs w:val="24"/>
        </w:rPr>
      </w:pPr>
    </w:p>
    <w:p w:rsidR="00443D1A" w:rsidRDefault="00443D1A" w:rsidP="00EA4DA4">
      <w:pPr>
        <w:rPr>
          <w:szCs w:val="24"/>
        </w:rPr>
      </w:pPr>
    </w:p>
    <w:p w:rsidR="00443D1A" w:rsidRDefault="00443D1A" w:rsidP="00EA4DA4">
      <w:pPr>
        <w:rPr>
          <w:szCs w:val="24"/>
        </w:rPr>
      </w:pPr>
    </w:p>
    <w:p w:rsidR="00443D1A" w:rsidRDefault="00443D1A" w:rsidP="00EA4DA4">
      <w:pPr>
        <w:rPr>
          <w:szCs w:val="24"/>
        </w:rPr>
      </w:pPr>
    </w:p>
    <w:p w:rsidR="00443D1A" w:rsidRPr="001930DA" w:rsidRDefault="00443D1A" w:rsidP="00EA4DA4">
      <w:pPr>
        <w:rPr>
          <w:szCs w:val="24"/>
        </w:rPr>
      </w:pPr>
    </w:p>
    <w:tbl>
      <w:tblPr>
        <w:tblW w:w="0" w:type="auto"/>
        <w:tblCellMar>
          <w:left w:w="70" w:type="dxa"/>
          <w:right w:w="70" w:type="dxa"/>
        </w:tblCellMar>
        <w:tblLook w:val="0000" w:firstRow="0" w:lastRow="0" w:firstColumn="0" w:lastColumn="0" w:noHBand="0" w:noVBand="0"/>
      </w:tblPr>
      <w:tblGrid>
        <w:gridCol w:w="3070"/>
        <w:gridCol w:w="3070"/>
        <w:gridCol w:w="3070"/>
      </w:tblGrid>
      <w:tr w:rsidR="00EA4DA4" w:rsidRPr="00131736" w:rsidTr="004315F7">
        <w:tc>
          <w:tcPr>
            <w:tcW w:w="3070" w:type="dxa"/>
          </w:tcPr>
          <w:p w:rsidR="00EA4DA4" w:rsidRPr="00131736" w:rsidRDefault="00EA4DA4" w:rsidP="004315F7">
            <w:pPr>
              <w:jc w:val="center"/>
              <w:rPr>
                <w:szCs w:val="24"/>
              </w:rPr>
            </w:pPr>
            <w:r w:rsidRPr="00131736">
              <w:rPr>
                <w:szCs w:val="24"/>
              </w:rPr>
              <w:t>Kraj in datum:</w:t>
            </w:r>
          </w:p>
          <w:p w:rsidR="00EA4DA4" w:rsidRPr="00131736" w:rsidRDefault="00EA4DA4" w:rsidP="004315F7">
            <w:pPr>
              <w:jc w:val="center"/>
              <w:rPr>
                <w:szCs w:val="24"/>
              </w:rPr>
            </w:pPr>
          </w:p>
        </w:tc>
        <w:tc>
          <w:tcPr>
            <w:tcW w:w="3070" w:type="dxa"/>
          </w:tcPr>
          <w:p w:rsidR="00EA4DA4" w:rsidRPr="001930DA" w:rsidRDefault="00EA4DA4" w:rsidP="004315F7">
            <w:pPr>
              <w:pStyle w:val="len"/>
              <w:keepNext w:val="0"/>
              <w:spacing w:before="0" w:after="0"/>
              <w:rPr>
                <w:rFonts w:ascii="Times New Roman" w:hAnsi="Times New Roman"/>
                <w:sz w:val="24"/>
              </w:rPr>
            </w:pPr>
            <w:r w:rsidRPr="001930DA">
              <w:rPr>
                <w:rFonts w:ascii="Times New Roman" w:hAnsi="Times New Roman"/>
                <w:sz w:val="24"/>
              </w:rPr>
              <w:t>Žig:</w:t>
            </w:r>
          </w:p>
        </w:tc>
        <w:tc>
          <w:tcPr>
            <w:tcW w:w="3070" w:type="dxa"/>
          </w:tcPr>
          <w:p w:rsidR="00EA4DA4" w:rsidRPr="00131736" w:rsidRDefault="00EA4DA4" w:rsidP="004315F7">
            <w:pPr>
              <w:jc w:val="center"/>
              <w:rPr>
                <w:szCs w:val="24"/>
              </w:rPr>
            </w:pPr>
            <w:r w:rsidRPr="00131736">
              <w:rPr>
                <w:szCs w:val="24"/>
              </w:rPr>
              <w:t>Podpis odgovorne osebe ponudnika:</w:t>
            </w:r>
          </w:p>
          <w:p w:rsidR="00EA4DA4" w:rsidRPr="00131736" w:rsidRDefault="00EA4DA4" w:rsidP="004315F7">
            <w:pPr>
              <w:jc w:val="center"/>
              <w:rPr>
                <w:szCs w:val="24"/>
              </w:rPr>
            </w:pPr>
          </w:p>
        </w:tc>
      </w:tr>
      <w:tr w:rsidR="00EA4DA4" w:rsidRPr="00131736" w:rsidTr="004315F7">
        <w:tc>
          <w:tcPr>
            <w:tcW w:w="3070" w:type="dxa"/>
          </w:tcPr>
          <w:p w:rsidR="00EA4DA4" w:rsidRPr="00131736" w:rsidRDefault="00EA4DA4" w:rsidP="004315F7">
            <w:pPr>
              <w:rPr>
                <w:szCs w:val="24"/>
              </w:rPr>
            </w:pPr>
          </w:p>
        </w:tc>
        <w:tc>
          <w:tcPr>
            <w:tcW w:w="3070" w:type="dxa"/>
          </w:tcPr>
          <w:p w:rsidR="00EA4DA4" w:rsidRPr="001930DA" w:rsidRDefault="00EA4DA4" w:rsidP="004315F7">
            <w:pPr>
              <w:pStyle w:val="len"/>
              <w:keepNext w:val="0"/>
              <w:spacing w:before="0" w:after="0"/>
              <w:rPr>
                <w:rFonts w:ascii="Times New Roman" w:hAnsi="Times New Roman"/>
                <w:sz w:val="24"/>
              </w:rPr>
            </w:pPr>
          </w:p>
        </w:tc>
        <w:tc>
          <w:tcPr>
            <w:tcW w:w="3070" w:type="dxa"/>
          </w:tcPr>
          <w:p w:rsidR="00EA4DA4" w:rsidRPr="00131736" w:rsidRDefault="00EA4DA4" w:rsidP="004315F7">
            <w:pPr>
              <w:jc w:val="center"/>
              <w:rPr>
                <w:szCs w:val="24"/>
              </w:rPr>
            </w:pPr>
          </w:p>
        </w:tc>
      </w:tr>
      <w:tr w:rsidR="00EA4DA4" w:rsidRPr="00131736" w:rsidTr="004315F7">
        <w:tc>
          <w:tcPr>
            <w:tcW w:w="3070" w:type="dxa"/>
          </w:tcPr>
          <w:p w:rsidR="00EA4DA4" w:rsidRPr="00131736" w:rsidRDefault="00EA4DA4" w:rsidP="004315F7">
            <w:pPr>
              <w:rPr>
                <w:szCs w:val="24"/>
              </w:rPr>
            </w:pPr>
          </w:p>
        </w:tc>
        <w:tc>
          <w:tcPr>
            <w:tcW w:w="3070" w:type="dxa"/>
          </w:tcPr>
          <w:p w:rsidR="00EA4DA4" w:rsidRPr="001930DA" w:rsidRDefault="00EA4DA4" w:rsidP="004315F7">
            <w:pPr>
              <w:pStyle w:val="len"/>
              <w:keepNext w:val="0"/>
              <w:spacing w:before="0" w:after="0"/>
              <w:rPr>
                <w:rFonts w:ascii="Times New Roman" w:hAnsi="Times New Roman"/>
                <w:sz w:val="24"/>
              </w:rPr>
            </w:pPr>
          </w:p>
        </w:tc>
        <w:tc>
          <w:tcPr>
            <w:tcW w:w="3070" w:type="dxa"/>
            <w:tcBorders>
              <w:bottom w:val="single" w:sz="4" w:space="0" w:color="auto"/>
            </w:tcBorders>
          </w:tcPr>
          <w:p w:rsidR="00EA4DA4" w:rsidRPr="00131736" w:rsidRDefault="00EA4DA4" w:rsidP="004315F7">
            <w:pPr>
              <w:jc w:val="center"/>
              <w:rPr>
                <w:szCs w:val="24"/>
                <w:u w:val="single"/>
              </w:rPr>
            </w:pPr>
          </w:p>
        </w:tc>
      </w:tr>
    </w:tbl>
    <w:p w:rsidR="00443D1A" w:rsidRDefault="00443D1A" w:rsidP="00EA4DA4">
      <w:pPr>
        <w:pStyle w:val="Naslov"/>
        <w:jc w:val="left"/>
        <w:rPr>
          <w:b w:val="0"/>
          <w:sz w:val="24"/>
          <w:bdr w:val="single" w:sz="4" w:space="0" w:color="auto" w:shadow="1"/>
          <w:shd w:val="clear" w:color="auto" w:fill="F3F3F3"/>
        </w:rPr>
      </w:pPr>
    </w:p>
    <w:p w:rsidR="0075735C" w:rsidRDefault="0075735C" w:rsidP="00EA4DA4">
      <w:pPr>
        <w:pStyle w:val="Naslov"/>
        <w:jc w:val="left"/>
        <w:rPr>
          <w:b w:val="0"/>
          <w:sz w:val="24"/>
          <w:bdr w:val="single" w:sz="4" w:space="0" w:color="auto" w:shadow="1"/>
          <w:shd w:val="clear" w:color="auto" w:fill="F3F3F3"/>
        </w:rPr>
      </w:pPr>
    </w:p>
    <w:p w:rsidR="0075735C" w:rsidRDefault="0075735C" w:rsidP="00EA4DA4">
      <w:pPr>
        <w:pStyle w:val="Naslov"/>
        <w:jc w:val="left"/>
        <w:rPr>
          <w:b w:val="0"/>
          <w:sz w:val="24"/>
          <w:bdr w:val="single" w:sz="4" w:space="0" w:color="auto" w:shadow="1"/>
          <w:shd w:val="clear" w:color="auto" w:fill="F3F3F3"/>
        </w:rPr>
      </w:pPr>
    </w:p>
    <w:p w:rsidR="0075735C" w:rsidRDefault="0075735C" w:rsidP="00EA4DA4">
      <w:pPr>
        <w:pStyle w:val="Naslov"/>
        <w:jc w:val="left"/>
        <w:rPr>
          <w:b w:val="0"/>
          <w:sz w:val="24"/>
          <w:bdr w:val="single" w:sz="4" w:space="0" w:color="auto" w:shadow="1"/>
          <w:shd w:val="clear" w:color="auto" w:fill="F3F3F3"/>
        </w:rPr>
      </w:pPr>
    </w:p>
    <w:p w:rsidR="0075735C" w:rsidRDefault="0075735C" w:rsidP="00EA4DA4">
      <w:pPr>
        <w:pStyle w:val="Naslov"/>
        <w:jc w:val="left"/>
        <w:rPr>
          <w:b w:val="0"/>
          <w:sz w:val="24"/>
          <w:bdr w:val="single" w:sz="4" w:space="0" w:color="auto" w:shadow="1"/>
          <w:shd w:val="clear" w:color="auto" w:fill="F3F3F3"/>
        </w:rPr>
      </w:pPr>
    </w:p>
    <w:p w:rsidR="0075735C" w:rsidRDefault="0075735C" w:rsidP="00EA4DA4">
      <w:pPr>
        <w:pStyle w:val="Naslov"/>
        <w:jc w:val="left"/>
        <w:rPr>
          <w:b w:val="0"/>
          <w:sz w:val="24"/>
          <w:bdr w:val="single" w:sz="4" w:space="0" w:color="auto" w:shadow="1"/>
          <w:shd w:val="clear" w:color="auto" w:fill="F3F3F3"/>
        </w:rPr>
      </w:pPr>
    </w:p>
    <w:p w:rsidR="0075735C" w:rsidRDefault="0075735C" w:rsidP="00EA4DA4">
      <w:pPr>
        <w:pStyle w:val="Naslov"/>
        <w:jc w:val="left"/>
        <w:rPr>
          <w:b w:val="0"/>
          <w:sz w:val="24"/>
          <w:bdr w:val="single" w:sz="4" w:space="0" w:color="auto" w:shadow="1"/>
          <w:shd w:val="clear" w:color="auto" w:fill="F3F3F3"/>
        </w:rPr>
      </w:pPr>
    </w:p>
    <w:p w:rsidR="0075735C" w:rsidRDefault="0075735C" w:rsidP="00EA4DA4">
      <w:pPr>
        <w:pStyle w:val="Naslov"/>
        <w:jc w:val="left"/>
        <w:rPr>
          <w:b w:val="0"/>
          <w:sz w:val="24"/>
          <w:bdr w:val="single" w:sz="4" w:space="0" w:color="auto" w:shadow="1"/>
          <w:shd w:val="clear" w:color="auto" w:fill="F3F3F3"/>
        </w:rPr>
      </w:pPr>
    </w:p>
    <w:p w:rsidR="00443D1A" w:rsidRDefault="00443D1A" w:rsidP="00EA4DA4">
      <w:pPr>
        <w:pStyle w:val="Naslov"/>
        <w:jc w:val="left"/>
        <w:rPr>
          <w:b w:val="0"/>
          <w:sz w:val="24"/>
          <w:bdr w:val="single" w:sz="4" w:space="0" w:color="auto" w:shadow="1"/>
          <w:shd w:val="clear" w:color="auto" w:fill="F3F3F3"/>
        </w:rPr>
      </w:pPr>
    </w:p>
    <w:p w:rsidR="00EF212B" w:rsidRPr="00135609" w:rsidRDefault="00EF212B" w:rsidP="00135609">
      <w:pPr>
        <w:pStyle w:val="Naslov"/>
        <w:jc w:val="right"/>
        <w:rPr>
          <w:b w:val="0"/>
          <w:sz w:val="24"/>
        </w:rPr>
      </w:pPr>
      <w:r>
        <w:rPr>
          <w:b w:val="0"/>
          <w:sz w:val="24"/>
          <w:bdr w:val="single" w:sz="4" w:space="0" w:color="auto" w:shadow="1"/>
          <w:shd w:val="clear" w:color="auto" w:fill="F3F3F3"/>
        </w:rPr>
        <w:t>OBR-7</w:t>
      </w:r>
    </w:p>
    <w:p w:rsidR="00EF212B" w:rsidRPr="00135609" w:rsidRDefault="00EF212B" w:rsidP="00135609">
      <w:pPr>
        <w:pStyle w:val="Telobesedila"/>
        <w:jc w:val="center"/>
        <w:rPr>
          <w:b/>
        </w:rPr>
      </w:pPr>
      <w:r w:rsidRPr="001823F7">
        <w:rPr>
          <w:b/>
        </w:rPr>
        <w:t xml:space="preserve">IZJAVA O </w:t>
      </w:r>
      <w:r w:rsidR="00135609">
        <w:rPr>
          <w:b/>
        </w:rPr>
        <w:t>UDELEŽBI FIZIČNIH IN PRAVNIH OSEB V LASTNIŠTVU PONUDNIKA/PARTNERJA /PODIZVAJALCA</w:t>
      </w:r>
    </w:p>
    <w:p w:rsidR="00EF212B" w:rsidRPr="001823F7" w:rsidRDefault="00EF212B" w:rsidP="00EF212B">
      <w:pPr>
        <w:pStyle w:val="Telobesedila"/>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EF212B" w:rsidRPr="001823F7" w:rsidTr="004315F7">
        <w:trPr>
          <w:trHeight w:val="454"/>
        </w:trPr>
        <w:tc>
          <w:tcPr>
            <w:tcW w:w="2943" w:type="dxa"/>
            <w:shd w:val="clear" w:color="auto" w:fill="D9D9D9"/>
            <w:vAlign w:val="center"/>
          </w:tcPr>
          <w:p w:rsidR="00EF212B" w:rsidRPr="001823F7" w:rsidRDefault="00EF212B" w:rsidP="004315F7">
            <w:pPr>
              <w:rPr>
                <w:rFonts w:eastAsia="Times New Roman"/>
                <w:szCs w:val="24"/>
              </w:rPr>
            </w:pPr>
            <w:r w:rsidRPr="001823F7">
              <w:rPr>
                <w:rFonts w:eastAsia="Times New Roman"/>
                <w:szCs w:val="24"/>
              </w:rPr>
              <w:t>Predmet javnega naročila</w:t>
            </w:r>
          </w:p>
        </w:tc>
        <w:tc>
          <w:tcPr>
            <w:tcW w:w="6345" w:type="dxa"/>
            <w:shd w:val="clear" w:color="auto" w:fill="FFFFFF" w:themeFill="background1"/>
            <w:vAlign w:val="center"/>
          </w:tcPr>
          <w:p w:rsidR="00EF212B" w:rsidRPr="001823F7" w:rsidRDefault="00745040" w:rsidP="00745040">
            <w:pPr>
              <w:rPr>
                <w:rFonts w:eastAsia="Times New Roman"/>
                <w:szCs w:val="24"/>
              </w:rPr>
            </w:pPr>
            <w:r w:rsidRPr="007F40E8">
              <w:rPr>
                <w:b/>
              </w:rPr>
              <w:t>Dobava energetsko učinkovitih svetilk</w:t>
            </w:r>
            <w:r>
              <w:rPr>
                <w:b/>
              </w:rPr>
              <w:t xml:space="preserve"> </w:t>
            </w:r>
            <w:r w:rsidRPr="00DC3BF3">
              <w:rPr>
                <w:rFonts w:eastAsia="Times New Roman"/>
                <w:szCs w:val="24"/>
              </w:rPr>
              <w:t xml:space="preserve"> </w:t>
            </w:r>
            <w:r w:rsidRPr="00EB5FC2">
              <w:rPr>
                <w:rFonts w:eastAsia="Times New Roman"/>
                <w:szCs w:val="24"/>
              </w:rPr>
              <w:t xml:space="preserve"> </w:t>
            </w:r>
            <w:r w:rsidR="00EF212B">
              <w:rPr>
                <w:b/>
              </w:rPr>
              <w:t xml:space="preserve"> </w:t>
            </w:r>
            <w:r w:rsidR="00EF212B" w:rsidRPr="00DC3BF3">
              <w:rPr>
                <w:rFonts w:eastAsia="Times New Roman"/>
                <w:szCs w:val="24"/>
              </w:rPr>
              <w:t xml:space="preserve">  </w:t>
            </w:r>
            <w:r w:rsidR="00EF212B" w:rsidRPr="00EB5FC2">
              <w:rPr>
                <w:rFonts w:eastAsia="Times New Roman"/>
                <w:szCs w:val="24"/>
              </w:rPr>
              <w:t xml:space="preserve"> </w:t>
            </w:r>
          </w:p>
        </w:tc>
      </w:tr>
    </w:tbl>
    <w:p w:rsidR="00EF212B" w:rsidRDefault="00EF212B" w:rsidP="00EF212B">
      <w:pPr>
        <w:tabs>
          <w:tab w:val="center" w:pos="1980"/>
          <w:tab w:val="center" w:pos="7020"/>
        </w:tabs>
      </w:pPr>
    </w:p>
    <w:p w:rsidR="00865793" w:rsidRDefault="00EF212B" w:rsidP="00865793">
      <w:pPr>
        <w:tabs>
          <w:tab w:val="center" w:pos="1980"/>
          <w:tab w:val="center" w:pos="7020"/>
        </w:tabs>
        <w:jc w:val="both"/>
        <w:rPr>
          <w:sz w:val="18"/>
          <w:szCs w:val="18"/>
        </w:rPr>
      </w:pPr>
      <w:r w:rsidRPr="00EF212B">
        <w:rPr>
          <w:sz w:val="18"/>
          <w:szCs w:val="18"/>
        </w:rPr>
        <w:t xml:space="preserve">Zaradi namena iz šestega odstavka 14. </w:t>
      </w:r>
      <w:r w:rsidR="00135609">
        <w:rPr>
          <w:sz w:val="18"/>
          <w:szCs w:val="18"/>
        </w:rPr>
        <w:t>č</w:t>
      </w:r>
      <w:r w:rsidRPr="00EF212B">
        <w:rPr>
          <w:sz w:val="18"/>
          <w:szCs w:val="18"/>
        </w:rPr>
        <w:t>lena Zakona o integriteti in preprečevanju koru</w:t>
      </w:r>
      <w:r>
        <w:rPr>
          <w:sz w:val="18"/>
          <w:szCs w:val="18"/>
        </w:rPr>
        <w:t xml:space="preserve">pcije (Ur. l. RS, št. 45/2010 s </w:t>
      </w:r>
      <w:r w:rsidRPr="00EF212B">
        <w:rPr>
          <w:sz w:val="18"/>
          <w:szCs w:val="18"/>
        </w:rPr>
        <w:t>spremembami in dopolnitvami), t.j. zaradi zagotovitve transparentnosti in posla in preprečitve korupcijskih tveganj pri sklepanju pravnih poslov kot zakoniti zastopnik ponudnika/partnerja/podizvajalca v postopku javn</w:t>
      </w:r>
      <w:bookmarkStart w:id="14" w:name="_Toc383759939"/>
      <w:r w:rsidR="00865793">
        <w:rPr>
          <w:sz w:val="18"/>
          <w:szCs w:val="18"/>
        </w:rPr>
        <w:t>ega naročanja podajam naslednjo</w:t>
      </w:r>
    </w:p>
    <w:p w:rsidR="00865793" w:rsidRPr="00865793" w:rsidRDefault="00EF212B" w:rsidP="00865793">
      <w:pPr>
        <w:tabs>
          <w:tab w:val="center" w:pos="1980"/>
          <w:tab w:val="center" w:pos="7020"/>
        </w:tabs>
        <w:jc w:val="center"/>
        <w:rPr>
          <w:sz w:val="18"/>
          <w:szCs w:val="18"/>
        </w:rPr>
      </w:pPr>
      <w:r w:rsidRPr="00EF212B">
        <w:rPr>
          <w:b/>
          <w:caps/>
          <w:sz w:val="18"/>
          <w:szCs w:val="18"/>
        </w:rPr>
        <w:t>IZJAVO O UDELEŽBI FIZIČNIH IN PRAVNIH OSEB V LASTNIŠTVU PONUDNIKA</w:t>
      </w:r>
      <w:bookmarkEnd w:id="14"/>
    </w:p>
    <w:p w:rsidR="00865793" w:rsidRPr="00AC7097" w:rsidRDefault="00865793" w:rsidP="00AC7097">
      <w:pPr>
        <w:tabs>
          <w:tab w:val="center" w:pos="1980"/>
          <w:tab w:val="center" w:pos="7020"/>
        </w:tabs>
        <w:rPr>
          <w:i/>
          <w:sz w:val="18"/>
          <w:szCs w:val="18"/>
        </w:rPr>
      </w:pPr>
      <w:r w:rsidRPr="00135609">
        <w:rPr>
          <w:i/>
          <w:sz w:val="18"/>
          <w:szCs w:val="18"/>
        </w:rPr>
        <w:t xml:space="preserve">Izjavo poda </w:t>
      </w:r>
      <w:r w:rsidR="00A100A1">
        <w:rPr>
          <w:i/>
          <w:sz w:val="18"/>
          <w:szCs w:val="18"/>
        </w:rPr>
        <w:t xml:space="preserve"> zakoniti</w:t>
      </w:r>
      <w:r w:rsidRPr="00135609">
        <w:rPr>
          <w:i/>
          <w:sz w:val="18"/>
          <w:szCs w:val="18"/>
        </w:rPr>
        <w:t xml:space="preserve"> </w:t>
      </w:r>
      <w:r w:rsidR="00A100A1">
        <w:rPr>
          <w:i/>
          <w:sz w:val="18"/>
          <w:szCs w:val="18"/>
        </w:rPr>
        <w:t>zastopnik oz. odgovorna oseba</w:t>
      </w:r>
      <w:r w:rsidRPr="00135609">
        <w:rPr>
          <w:i/>
          <w:sz w:val="18"/>
          <w:szCs w:val="18"/>
        </w:rPr>
        <w:t xml:space="preserve"> p</w:t>
      </w:r>
      <w:r w:rsidR="00AC7097">
        <w:rPr>
          <w:i/>
          <w:sz w:val="18"/>
          <w:szCs w:val="18"/>
        </w:rPr>
        <w:t>onudnika/partnerja/podizvajalca.</w:t>
      </w:r>
    </w:p>
    <w:p w:rsidR="00EF212B" w:rsidRPr="00EF212B" w:rsidRDefault="00EF212B" w:rsidP="00EF212B">
      <w:pPr>
        <w:tabs>
          <w:tab w:val="center" w:pos="1980"/>
          <w:tab w:val="center" w:pos="7020"/>
        </w:tabs>
        <w:rPr>
          <w:b/>
          <w:i/>
          <w:sz w:val="18"/>
          <w:szCs w:val="18"/>
        </w:rPr>
      </w:pPr>
      <w:r w:rsidRPr="00EF212B">
        <w:rPr>
          <w:b/>
          <w:i/>
          <w:sz w:val="18"/>
          <w:szCs w:val="18"/>
        </w:rPr>
        <w:t>Podatki o ponudniku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9"/>
        <w:gridCol w:w="6141"/>
      </w:tblGrid>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hideMark/>
          </w:tcPr>
          <w:p w:rsidR="00EF212B" w:rsidRPr="00EF212B" w:rsidRDefault="00EF212B" w:rsidP="004315F7">
            <w:pPr>
              <w:tabs>
                <w:tab w:val="left" w:pos="1985"/>
              </w:tabs>
              <w:spacing w:before="120"/>
              <w:rPr>
                <w:rFonts w:cs="Arial"/>
                <w:bCs/>
                <w:sz w:val="18"/>
                <w:szCs w:val="18"/>
              </w:rPr>
            </w:pPr>
            <w:r w:rsidRPr="00EF212B">
              <w:rPr>
                <w:rFonts w:cs="Arial"/>
                <w:sz w:val="18"/>
                <w:szCs w:val="18"/>
              </w:rPr>
              <w:t>Firma oz. ime ponudnika:</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
                <w:bCs/>
                <w:sz w:val="18"/>
                <w:szCs w:val="18"/>
              </w:rPr>
            </w:pPr>
          </w:p>
        </w:tc>
      </w:tr>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sz w:val="18"/>
                <w:szCs w:val="18"/>
              </w:rPr>
              <w:t>Sedež ponudnika:</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p>
        </w:tc>
      </w:tr>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bCs/>
                <w:sz w:val="18"/>
                <w:szCs w:val="18"/>
              </w:rPr>
              <w:t>Matična št. ponudnika:</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p>
        </w:tc>
      </w:tr>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bCs/>
                <w:sz w:val="18"/>
                <w:szCs w:val="18"/>
              </w:rPr>
              <w:t>Ponudnik je nosilec tihe družbe: (ustrezno označi)</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bCs/>
                <w:sz w:val="18"/>
                <w:szCs w:val="18"/>
              </w:rPr>
              <w:t>DA  -  NE</w:t>
            </w:r>
          </w:p>
        </w:tc>
      </w:tr>
    </w:tbl>
    <w:p w:rsidR="00EF212B" w:rsidRPr="00EF212B" w:rsidRDefault="00EF212B" w:rsidP="00EF212B">
      <w:pPr>
        <w:tabs>
          <w:tab w:val="center" w:pos="1980"/>
          <w:tab w:val="center" w:pos="7020"/>
        </w:tabs>
        <w:rPr>
          <w:sz w:val="18"/>
          <w:szCs w:val="18"/>
        </w:rPr>
      </w:pPr>
    </w:p>
    <w:p w:rsidR="00EF212B" w:rsidRPr="00EF212B" w:rsidRDefault="00EF212B" w:rsidP="00EF212B">
      <w:pPr>
        <w:tabs>
          <w:tab w:val="center" w:pos="1980"/>
          <w:tab w:val="center" w:pos="7020"/>
        </w:tabs>
        <w:rPr>
          <w:b/>
          <w:i/>
          <w:sz w:val="18"/>
          <w:szCs w:val="18"/>
        </w:rPr>
      </w:pPr>
      <w:r w:rsidRPr="00EF212B">
        <w:rPr>
          <w:b/>
          <w:i/>
          <w:sz w:val="18"/>
          <w:szCs w:val="18"/>
        </w:rPr>
        <w:t>Lastniška struktura ponudnika:</w:t>
      </w:r>
    </w:p>
    <w:p w:rsidR="00EF212B" w:rsidRPr="004205FC" w:rsidRDefault="00EF212B" w:rsidP="00A33119">
      <w:pPr>
        <w:pStyle w:val="Odstavekseznama"/>
        <w:numPr>
          <w:ilvl w:val="0"/>
          <w:numId w:val="15"/>
        </w:numPr>
        <w:spacing w:before="120"/>
        <w:contextualSpacing w:val="0"/>
        <w:jc w:val="both"/>
        <w:rPr>
          <w:b/>
          <w:sz w:val="18"/>
          <w:szCs w:val="18"/>
          <w14:shadow w14:blurRad="50800" w14:dist="38100" w14:dir="2700000" w14:sx="100000" w14:sy="100000" w14:kx="0" w14:ky="0" w14:algn="tl">
            <w14:srgbClr w14:val="000000">
              <w14:alpha w14:val="60000"/>
            </w14:srgbClr>
          </w14:shadow>
        </w:rPr>
      </w:pPr>
      <w:r w:rsidRPr="00EF212B">
        <w:rPr>
          <w:b/>
          <w:sz w:val="18"/>
          <w:szCs w:val="18"/>
          <w14:shadow w14:blurRad="50800" w14:dist="38100" w14:dir="2700000" w14:sx="100000" w14:sy="100000" w14:kx="0" w14:ky="0" w14:algn="tl">
            <w14:srgbClr w14:val="000000">
              <w14:alpha w14:val="60000"/>
            </w14:srgbClr>
          </w14:shadow>
        </w:rPr>
        <w:t>PODATKI O UDELEŽBI FIZIČNIH OSEB V LASTNIŠTVU PONUDNIKA (VKLJUČNO S TIHIMI DRUŽBENIKI)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9"/>
        <w:gridCol w:w="6141"/>
      </w:tblGrid>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hideMark/>
          </w:tcPr>
          <w:p w:rsidR="00EF212B" w:rsidRPr="00EF212B" w:rsidRDefault="00EF212B" w:rsidP="004315F7">
            <w:pPr>
              <w:tabs>
                <w:tab w:val="left" w:pos="1985"/>
              </w:tabs>
              <w:spacing w:before="120"/>
              <w:rPr>
                <w:rFonts w:cs="Arial"/>
                <w:bCs/>
                <w:sz w:val="18"/>
                <w:szCs w:val="18"/>
              </w:rPr>
            </w:pPr>
            <w:r w:rsidRPr="00EF212B">
              <w:rPr>
                <w:rFonts w:cs="Arial"/>
                <w:sz w:val="18"/>
                <w:szCs w:val="18"/>
              </w:rPr>
              <w:t>Ime in priimek fizične osebe (1):</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
                <w:bCs/>
                <w:sz w:val="18"/>
                <w:szCs w:val="18"/>
              </w:rPr>
            </w:pPr>
          </w:p>
        </w:tc>
      </w:tr>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sz w:val="18"/>
                <w:szCs w:val="18"/>
              </w:rPr>
              <w:t>Naslov prebivališča:</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p>
        </w:tc>
      </w:tr>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bCs/>
                <w:sz w:val="18"/>
                <w:szCs w:val="18"/>
              </w:rPr>
              <w:t>Delež lastništva:</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p>
        </w:tc>
      </w:tr>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bCs/>
                <w:sz w:val="18"/>
                <w:szCs w:val="18"/>
              </w:rPr>
              <w:t>Tihi družbenik (ustrezno označi)</w:t>
            </w:r>
          </w:p>
          <w:p w:rsidR="00EF212B" w:rsidRPr="00EF212B" w:rsidRDefault="00EF212B" w:rsidP="004315F7">
            <w:pPr>
              <w:tabs>
                <w:tab w:val="left" w:pos="1985"/>
              </w:tabs>
              <w:spacing w:before="120"/>
              <w:rPr>
                <w:rFonts w:cs="Arial"/>
                <w:bCs/>
                <w:sz w:val="18"/>
                <w:szCs w:val="18"/>
              </w:rPr>
            </w:pPr>
            <w:r w:rsidRPr="00EF212B">
              <w:rPr>
                <w:rFonts w:cs="Arial"/>
                <w:bCs/>
                <w:sz w:val="18"/>
                <w:szCs w:val="18"/>
              </w:rPr>
              <w:t>Če DA, navedite nosilca tihe družbe!</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bCs/>
                <w:sz w:val="18"/>
                <w:szCs w:val="18"/>
              </w:rPr>
              <w:t>DA  -  NE</w:t>
            </w:r>
          </w:p>
          <w:p w:rsidR="00EF212B" w:rsidRPr="00EF212B" w:rsidRDefault="00EF212B" w:rsidP="004315F7">
            <w:pPr>
              <w:tabs>
                <w:tab w:val="left" w:pos="1985"/>
              </w:tabs>
              <w:spacing w:before="120"/>
              <w:rPr>
                <w:rFonts w:cs="Arial"/>
                <w:bCs/>
                <w:sz w:val="18"/>
                <w:szCs w:val="18"/>
              </w:rPr>
            </w:pPr>
          </w:p>
        </w:tc>
      </w:tr>
    </w:tbl>
    <w:p w:rsidR="00EF212B" w:rsidRPr="00EF212B" w:rsidRDefault="00EF212B" w:rsidP="00EF212B">
      <w:pPr>
        <w:tabs>
          <w:tab w:val="left" w:pos="1985"/>
        </w:tabs>
        <w:spacing w:before="120"/>
        <w:rPr>
          <w:rFonts w:cs="Arial"/>
          <w:bCs/>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0"/>
        <w:gridCol w:w="6140"/>
      </w:tblGrid>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hideMark/>
          </w:tcPr>
          <w:p w:rsidR="00EF212B" w:rsidRPr="00EF212B" w:rsidRDefault="00EF212B" w:rsidP="004315F7">
            <w:pPr>
              <w:tabs>
                <w:tab w:val="left" w:pos="1985"/>
              </w:tabs>
              <w:spacing w:before="120"/>
              <w:rPr>
                <w:rFonts w:cs="Arial"/>
                <w:bCs/>
                <w:sz w:val="18"/>
                <w:szCs w:val="18"/>
              </w:rPr>
            </w:pPr>
            <w:r w:rsidRPr="00EF212B">
              <w:rPr>
                <w:rFonts w:cs="Arial"/>
                <w:sz w:val="18"/>
                <w:szCs w:val="18"/>
              </w:rPr>
              <w:t>Ime in priimek fizične osebe (2):</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
                <w:bCs/>
                <w:sz w:val="18"/>
                <w:szCs w:val="18"/>
              </w:rPr>
            </w:pPr>
          </w:p>
        </w:tc>
      </w:tr>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sz w:val="18"/>
                <w:szCs w:val="18"/>
              </w:rPr>
              <w:t>Naslov prebivališča</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p>
        </w:tc>
      </w:tr>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bCs/>
                <w:sz w:val="18"/>
                <w:szCs w:val="18"/>
              </w:rPr>
              <w:t>Delež lastništva</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p>
        </w:tc>
      </w:tr>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bCs/>
                <w:sz w:val="18"/>
                <w:szCs w:val="18"/>
              </w:rPr>
              <w:t>Tihi družbenik (DA – NE)</w:t>
            </w:r>
          </w:p>
          <w:p w:rsidR="00EF212B" w:rsidRPr="00EF212B" w:rsidRDefault="00EF212B" w:rsidP="004315F7">
            <w:pPr>
              <w:tabs>
                <w:tab w:val="left" w:pos="1985"/>
              </w:tabs>
              <w:spacing w:before="120"/>
              <w:rPr>
                <w:rFonts w:cs="Arial"/>
                <w:bCs/>
                <w:sz w:val="18"/>
                <w:szCs w:val="18"/>
              </w:rPr>
            </w:pPr>
            <w:r w:rsidRPr="00EF212B">
              <w:rPr>
                <w:rFonts w:cs="Arial"/>
                <w:bCs/>
                <w:sz w:val="18"/>
                <w:szCs w:val="18"/>
              </w:rPr>
              <w:t>Če DA, navedite nosilca tihe družbe!</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p>
        </w:tc>
      </w:tr>
    </w:tbl>
    <w:p w:rsidR="00EF212B" w:rsidRPr="00EF212B" w:rsidRDefault="00EF212B" w:rsidP="00EF212B">
      <w:pPr>
        <w:tabs>
          <w:tab w:val="center" w:pos="1980"/>
          <w:tab w:val="center" w:pos="7020"/>
        </w:tabs>
        <w:rPr>
          <w:sz w:val="18"/>
          <w:szCs w:val="18"/>
        </w:rPr>
      </w:pPr>
    </w:p>
    <w:p w:rsidR="00EF212B" w:rsidRPr="00EF212B" w:rsidRDefault="000F46B1" w:rsidP="00EF212B">
      <w:pPr>
        <w:tabs>
          <w:tab w:val="center" w:pos="1980"/>
          <w:tab w:val="center" w:pos="7020"/>
        </w:tabs>
        <w:rPr>
          <w:sz w:val="18"/>
          <w:szCs w:val="18"/>
        </w:rPr>
      </w:pPr>
      <w:r>
        <w:rPr>
          <w:sz w:val="18"/>
          <w:szCs w:val="18"/>
        </w:rPr>
        <w:t>(ustrezno nadaljujte seznam)</w:t>
      </w:r>
    </w:p>
    <w:p w:rsidR="00EF212B" w:rsidRPr="00EF212B" w:rsidRDefault="00EF212B" w:rsidP="00A33119">
      <w:pPr>
        <w:pStyle w:val="Odstavekseznama"/>
        <w:numPr>
          <w:ilvl w:val="0"/>
          <w:numId w:val="15"/>
        </w:numPr>
        <w:spacing w:before="120"/>
        <w:contextualSpacing w:val="0"/>
        <w:jc w:val="both"/>
        <w:rPr>
          <w:b/>
          <w:sz w:val="18"/>
          <w:szCs w:val="18"/>
          <w14:shadow w14:blurRad="50800" w14:dist="38100" w14:dir="2700000" w14:sx="100000" w14:sy="100000" w14:kx="0" w14:ky="0" w14:algn="tl">
            <w14:srgbClr w14:val="000000">
              <w14:alpha w14:val="60000"/>
            </w14:srgbClr>
          </w14:shadow>
        </w:rPr>
      </w:pPr>
      <w:r w:rsidRPr="00EF212B">
        <w:rPr>
          <w:b/>
          <w:sz w:val="18"/>
          <w:szCs w:val="18"/>
          <w14:shadow w14:blurRad="50800" w14:dist="38100" w14:dir="2700000" w14:sx="100000" w14:sy="100000" w14:kx="0" w14:ky="0" w14:algn="tl">
            <w14:srgbClr w14:val="000000">
              <w14:alpha w14:val="60000"/>
            </w14:srgbClr>
          </w14:shadow>
        </w:rPr>
        <w:t>PODATKI O UDELEŽBI PRAVNIH OSEB V LASTNIŠTVU PONUDNIKA (VKLJUČNO S TIHIMI DRUŽBENIKI)</w:t>
      </w:r>
    </w:p>
    <w:p w:rsidR="00EF212B" w:rsidRPr="00EF212B" w:rsidRDefault="00EF212B" w:rsidP="00EF212B">
      <w:pPr>
        <w:tabs>
          <w:tab w:val="center" w:pos="1980"/>
          <w:tab w:val="center" w:pos="7020"/>
        </w:tabs>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9"/>
        <w:gridCol w:w="6141"/>
      </w:tblGrid>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hideMark/>
          </w:tcPr>
          <w:p w:rsidR="00EF212B" w:rsidRPr="00EF212B" w:rsidRDefault="00EF212B" w:rsidP="004315F7">
            <w:pPr>
              <w:tabs>
                <w:tab w:val="left" w:pos="1985"/>
              </w:tabs>
              <w:spacing w:before="120"/>
              <w:rPr>
                <w:rFonts w:cs="Arial"/>
                <w:bCs/>
                <w:sz w:val="18"/>
                <w:szCs w:val="18"/>
              </w:rPr>
            </w:pPr>
            <w:r w:rsidRPr="00EF212B">
              <w:rPr>
                <w:rFonts w:cs="Arial"/>
                <w:sz w:val="18"/>
                <w:szCs w:val="18"/>
              </w:rPr>
              <w:t>Naziv pravne osebe:</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
                <w:bCs/>
                <w:sz w:val="18"/>
                <w:szCs w:val="18"/>
              </w:rPr>
            </w:pPr>
          </w:p>
        </w:tc>
      </w:tr>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sz w:val="18"/>
                <w:szCs w:val="18"/>
              </w:rPr>
              <w:t>Sedež pravne osebe:</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p>
        </w:tc>
      </w:tr>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bCs/>
                <w:sz w:val="18"/>
                <w:szCs w:val="18"/>
              </w:rPr>
              <w:t>Delež lastništva:</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p>
        </w:tc>
      </w:tr>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bCs/>
                <w:sz w:val="18"/>
                <w:szCs w:val="18"/>
              </w:rPr>
              <w:t>Matična št.:</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p>
        </w:tc>
      </w:tr>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bCs/>
                <w:sz w:val="18"/>
                <w:szCs w:val="18"/>
              </w:rPr>
              <w:t>Pravna oseba je hkrati nosilec tihe družbe (ustrezno označi):</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bCs/>
                <w:sz w:val="18"/>
                <w:szCs w:val="18"/>
              </w:rPr>
              <w:t>DA  -  NE</w:t>
            </w:r>
          </w:p>
        </w:tc>
      </w:tr>
    </w:tbl>
    <w:p w:rsidR="00EF212B" w:rsidRPr="00EF212B" w:rsidRDefault="00EF212B" w:rsidP="00EF212B">
      <w:pPr>
        <w:tabs>
          <w:tab w:val="center" w:pos="1980"/>
          <w:tab w:val="center" w:pos="7020"/>
        </w:tabs>
        <w:rPr>
          <w:rFonts w:cs="Arial"/>
          <w:b/>
          <w:bCs/>
          <w:sz w:val="18"/>
          <w:szCs w:val="18"/>
        </w:rPr>
      </w:pPr>
    </w:p>
    <w:p w:rsidR="00EF212B" w:rsidRPr="00EF212B" w:rsidRDefault="00EF212B" w:rsidP="00EF212B">
      <w:pPr>
        <w:tabs>
          <w:tab w:val="center" w:pos="1980"/>
          <w:tab w:val="center" w:pos="7020"/>
        </w:tabs>
        <w:rPr>
          <w:sz w:val="18"/>
          <w:szCs w:val="18"/>
        </w:rPr>
      </w:pPr>
      <w:r w:rsidRPr="00EF212B">
        <w:rPr>
          <w:rFonts w:cs="Arial"/>
          <w:b/>
          <w:bCs/>
          <w:sz w:val="18"/>
          <w:szCs w:val="18"/>
        </w:rPr>
        <w:t>pri čemer je pravna oseba v lasti naslednjih fizičnih oseb:</w:t>
      </w:r>
    </w:p>
    <w:p w:rsidR="00EF212B" w:rsidRPr="00EF212B" w:rsidRDefault="00EF212B" w:rsidP="00EF212B">
      <w:pPr>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0"/>
        <w:gridCol w:w="6140"/>
      </w:tblGrid>
      <w:tr w:rsidR="00EF212B" w:rsidRPr="00EF212B" w:rsidTr="004315F7">
        <w:tc>
          <w:tcPr>
            <w:tcW w:w="3048" w:type="dxa"/>
            <w:tcBorders>
              <w:top w:val="single" w:sz="4" w:space="0" w:color="auto"/>
              <w:left w:val="single" w:sz="4" w:space="0" w:color="auto"/>
              <w:bottom w:val="single" w:sz="4" w:space="0" w:color="auto"/>
              <w:right w:val="single" w:sz="4" w:space="0" w:color="auto"/>
            </w:tcBorders>
            <w:shd w:val="clear" w:color="auto" w:fill="auto"/>
            <w:hideMark/>
          </w:tcPr>
          <w:p w:rsidR="00EF212B" w:rsidRPr="00EF212B" w:rsidRDefault="00EF212B" w:rsidP="004315F7">
            <w:pPr>
              <w:tabs>
                <w:tab w:val="left" w:pos="1985"/>
              </w:tabs>
              <w:spacing w:before="120"/>
              <w:rPr>
                <w:rFonts w:cs="Arial"/>
                <w:bCs/>
                <w:sz w:val="18"/>
                <w:szCs w:val="18"/>
              </w:rPr>
            </w:pPr>
            <w:r w:rsidRPr="00EF212B">
              <w:rPr>
                <w:rFonts w:cs="Arial"/>
                <w:sz w:val="18"/>
                <w:szCs w:val="18"/>
              </w:rPr>
              <w:t>Ime in priimek fizične osebe:</w:t>
            </w:r>
          </w:p>
        </w:tc>
        <w:tc>
          <w:tcPr>
            <w:tcW w:w="6166" w:type="dxa"/>
            <w:tcBorders>
              <w:top w:val="single" w:sz="4" w:space="0" w:color="auto"/>
              <w:left w:val="single" w:sz="4" w:space="0" w:color="auto"/>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
                <w:bCs/>
                <w:sz w:val="18"/>
                <w:szCs w:val="18"/>
              </w:rPr>
            </w:pPr>
          </w:p>
        </w:tc>
      </w:tr>
      <w:tr w:rsidR="00EF212B" w:rsidRPr="00EF212B" w:rsidTr="004315F7">
        <w:tc>
          <w:tcPr>
            <w:tcW w:w="3048" w:type="dxa"/>
            <w:tcBorders>
              <w:top w:val="single" w:sz="4" w:space="0" w:color="auto"/>
              <w:left w:val="single" w:sz="4" w:space="0" w:color="auto"/>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sz w:val="18"/>
                <w:szCs w:val="18"/>
              </w:rPr>
              <w:t>Naslov prebivališča:</w:t>
            </w:r>
          </w:p>
        </w:tc>
        <w:tc>
          <w:tcPr>
            <w:tcW w:w="6166" w:type="dxa"/>
            <w:tcBorders>
              <w:top w:val="single" w:sz="4" w:space="0" w:color="auto"/>
              <w:left w:val="single" w:sz="4" w:space="0" w:color="auto"/>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p>
        </w:tc>
      </w:tr>
      <w:tr w:rsidR="00EF212B" w:rsidRPr="00EF212B" w:rsidTr="004315F7">
        <w:tc>
          <w:tcPr>
            <w:tcW w:w="3048" w:type="dxa"/>
            <w:tcBorders>
              <w:top w:val="single" w:sz="4" w:space="0" w:color="auto"/>
              <w:left w:val="single" w:sz="4" w:space="0" w:color="auto"/>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bCs/>
                <w:sz w:val="18"/>
                <w:szCs w:val="18"/>
              </w:rPr>
              <w:t>Delež lastništva:</w:t>
            </w:r>
          </w:p>
        </w:tc>
        <w:tc>
          <w:tcPr>
            <w:tcW w:w="6166" w:type="dxa"/>
            <w:tcBorders>
              <w:top w:val="single" w:sz="4" w:space="0" w:color="auto"/>
              <w:left w:val="single" w:sz="4" w:space="0" w:color="auto"/>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p>
        </w:tc>
      </w:tr>
      <w:tr w:rsidR="00EF212B" w:rsidRPr="00EF212B" w:rsidTr="004315F7">
        <w:tc>
          <w:tcPr>
            <w:tcW w:w="3048" w:type="dxa"/>
            <w:tcBorders>
              <w:top w:val="single" w:sz="4" w:space="0" w:color="auto"/>
              <w:left w:val="single" w:sz="4" w:space="0" w:color="auto"/>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bCs/>
                <w:sz w:val="18"/>
                <w:szCs w:val="18"/>
              </w:rPr>
              <w:t>Tihi družbenik (DA – NE)</w:t>
            </w:r>
          </w:p>
          <w:p w:rsidR="00EF212B" w:rsidRPr="00EF212B" w:rsidRDefault="00EF212B" w:rsidP="004315F7">
            <w:pPr>
              <w:tabs>
                <w:tab w:val="left" w:pos="1985"/>
              </w:tabs>
              <w:spacing w:before="120"/>
              <w:rPr>
                <w:rFonts w:cs="Arial"/>
                <w:bCs/>
                <w:sz w:val="18"/>
                <w:szCs w:val="18"/>
              </w:rPr>
            </w:pPr>
            <w:r w:rsidRPr="00EF212B">
              <w:rPr>
                <w:rFonts w:cs="Arial"/>
                <w:bCs/>
                <w:sz w:val="18"/>
                <w:szCs w:val="18"/>
              </w:rPr>
              <w:t>Če DA, navedite nosilca tihe družbe!</w:t>
            </w:r>
          </w:p>
        </w:tc>
        <w:tc>
          <w:tcPr>
            <w:tcW w:w="6166" w:type="dxa"/>
            <w:tcBorders>
              <w:top w:val="single" w:sz="4" w:space="0" w:color="auto"/>
              <w:left w:val="single" w:sz="4" w:space="0" w:color="auto"/>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p>
        </w:tc>
      </w:tr>
    </w:tbl>
    <w:p w:rsidR="00EF212B" w:rsidRPr="00EF212B" w:rsidRDefault="00EF212B" w:rsidP="00EF212B">
      <w:pPr>
        <w:tabs>
          <w:tab w:val="center" w:pos="1980"/>
          <w:tab w:val="center" w:pos="7020"/>
        </w:tabs>
        <w:rPr>
          <w:sz w:val="18"/>
          <w:szCs w:val="18"/>
        </w:rPr>
      </w:pPr>
    </w:p>
    <w:p w:rsidR="00EF212B" w:rsidRPr="00EF212B" w:rsidRDefault="00EF212B" w:rsidP="00EF212B">
      <w:pPr>
        <w:tabs>
          <w:tab w:val="center" w:pos="1980"/>
          <w:tab w:val="center" w:pos="7020"/>
        </w:tabs>
        <w:rPr>
          <w:sz w:val="18"/>
          <w:szCs w:val="18"/>
        </w:rPr>
      </w:pPr>
      <w:r w:rsidRPr="00EF212B">
        <w:rPr>
          <w:sz w:val="18"/>
          <w:szCs w:val="18"/>
        </w:rPr>
        <w:t>(ustrezno nadaljujte seznam)</w:t>
      </w:r>
    </w:p>
    <w:p w:rsidR="00EF212B" w:rsidRPr="00EF212B" w:rsidRDefault="00EF212B" w:rsidP="00EF212B">
      <w:pPr>
        <w:tabs>
          <w:tab w:val="center" w:pos="1980"/>
          <w:tab w:val="center" w:pos="7020"/>
        </w:tabs>
        <w:rPr>
          <w:sz w:val="18"/>
          <w:szCs w:val="18"/>
        </w:rPr>
      </w:pPr>
    </w:p>
    <w:p w:rsidR="00EF212B" w:rsidRPr="00EF212B" w:rsidRDefault="00EF212B" w:rsidP="00A33119">
      <w:pPr>
        <w:pStyle w:val="Odstavekseznama"/>
        <w:numPr>
          <w:ilvl w:val="0"/>
          <w:numId w:val="15"/>
        </w:numPr>
        <w:spacing w:before="120"/>
        <w:contextualSpacing w:val="0"/>
        <w:jc w:val="both"/>
        <w:rPr>
          <w:b/>
          <w:sz w:val="18"/>
          <w:szCs w:val="18"/>
          <w14:shadow w14:blurRad="50800" w14:dist="38100" w14:dir="2700000" w14:sx="100000" w14:sy="100000" w14:kx="0" w14:ky="0" w14:algn="tl">
            <w14:srgbClr w14:val="000000">
              <w14:alpha w14:val="60000"/>
            </w14:srgbClr>
          </w14:shadow>
        </w:rPr>
      </w:pPr>
      <w:r w:rsidRPr="00EF212B">
        <w:rPr>
          <w:b/>
          <w:sz w:val="18"/>
          <w:szCs w:val="18"/>
          <w14:shadow w14:blurRad="50800" w14:dist="38100" w14:dir="2700000" w14:sx="100000" w14:sy="100000" w14:kx="0" w14:ky="0" w14:algn="tl">
            <w14:srgbClr w14:val="000000">
              <w14:alpha w14:val="60000"/>
            </w14:srgbClr>
          </w14:shadow>
        </w:rPr>
        <w:t>PODATKI O POVEZANIH DRUŽBAH</w:t>
      </w:r>
    </w:p>
    <w:p w:rsidR="00EF212B" w:rsidRPr="00EF212B" w:rsidRDefault="00EF212B" w:rsidP="00EF212B">
      <w:pPr>
        <w:tabs>
          <w:tab w:val="center" w:pos="1980"/>
          <w:tab w:val="center" w:pos="7020"/>
        </w:tabs>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9"/>
        <w:gridCol w:w="6141"/>
      </w:tblGrid>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hideMark/>
          </w:tcPr>
          <w:p w:rsidR="00EF212B" w:rsidRPr="00EF212B" w:rsidRDefault="00EF212B" w:rsidP="004315F7">
            <w:pPr>
              <w:tabs>
                <w:tab w:val="left" w:pos="1985"/>
              </w:tabs>
              <w:spacing w:before="120"/>
              <w:rPr>
                <w:rFonts w:cs="Arial"/>
                <w:bCs/>
                <w:sz w:val="18"/>
                <w:szCs w:val="18"/>
              </w:rPr>
            </w:pPr>
            <w:r w:rsidRPr="00EF212B">
              <w:rPr>
                <w:rFonts w:cs="Arial"/>
                <w:sz w:val="18"/>
                <w:szCs w:val="18"/>
              </w:rPr>
              <w:t>Naziv pravne osebe:</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
                <w:bCs/>
                <w:sz w:val="18"/>
                <w:szCs w:val="18"/>
              </w:rPr>
            </w:pPr>
          </w:p>
        </w:tc>
      </w:tr>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sz w:val="18"/>
                <w:szCs w:val="18"/>
              </w:rPr>
              <w:t>Sedež pravne osebe:</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p>
        </w:tc>
      </w:tr>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bCs/>
                <w:sz w:val="18"/>
                <w:szCs w:val="18"/>
              </w:rPr>
              <w:t>Matična št.:</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p>
        </w:tc>
      </w:tr>
      <w:tr w:rsidR="00EF212B" w:rsidRPr="00EF212B" w:rsidTr="004315F7">
        <w:tc>
          <w:tcPr>
            <w:tcW w:w="3048" w:type="dxa"/>
            <w:tcBorders>
              <w:top w:val="single" w:sz="4" w:space="0" w:color="auto"/>
              <w:left w:val="nil"/>
              <w:bottom w:val="nil"/>
              <w:right w:val="nil"/>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bCs/>
                <w:sz w:val="18"/>
                <w:szCs w:val="18"/>
              </w:rPr>
              <w:t xml:space="preserve"> </w:t>
            </w:r>
          </w:p>
        </w:tc>
        <w:tc>
          <w:tcPr>
            <w:tcW w:w="6166" w:type="dxa"/>
            <w:tcBorders>
              <w:top w:val="single" w:sz="4" w:space="0" w:color="auto"/>
              <w:left w:val="nil"/>
              <w:bottom w:val="nil"/>
              <w:right w:val="nil"/>
            </w:tcBorders>
            <w:shd w:val="clear" w:color="auto" w:fill="auto"/>
          </w:tcPr>
          <w:p w:rsidR="00EF212B" w:rsidRPr="00EF212B" w:rsidRDefault="00EF212B" w:rsidP="004315F7">
            <w:pPr>
              <w:tabs>
                <w:tab w:val="left" w:pos="1985"/>
              </w:tabs>
              <w:spacing w:before="120"/>
              <w:rPr>
                <w:rFonts w:cs="Arial"/>
                <w:bCs/>
                <w:sz w:val="18"/>
                <w:szCs w:val="18"/>
              </w:rPr>
            </w:pPr>
          </w:p>
        </w:tc>
      </w:tr>
    </w:tbl>
    <w:p w:rsidR="00EF212B" w:rsidRPr="00EF212B" w:rsidRDefault="00EF212B" w:rsidP="00EF212B">
      <w:pPr>
        <w:tabs>
          <w:tab w:val="center" w:pos="1980"/>
          <w:tab w:val="center" w:pos="7020"/>
        </w:tabs>
        <w:rPr>
          <w:b/>
          <w:sz w:val="18"/>
          <w:szCs w:val="18"/>
        </w:rPr>
      </w:pPr>
      <w:r w:rsidRPr="00EF212B">
        <w:rPr>
          <w:b/>
          <w:sz w:val="18"/>
          <w:szCs w:val="18"/>
        </w:rPr>
        <w:t xml:space="preserve">je v medsebojnem razmerju, v skladu s 527. </w:t>
      </w:r>
      <w:r w:rsidR="00135609">
        <w:rPr>
          <w:b/>
          <w:sz w:val="18"/>
          <w:szCs w:val="18"/>
        </w:rPr>
        <w:t>č</w:t>
      </w:r>
      <w:r w:rsidRPr="00EF212B">
        <w:rPr>
          <w:b/>
          <w:sz w:val="18"/>
          <w:szCs w:val="18"/>
        </w:rPr>
        <w:t>lenom ZGD s pravno osebo:</w:t>
      </w:r>
    </w:p>
    <w:p w:rsidR="00EF212B" w:rsidRPr="00EF212B" w:rsidRDefault="00EF212B" w:rsidP="00EF212B">
      <w:pPr>
        <w:tabs>
          <w:tab w:val="center" w:pos="1980"/>
          <w:tab w:val="center" w:pos="7020"/>
        </w:tabs>
        <w:rPr>
          <w:b/>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9"/>
        <w:gridCol w:w="6141"/>
      </w:tblGrid>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hideMark/>
          </w:tcPr>
          <w:p w:rsidR="00EF212B" w:rsidRPr="00EF212B" w:rsidRDefault="00EF212B" w:rsidP="004315F7">
            <w:pPr>
              <w:tabs>
                <w:tab w:val="left" w:pos="1985"/>
              </w:tabs>
              <w:spacing w:before="120"/>
              <w:rPr>
                <w:rFonts w:cs="Arial"/>
                <w:bCs/>
                <w:sz w:val="18"/>
                <w:szCs w:val="18"/>
              </w:rPr>
            </w:pPr>
            <w:r w:rsidRPr="00EF212B">
              <w:rPr>
                <w:rFonts w:cs="Arial"/>
                <w:sz w:val="18"/>
                <w:szCs w:val="18"/>
              </w:rPr>
              <w:t>Naziv pravne osebe:</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
                <w:bCs/>
                <w:sz w:val="18"/>
                <w:szCs w:val="18"/>
              </w:rPr>
            </w:pPr>
          </w:p>
        </w:tc>
      </w:tr>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sz w:val="18"/>
                <w:szCs w:val="18"/>
              </w:rPr>
              <w:t>Sedež pravne osebe:</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p>
        </w:tc>
      </w:tr>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bCs/>
                <w:sz w:val="18"/>
                <w:szCs w:val="18"/>
              </w:rPr>
              <w:t>Matična št.:</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p>
        </w:tc>
      </w:tr>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tcPr>
          <w:p w:rsidR="00EF212B" w:rsidRPr="00EF212B" w:rsidRDefault="00EF212B" w:rsidP="004315F7">
            <w:pPr>
              <w:tabs>
                <w:tab w:val="left" w:pos="1985"/>
              </w:tabs>
              <w:spacing w:before="120"/>
              <w:rPr>
                <w:rFonts w:cs="Arial"/>
                <w:b/>
                <w:bCs/>
                <w:sz w:val="18"/>
                <w:szCs w:val="18"/>
              </w:rPr>
            </w:pPr>
            <w:r w:rsidRPr="00EF212B">
              <w:rPr>
                <w:rFonts w:cs="Arial"/>
                <w:b/>
                <w:bCs/>
                <w:sz w:val="18"/>
                <w:szCs w:val="18"/>
              </w:rPr>
              <w:t>povezana na način:</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p>
        </w:tc>
      </w:tr>
    </w:tbl>
    <w:p w:rsidR="00EF212B" w:rsidRPr="00EF212B" w:rsidRDefault="00EF212B" w:rsidP="00EF212B">
      <w:pPr>
        <w:tabs>
          <w:tab w:val="center" w:pos="1980"/>
          <w:tab w:val="center" w:pos="7020"/>
        </w:tabs>
        <w:rPr>
          <w:rFonts w:cs="Arial"/>
          <w:sz w:val="18"/>
          <w:szCs w:val="18"/>
        </w:rPr>
      </w:pPr>
    </w:p>
    <w:p w:rsidR="00EF212B" w:rsidRPr="00EF212B" w:rsidRDefault="00EF212B" w:rsidP="00EF212B">
      <w:pPr>
        <w:tabs>
          <w:tab w:val="center" w:pos="1980"/>
          <w:tab w:val="center" w:pos="7020"/>
        </w:tabs>
        <w:rPr>
          <w:sz w:val="18"/>
          <w:szCs w:val="18"/>
        </w:rPr>
      </w:pPr>
      <w:r w:rsidRPr="00EF212B">
        <w:rPr>
          <w:sz w:val="18"/>
          <w:szCs w:val="18"/>
        </w:rPr>
        <w:t>(ustrezno nadaljujte seznam)</w:t>
      </w:r>
    </w:p>
    <w:p w:rsidR="00EF212B" w:rsidRPr="00EF212B" w:rsidRDefault="00EF212B" w:rsidP="00EF212B">
      <w:pPr>
        <w:tabs>
          <w:tab w:val="center" w:pos="7020"/>
        </w:tabs>
        <w:rPr>
          <w:rFonts w:cs="Arial"/>
          <w:sz w:val="18"/>
          <w:szCs w:val="18"/>
        </w:rPr>
      </w:pPr>
    </w:p>
    <w:p w:rsidR="00EF212B" w:rsidRPr="00EF212B" w:rsidRDefault="00EF212B" w:rsidP="00EF212B">
      <w:pPr>
        <w:tabs>
          <w:tab w:val="center" w:pos="7020"/>
        </w:tabs>
        <w:rPr>
          <w:rFonts w:cs="Arial"/>
          <w:sz w:val="18"/>
          <w:szCs w:val="18"/>
        </w:rPr>
      </w:pPr>
      <w:r w:rsidRPr="00EF212B">
        <w:rPr>
          <w:rFonts w:cs="Arial"/>
          <w:sz w:val="18"/>
          <w:szCs w:val="18"/>
        </w:rPr>
        <w:t>Izjavljam, da sem kot fizične osebe – udeležence v lastništvu ponudnika navedel:</w:t>
      </w:r>
    </w:p>
    <w:p w:rsidR="00EF212B" w:rsidRPr="00EF212B" w:rsidRDefault="00EF212B" w:rsidP="00A33119">
      <w:pPr>
        <w:pStyle w:val="Odstavekseznama"/>
        <w:numPr>
          <w:ilvl w:val="0"/>
          <w:numId w:val="16"/>
        </w:numPr>
        <w:contextualSpacing w:val="0"/>
        <w:jc w:val="both"/>
        <w:rPr>
          <w:sz w:val="18"/>
          <w:szCs w:val="18"/>
        </w:rPr>
      </w:pPr>
      <w:r w:rsidRPr="00EF212B">
        <w:rPr>
          <w:sz w:val="18"/>
          <w:szCs w:val="18"/>
        </w:rPr>
        <w:t>vsako fizično osebo, ki je posredno ali neposredno imetnik več kakor 5 % delnic, oziroma je udeležena z več kot 5 % deležem pri ustanoviteljskih pravicah, upravljanju ali kapitalu pravne osebe, ali ima obvladujoč položaj pri upravljanju sredstev pravne osebe;</w:t>
      </w:r>
    </w:p>
    <w:p w:rsidR="00EF212B" w:rsidRPr="00EF212B" w:rsidRDefault="00EF212B" w:rsidP="00A33119">
      <w:pPr>
        <w:pStyle w:val="Odstavekseznama"/>
        <w:numPr>
          <w:ilvl w:val="0"/>
          <w:numId w:val="16"/>
        </w:numPr>
        <w:contextualSpacing w:val="0"/>
        <w:jc w:val="both"/>
        <w:rPr>
          <w:sz w:val="18"/>
          <w:szCs w:val="18"/>
        </w:rPr>
      </w:pPr>
      <w:r w:rsidRPr="00EF212B">
        <w:rPr>
          <w:sz w:val="18"/>
          <w:szCs w:val="18"/>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rsidR="00EF212B" w:rsidRPr="00EF212B" w:rsidRDefault="00EF212B" w:rsidP="00EF212B">
      <w:pPr>
        <w:tabs>
          <w:tab w:val="center" w:pos="7020"/>
        </w:tabs>
        <w:rPr>
          <w:sz w:val="18"/>
          <w:szCs w:val="18"/>
        </w:rPr>
      </w:pPr>
    </w:p>
    <w:p w:rsidR="00EF212B" w:rsidRPr="00EF212B" w:rsidRDefault="00EF212B" w:rsidP="00135609">
      <w:pPr>
        <w:tabs>
          <w:tab w:val="center" w:pos="7020"/>
        </w:tabs>
        <w:jc w:val="both"/>
        <w:rPr>
          <w:sz w:val="18"/>
          <w:szCs w:val="18"/>
        </w:rPr>
      </w:pPr>
      <w:r w:rsidRPr="00EF212B">
        <w:rPr>
          <w:sz w:val="18"/>
          <w:szCs w:val="18"/>
        </w:rPr>
        <w:t>S podpisom te izjave jamčim, da v celotni lastniški strukturi ni udeleženih drugih fizičnih ter pravnih oseb in tihih družbenikov, ter gospodarskih subjektov, za katere se glede na določbe zakona, ki ureja gospodarske družbe, šteje, da so povezane družbe.</w:t>
      </w:r>
    </w:p>
    <w:p w:rsidR="00EF212B" w:rsidRPr="00EF212B" w:rsidRDefault="00EF212B" w:rsidP="00135609">
      <w:pPr>
        <w:tabs>
          <w:tab w:val="center" w:pos="7020"/>
        </w:tabs>
        <w:jc w:val="both"/>
        <w:rPr>
          <w:sz w:val="18"/>
          <w:szCs w:val="18"/>
        </w:rPr>
      </w:pPr>
    </w:p>
    <w:p w:rsidR="00EF212B" w:rsidRPr="00EF212B" w:rsidRDefault="00EF212B" w:rsidP="00135609">
      <w:pPr>
        <w:tabs>
          <w:tab w:val="center" w:pos="7020"/>
        </w:tabs>
        <w:jc w:val="both"/>
        <w:rPr>
          <w:sz w:val="18"/>
          <w:szCs w:val="18"/>
        </w:rPr>
      </w:pPr>
      <w:r w:rsidRPr="00EF212B">
        <w:rPr>
          <w:sz w:val="18"/>
          <w:szCs w:val="18"/>
        </w:rPr>
        <w:t>S podpisom te izjave jamčim za točnost in resničnost podatkov ter se zavedam, da je pogodba v primeru lažne izjave ali neresničnih podatkov o dejstvih v izjavi nična. Zavezujem se, da bom naročnika obvestil o vsaki spremembi posredovanih podatkov.</w:t>
      </w:r>
    </w:p>
    <w:p w:rsidR="00EF212B" w:rsidRPr="00EF212B" w:rsidRDefault="00EF212B" w:rsidP="00EF212B">
      <w:pPr>
        <w:tabs>
          <w:tab w:val="center" w:pos="7020"/>
        </w:tabs>
        <w:rPr>
          <w:sz w:val="18"/>
          <w:szCs w:val="18"/>
        </w:rPr>
      </w:pPr>
    </w:p>
    <w:p w:rsidR="00EF212B" w:rsidRPr="00EF212B" w:rsidRDefault="00EF212B" w:rsidP="00EF212B">
      <w:pPr>
        <w:tabs>
          <w:tab w:val="center" w:pos="7020"/>
        </w:tabs>
        <w:rPr>
          <w:sz w:val="18"/>
          <w:szCs w:val="18"/>
        </w:rPr>
      </w:pPr>
    </w:p>
    <w:p w:rsidR="00EF212B" w:rsidRPr="00EF212B" w:rsidRDefault="00EF212B" w:rsidP="00EF212B">
      <w:pPr>
        <w:tabs>
          <w:tab w:val="left" w:pos="4962"/>
        </w:tabs>
        <w:rPr>
          <w:sz w:val="18"/>
          <w:szCs w:val="18"/>
        </w:rPr>
      </w:pPr>
      <w:r w:rsidRPr="00EF212B">
        <w:rPr>
          <w:sz w:val="18"/>
          <w:szCs w:val="18"/>
        </w:rPr>
        <w:t>Kraj in datum:</w:t>
      </w:r>
      <w:r w:rsidRPr="00EF212B">
        <w:rPr>
          <w:sz w:val="18"/>
          <w:szCs w:val="18"/>
        </w:rPr>
        <w:tab/>
        <w:t xml:space="preserve">Ime in priimek </w:t>
      </w:r>
      <w:r w:rsidR="004205FC">
        <w:rPr>
          <w:sz w:val="18"/>
          <w:szCs w:val="18"/>
        </w:rPr>
        <w:t>odgovorne osebe ponud</w:t>
      </w:r>
      <w:r w:rsidR="00A100A1">
        <w:rPr>
          <w:sz w:val="18"/>
          <w:szCs w:val="18"/>
        </w:rPr>
        <w:t>nika</w:t>
      </w:r>
      <w:r w:rsidRPr="00EF212B">
        <w:rPr>
          <w:sz w:val="18"/>
          <w:szCs w:val="18"/>
        </w:rPr>
        <w:t>:</w:t>
      </w:r>
    </w:p>
    <w:p w:rsidR="00EF212B" w:rsidRPr="00EF212B" w:rsidRDefault="00EF212B" w:rsidP="00EF212B">
      <w:pPr>
        <w:tabs>
          <w:tab w:val="left" w:pos="4962"/>
        </w:tabs>
        <w:rPr>
          <w:sz w:val="18"/>
          <w:szCs w:val="18"/>
        </w:rPr>
      </w:pPr>
    </w:p>
    <w:p w:rsidR="00EF212B" w:rsidRPr="00EF212B" w:rsidRDefault="00EF212B" w:rsidP="00EF212B">
      <w:pPr>
        <w:tabs>
          <w:tab w:val="left" w:pos="4962"/>
        </w:tabs>
        <w:rPr>
          <w:sz w:val="18"/>
          <w:szCs w:val="18"/>
        </w:rPr>
      </w:pPr>
      <w:r w:rsidRPr="00EF212B">
        <w:rPr>
          <w:sz w:val="18"/>
          <w:szCs w:val="18"/>
        </w:rPr>
        <w:t>____________________________</w:t>
      </w:r>
      <w:r w:rsidRPr="00EF212B">
        <w:rPr>
          <w:sz w:val="18"/>
          <w:szCs w:val="18"/>
        </w:rPr>
        <w:tab/>
        <w:t>_________________________________</w:t>
      </w:r>
    </w:p>
    <w:p w:rsidR="00EF212B" w:rsidRPr="00EF212B" w:rsidRDefault="00EF212B" w:rsidP="00EF212B">
      <w:pPr>
        <w:tabs>
          <w:tab w:val="left" w:pos="4962"/>
        </w:tabs>
        <w:rPr>
          <w:sz w:val="18"/>
          <w:szCs w:val="18"/>
        </w:rPr>
      </w:pPr>
    </w:p>
    <w:p w:rsidR="00EF212B" w:rsidRPr="00EF212B" w:rsidRDefault="00EF212B" w:rsidP="00EF212B">
      <w:pPr>
        <w:tabs>
          <w:tab w:val="left" w:pos="4962"/>
        </w:tabs>
        <w:rPr>
          <w:sz w:val="18"/>
          <w:szCs w:val="18"/>
        </w:rPr>
      </w:pPr>
    </w:p>
    <w:p w:rsidR="00EF212B" w:rsidRPr="00EF212B" w:rsidRDefault="00EF212B" w:rsidP="00EF212B">
      <w:pPr>
        <w:tabs>
          <w:tab w:val="left" w:pos="4962"/>
        </w:tabs>
        <w:rPr>
          <w:sz w:val="18"/>
          <w:szCs w:val="18"/>
        </w:rPr>
      </w:pPr>
      <w:r w:rsidRPr="00EF212B">
        <w:rPr>
          <w:sz w:val="18"/>
          <w:szCs w:val="18"/>
        </w:rPr>
        <w:tab/>
        <w:t>Podpis in žig:</w:t>
      </w:r>
    </w:p>
    <w:p w:rsidR="00EF212B" w:rsidRPr="00EF212B" w:rsidRDefault="00EF212B" w:rsidP="00EF212B">
      <w:pPr>
        <w:tabs>
          <w:tab w:val="left" w:pos="4962"/>
        </w:tabs>
        <w:rPr>
          <w:sz w:val="18"/>
          <w:szCs w:val="18"/>
        </w:rPr>
      </w:pPr>
    </w:p>
    <w:p w:rsidR="00EF212B" w:rsidRPr="00EF212B" w:rsidRDefault="00EF212B" w:rsidP="00EF212B">
      <w:pPr>
        <w:tabs>
          <w:tab w:val="left" w:pos="4962"/>
        </w:tabs>
        <w:rPr>
          <w:sz w:val="18"/>
          <w:szCs w:val="18"/>
        </w:rPr>
      </w:pPr>
    </w:p>
    <w:p w:rsidR="00EF212B" w:rsidRDefault="00EF212B" w:rsidP="00EF212B">
      <w:pPr>
        <w:rPr>
          <w:sz w:val="18"/>
          <w:szCs w:val="18"/>
        </w:rPr>
      </w:pPr>
      <w:r w:rsidRPr="00EF212B">
        <w:rPr>
          <w:sz w:val="18"/>
          <w:szCs w:val="18"/>
        </w:rPr>
        <w:tab/>
      </w:r>
      <w:r w:rsidRPr="00EF212B">
        <w:rPr>
          <w:sz w:val="18"/>
          <w:szCs w:val="18"/>
        </w:rPr>
        <w:tab/>
      </w:r>
      <w:r w:rsidRPr="00EF212B">
        <w:rPr>
          <w:sz w:val="18"/>
          <w:szCs w:val="18"/>
        </w:rPr>
        <w:tab/>
      </w:r>
      <w:r w:rsidRPr="00EF212B">
        <w:rPr>
          <w:sz w:val="18"/>
          <w:szCs w:val="18"/>
        </w:rPr>
        <w:tab/>
      </w:r>
      <w:r w:rsidRPr="00EF212B">
        <w:rPr>
          <w:sz w:val="18"/>
          <w:szCs w:val="18"/>
        </w:rPr>
        <w:tab/>
      </w:r>
      <w:r w:rsidRPr="00EF212B">
        <w:rPr>
          <w:sz w:val="18"/>
          <w:szCs w:val="18"/>
        </w:rPr>
        <w:tab/>
      </w:r>
      <w:r w:rsidRPr="00EF212B">
        <w:rPr>
          <w:sz w:val="18"/>
          <w:szCs w:val="18"/>
        </w:rPr>
        <w:tab/>
        <w:t>__________________________________</w:t>
      </w:r>
    </w:p>
    <w:p w:rsidR="00AC7097" w:rsidRDefault="00AC7097" w:rsidP="00EF212B"/>
    <w:p w:rsidR="00233822" w:rsidRDefault="00233822" w:rsidP="00543453">
      <w:pPr>
        <w:pStyle w:val="Naslov"/>
        <w:jc w:val="left"/>
        <w:rPr>
          <w:b w:val="0"/>
          <w:sz w:val="24"/>
          <w:bdr w:val="single" w:sz="4" w:space="0" w:color="auto" w:shadow="1"/>
          <w:shd w:val="clear" w:color="auto" w:fill="F3F3F3"/>
        </w:rPr>
      </w:pPr>
    </w:p>
    <w:p w:rsidR="00630BE1" w:rsidRDefault="00630BE1" w:rsidP="00543453">
      <w:pPr>
        <w:pStyle w:val="Naslov"/>
        <w:jc w:val="left"/>
        <w:rPr>
          <w:b w:val="0"/>
          <w:sz w:val="24"/>
          <w:bdr w:val="single" w:sz="4" w:space="0" w:color="auto" w:shadow="1"/>
          <w:shd w:val="clear" w:color="auto" w:fill="F3F3F3"/>
        </w:rPr>
      </w:pPr>
    </w:p>
    <w:p w:rsidR="00FF04FA" w:rsidRDefault="00FF04FA" w:rsidP="00543453">
      <w:pPr>
        <w:pStyle w:val="Naslov"/>
        <w:jc w:val="left"/>
        <w:rPr>
          <w:b w:val="0"/>
          <w:sz w:val="24"/>
          <w:bdr w:val="single" w:sz="4" w:space="0" w:color="auto" w:shadow="1"/>
          <w:shd w:val="clear" w:color="auto" w:fill="F3F3F3"/>
        </w:rPr>
      </w:pPr>
    </w:p>
    <w:p w:rsidR="00E17CC2" w:rsidRPr="001823F7" w:rsidRDefault="00E17CC2" w:rsidP="00E17CC2">
      <w:pPr>
        <w:pStyle w:val="Naslov"/>
        <w:jc w:val="right"/>
        <w:rPr>
          <w:b w:val="0"/>
          <w:sz w:val="24"/>
        </w:rPr>
      </w:pPr>
      <w:r w:rsidRPr="001823F7">
        <w:rPr>
          <w:b w:val="0"/>
          <w:sz w:val="24"/>
          <w:bdr w:val="single" w:sz="4" w:space="0" w:color="auto" w:shadow="1"/>
          <w:shd w:val="clear" w:color="auto" w:fill="F3F3F3"/>
        </w:rPr>
        <w:t>OBR-</w:t>
      </w:r>
      <w:r w:rsidR="00AE7ED7">
        <w:rPr>
          <w:b w:val="0"/>
          <w:sz w:val="24"/>
          <w:bdr w:val="single" w:sz="4" w:space="0" w:color="auto" w:shadow="1"/>
          <w:shd w:val="clear" w:color="auto" w:fill="F3F3F3"/>
        </w:rPr>
        <w:t>8</w:t>
      </w:r>
    </w:p>
    <w:p w:rsidR="00E17CC2" w:rsidRPr="001823F7" w:rsidRDefault="00E17CC2" w:rsidP="00E17CC2">
      <w:pPr>
        <w:pStyle w:val="Telobesedila"/>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E17CC2" w:rsidRPr="001823F7" w:rsidTr="00367252">
        <w:trPr>
          <w:trHeight w:val="397"/>
        </w:trPr>
        <w:tc>
          <w:tcPr>
            <w:tcW w:w="2988"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Ponudnik</w:t>
            </w:r>
          </w:p>
        </w:tc>
        <w:tc>
          <w:tcPr>
            <w:tcW w:w="6480" w:type="dxa"/>
            <w:shd w:val="clear" w:color="auto" w:fill="FFFFFF" w:themeFill="background1"/>
            <w:vAlign w:val="center"/>
          </w:tcPr>
          <w:p w:rsidR="00E17CC2" w:rsidRPr="001823F7" w:rsidRDefault="00E17CC2" w:rsidP="009470E7">
            <w:pPr>
              <w:rPr>
                <w:rFonts w:eastAsia="Times New Roman"/>
                <w:szCs w:val="24"/>
              </w:rPr>
            </w:pPr>
          </w:p>
        </w:tc>
      </w:tr>
      <w:tr w:rsidR="00E17CC2" w:rsidRPr="001823F7" w:rsidTr="00367252">
        <w:trPr>
          <w:trHeight w:val="397"/>
        </w:trPr>
        <w:tc>
          <w:tcPr>
            <w:tcW w:w="2988"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Naslov</w:t>
            </w:r>
          </w:p>
        </w:tc>
        <w:tc>
          <w:tcPr>
            <w:tcW w:w="6480" w:type="dxa"/>
            <w:shd w:val="clear" w:color="auto" w:fill="FFFFFF" w:themeFill="background1"/>
            <w:vAlign w:val="center"/>
          </w:tcPr>
          <w:p w:rsidR="00E17CC2" w:rsidRPr="001823F7" w:rsidRDefault="00E17CC2" w:rsidP="009470E7">
            <w:pPr>
              <w:rPr>
                <w:rFonts w:eastAsia="Times New Roman"/>
                <w:szCs w:val="24"/>
              </w:rPr>
            </w:pPr>
          </w:p>
        </w:tc>
      </w:tr>
    </w:tbl>
    <w:p w:rsidR="00E17CC2" w:rsidRPr="001823F7" w:rsidRDefault="00E17CC2" w:rsidP="00E17CC2">
      <w:pPr>
        <w:pStyle w:val="Telobesedila"/>
        <w:jc w:val="center"/>
        <w:rPr>
          <w:b/>
        </w:rPr>
      </w:pPr>
    </w:p>
    <w:p w:rsidR="00E17CC2" w:rsidRPr="001823F7" w:rsidRDefault="00E17CC2" w:rsidP="00E17CC2">
      <w:pPr>
        <w:pStyle w:val="Telobesedila"/>
        <w:jc w:val="center"/>
        <w:rPr>
          <w:b/>
        </w:rPr>
      </w:pPr>
    </w:p>
    <w:p w:rsidR="00E17CC2" w:rsidRPr="001823F7" w:rsidRDefault="00E17CC2" w:rsidP="00E17CC2">
      <w:pPr>
        <w:pStyle w:val="Telobesedila"/>
        <w:jc w:val="center"/>
        <w:rPr>
          <w:b/>
        </w:rPr>
      </w:pPr>
      <w:r w:rsidRPr="001823F7">
        <w:rPr>
          <w:b/>
        </w:rPr>
        <w:t xml:space="preserve">IZJAVA O </w:t>
      </w:r>
      <w:r w:rsidR="00DF6603">
        <w:rPr>
          <w:b/>
        </w:rPr>
        <w:t>ROKU DOBAVE</w:t>
      </w:r>
    </w:p>
    <w:p w:rsidR="00E17CC2" w:rsidRPr="001823F7" w:rsidRDefault="00E17CC2" w:rsidP="00E17CC2">
      <w:pPr>
        <w:pStyle w:val="Telobesedila"/>
      </w:pPr>
    </w:p>
    <w:p w:rsidR="00E17CC2" w:rsidRPr="001823F7" w:rsidRDefault="00E17CC2" w:rsidP="00E17CC2">
      <w:pPr>
        <w:pStyle w:val="Telobesedila"/>
      </w:pPr>
    </w:p>
    <w:p w:rsidR="00E17CC2" w:rsidRPr="001823F7" w:rsidRDefault="00E17CC2" w:rsidP="00E17CC2">
      <w:pPr>
        <w:pStyle w:val="Telobesedila"/>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E17CC2" w:rsidRPr="001823F7" w:rsidTr="00367252">
        <w:trPr>
          <w:trHeight w:val="454"/>
        </w:trPr>
        <w:tc>
          <w:tcPr>
            <w:tcW w:w="2943"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Predmet javnega naročila</w:t>
            </w:r>
          </w:p>
        </w:tc>
        <w:tc>
          <w:tcPr>
            <w:tcW w:w="6345" w:type="dxa"/>
            <w:shd w:val="clear" w:color="auto" w:fill="FFFFFF" w:themeFill="background1"/>
            <w:vAlign w:val="center"/>
          </w:tcPr>
          <w:p w:rsidR="00E17CC2" w:rsidRPr="001823F7" w:rsidRDefault="00630BE1" w:rsidP="00630BE1">
            <w:pPr>
              <w:rPr>
                <w:rFonts w:eastAsia="Times New Roman"/>
                <w:szCs w:val="24"/>
              </w:rPr>
            </w:pPr>
            <w:r w:rsidRPr="007F40E8">
              <w:rPr>
                <w:b/>
              </w:rPr>
              <w:t>Dobava energetsko učinkovitih svetilk</w:t>
            </w:r>
            <w:r>
              <w:rPr>
                <w:b/>
              </w:rPr>
              <w:t xml:space="preserve"> </w:t>
            </w:r>
            <w:r w:rsidRPr="00DC3BF3">
              <w:rPr>
                <w:rFonts w:eastAsia="Times New Roman"/>
                <w:szCs w:val="24"/>
              </w:rPr>
              <w:t xml:space="preserve"> </w:t>
            </w:r>
            <w:r w:rsidRPr="00EB5FC2">
              <w:rPr>
                <w:rFonts w:eastAsia="Times New Roman"/>
                <w:szCs w:val="24"/>
              </w:rPr>
              <w:t xml:space="preserve"> </w:t>
            </w:r>
            <w:r w:rsidR="007831EA" w:rsidRPr="00DC3BF3">
              <w:rPr>
                <w:rFonts w:eastAsia="Times New Roman"/>
                <w:szCs w:val="24"/>
              </w:rPr>
              <w:t xml:space="preserve"> </w:t>
            </w:r>
            <w:r w:rsidR="00DC3BF3" w:rsidRPr="00DC3BF3">
              <w:rPr>
                <w:rFonts w:eastAsia="Times New Roman"/>
                <w:szCs w:val="24"/>
              </w:rPr>
              <w:t xml:space="preserve"> </w:t>
            </w:r>
            <w:r w:rsidR="00EB5FC2" w:rsidRPr="00EB5FC2">
              <w:rPr>
                <w:rFonts w:eastAsia="Times New Roman"/>
                <w:szCs w:val="24"/>
              </w:rPr>
              <w:t xml:space="preserve"> </w:t>
            </w:r>
          </w:p>
        </w:tc>
      </w:tr>
    </w:tbl>
    <w:p w:rsidR="00E17CC2" w:rsidRPr="001823F7" w:rsidRDefault="00E17CC2" w:rsidP="00E17CC2">
      <w:pPr>
        <w:pStyle w:val="Telobesedila"/>
      </w:pPr>
    </w:p>
    <w:p w:rsidR="00E17CC2" w:rsidRPr="001823F7" w:rsidRDefault="00E17CC2" w:rsidP="00E17CC2">
      <w:pPr>
        <w:pStyle w:val="Telobesedila"/>
      </w:pPr>
    </w:p>
    <w:p w:rsidR="00E17CC2" w:rsidRPr="001823F7" w:rsidRDefault="00E17CC2" w:rsidP="00E17CC2">
      <w:pPr>
        <w:pStyle w:val="Telobesedila"/>
      </w:pPr>
    </w:p>
    <w:p w:rsidR="0086694F" w:rsidRPr="0086694F" w:rsidRDefault="008A098D" w:rsidP="0086694F">
      <w:pPr>
        <w:jc w:val="both"/>
        <w:rPr>
          <w:szCs w:val="24"/>
        </w:rPr>
      </w:pPr>
      <w:r>
        <w:rPr>
          <w:szCs w:val="24"/>
        </w:rPr>
        <w:t>Izjavljamo</w:t>
      </w:r>
      <w:r w:rsidRPr="008A098D">
        <w:rPr>
          <w:szCs w:val="24"/>
        </w:rPr>
        <w:t>, da bo</w:t>
      </w:r>
      <w:r>
        <w:rPr>
          <w:szCs w:val="24"/>
        </w:rPr>
        <w:t>mo</w:t>
      </w:r>
      <w:r w:rsidRPr="008A098D">
        <w:rPr>
          <w:szCs w:val="24"/>
        </w:rPr>
        <w:t xml:space="preserve"> blago d</w:t>
      </w:r>
      <w:r w:rsidR="0086694F">
        <w:rPr>
          <w:szCs w:val="24"/>
        </w:rPr>
        <w:t xml:space="preserve">ostavil fco skladišče naročnika </w:t>
      </w:r>
      <w:r w:rsidR="0086694F" w:rsidRPr="0086694F">
        <w:rPr>
          <w:szCs w:val="24"/>
        </w:rPr>
        <w:t>razloženo po spodnjem terminskem planu:</w:t>
      </w:r>
    </w:p>
    <w:p w:rsidR="0086694F" w:rsidRPr="0086694F" w:rsidRDefault="0086694F" w:rsidP="0086694F">
      <w:pPr>
        <w:jc w:val="both"/>
        <w:rPr>
          <w:szCs w:val="24"/>
        </w:rPr>
      </w:pPr>
    </w:p>
    <w:p w:rsidR="0086694F" w:rsidRPr="0086694F" w:rsidRDefault="0086694F" w:rsidP="0086694F">
      <w:pPr>
        <w:jc w:val="both"/>
        <w:rPr>
          <w:szCs w:val="24"/>
        </w:rPr>
      </w:pPr>
      <w:r w:rsidRPr="0086694F">
        <w:rPr>
          <w:szCs w:val="24"/>
        </w:rPr>
        <w:t>- 50 % materiala v roku 10 dni od podpisa pogodbe</w:t>
      </w:r>
      <w:r w:rsidR="005008A3">
        <w:rPr>
          <w:szCs w:val="24"/>
        </w:rPr>
        <w:t>,</w:t>
      </w:r>
    </w:p>
    <w:p w:rsidR="00E17CC2" w:rsidRPr="001823F7" w:rsidRDefault="0086694F" w:rsidP="0086694F">
      <w:pPr>
        <w:jc w:val="both"/>
        <w:rPr>
          <w:szCs w:val="24"/>
        </w:rPr>
      </w:pPr>
      <w:r w:rsidRPr="0086694F">
        <w:rPr>
          <w:szCs w:val="24"/>
        </w:rPr>
        <w:t>- 50 % materiala v roku naslednji</w:t>
      </w:r>
      <w:r w:rsidR="005008A3">
        <w:rPr>
          <w:szCs w:val="24"/>
        </w:rPr>
        <w:t>h</w:t>
      </w:r>
      <w:r w:rsidRPr="0086694F">
        <w:rPr>
          <w:szCs w:val="24"/>
        </w:rPr>
        <w:t xml:space="preserve"> 10 dni (20 dni od podpisa pogodbe)</w:t>
      </w:r>
      <w:r w:rsidR="005008A3">
        <w:rPr>
          <w:szCs w:val="24"/>
        </w:rPr>
        <w:t>.</w:t>
      </w:r>
      <w:r w:rsidR="002A5890">
        <w:rPr>
          <w:szCs w:val="24"/>
        </w:rPr>
        <w:t xml:space="preserve"> </w:t>
      </w:r>
    </w:p>
    <w:p w:rsidR="00E17CC2" w:rsidRPr="001823F7" w:rsidRDefault="00E17CC2" w:rsidP="00E17CC2">
      <w:pPr>
        <w:jc w:val="both"/>
        <w:rPr>
          <w:szCs w:val="24"/>
        </w:rPr>
      </w:pPr>
    </w:p>
    <w:p w:rsidR="00E17CC2" w:rsidRPr="001823F7" w:rsidRDefault="00E17CC2" w:rsidP="00E17CC2">
      <w:pPr>
        <w:jc w:val="both"/>
        <w:rPr>
          <w:szCs w:val="24"/>
        </w:rPr>
      </w:pPr>
      <w:r w:rsidRPr="001823F7">
        <w:rPr>
          <w:szCs w:val="24"/>
        </w:rPr>
        <w:t>Ta izjava je sestavni del in priloga ponudbe, s katero se prijavljamo na javni razpis.</w:t>
      </w:r>
    </w:p>
    <w:p w:rsidR="00E17CC2" w:rsidRPr="001823F7" w:rsidRDefault="00E17CC2" w:rsidP="00E17CC2">
      <w:pPr>
        <w:jc w:val="both"/>
        <w:rPr>
          <w:szCs w:val="24"/>
        </w:rPr>
      </w:pPr>
    </w:p>
    <w:p w:rsidR="00E17CC2" w:rsidRPr="001823F7" w:rsidRDefault="00E17CC2" w:rsidP="00E17CC2">
      <w:pPr>
        <w:jc w:val="both"/>
        <w:rPr>
          <w:b/>
          <w:szCs w:val="24"/>
        </w:rPr>
      </w:pPr>
    </w:p>
    <w:p w:rsidR="00E17CC2" w:rsidRPr="001823F7" w:rsidRDefault="00E17CC2" w:rsidP="00E17CC2">
      <w:pPr>
        <w:rPr>
          <w:szCs w:val="24"/>
        </w:rPr>
      </w:pPr>
    </w:p>
    <w:p w:rsidR="00E17CC2" w:rsidRPr="001823F7" w:rsidRDefault="00E17CC2" w:rsidP="00E17CC2">
      <w:pPr>
        <w:rPr>
          <w:szCs w:val="24"/>
        </w:rPr>
      </w:pPr>
    </w:p>
    <w:p w:rsidR="00E17CC2" w:rsidRPr="001823F7" w:rsidRDefault="00E17CC2" w:rsidP="00E17CC2">
      <w:pPr>
        <w:rPr>
          <w:szCs w:val="24"/>
        </w:rPr>
      </w:pPr>
    </w:p>
    <w:p w:rsidR="00E17CC2" w:rsidRPr="001823F7" w:rsidRDefault="00E17CC2" w:rsidP="00E17CC2">
      <w:pPr>
        <w:rPr>
          <w:szCs w:val="24"/>
        </w:rPr>
      </w:pPr>
    </w:p>
    <w:tbl>
      <w:tblPr>
        <w:tblW w:w="0" w:type="auto"/>
        <w:tblCellMar>
          <w:left w:w="70" w:type="dxa"/>
          <w:right w:w="70" w:type="dxa"/>
        </w:tblCellMar>
        <w:tblLook w:val="0000" w:firstRow="0" w:lastRow="0" w:firstColumn="0" w:lastColumn="0" w:noHBand="0" w:noVBand="0"/>
      </w:tblPr>
      <w:tblGrid>
        <w:gridCol w:w="3070"/>
        <w:gridCol w:w="3070"/>
        <w:gridCol w:w="3070"/>
      </w:tblGrid>
      <w:tr w:rsidR="00E17CC2" w:rsidRPr="001823F7" w:rsidTr="009470E7">
        <w:tc>
          <w:tcPr>
            <w:tcW w:w="3070" w:type="dxa"/>
          </w:tcPr>
          <w:p w:rsidR="00E17CC2" w:rsidRPr="001823F7" w:rsidRDefault="00E17CC2" w:rsidP="009470E7">
            <w:pPr>
              <w:jc w:val="center"/>
              <w:rPr>
                <w:szCs w:val="24"/>
              </w:rPr>
            </w:pPr>
            <w:r w:rsidRPr="001823F7">
              <w:rPr>
                <w:szCs w:val="24"/>
              </w:rPr>
              <w:t>Kraj in datum:</w:t>
            </w:r>
          </w:p>
          <w:p w:rsidR="00E17CC2" w:rsidRPr="001823F7" w:rsidRDefault="00E17CC2" w:rsidP="009470E7">
            <w:pPr>
              <w:jc w:val="center"/>
              <w:rPr>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r w:rsidRPr="001823F7">
              <w:rPr>
                <w:rFonts w:ascii="Times New Roman" w:hAnsi="Times New Roman"/>
                <w:sz w:val="24"/>
              </w:rPr>
              <w:t>Žig:</w:t>
            </w:r>
          </w:p>
        </w:tc>
        <w:tc>
          <w:tcPr>
            <w:tcW w:w="3070" w:type="dxa"/>
          </w:tcPr>
          <w:p w:rsidR="00E17CC2" w:rsidRPr="001823F7" w:rsidRDefault="00E17CC2" w:rsidP="009470E7">
            <w:pPr>
              <w:jc w:val="center"/>
              <w:rPr>
                <w:szCs w:val="24"/>
              </w:rPr>
            </w:pPr>
            <w:r w:rsidRPr="001823F7">
              <w:rPr>
                <w:szCs w:val="24"/>
              </w:rPr>
              <w:t>Podpis odgovorne osebe ponudnika:</w:t>
            </w:r>
          </w:p>
          <w:p w:rsidR="00E17CC2" w:rsidRPr="001823F7" w:rsidRDefault="00E17CC2" w:rsidP="009470E7">
            <w:pPr>
              <w:jc w:val="center"/>
              <w:rPr>
                <w:szCs w:val="24"/>
              </w:rPr>
            </w:pPr>
          </w:p>
        </w:tc>
      </w:tr>
      <w:tr w:rsidR="00E17CC2" w:rsidRPr="001823F7" w:rsidTr="009470E7">
        <w:tc>
          <w:tcPr>
            <w:tcW w:w="3070" w:type="dxa"/>
          </w:tcPr>
          <w:p w:rsidR="00E17CC2" w:rsidRPr="001823F7" w:rsidRDefault="00E17CC2" w:rsidP="009470E7">
            <w:pPr>
              <w:rPr>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p>
        </w:tc>
        <w:tc>
          <w:tcPr>
            <w:tcW w:w="3070" w:type="dxa"/>
          </w:tcPr>
          <w:p w:rsidR="00E17CC2" w:rsidRPr="001823F7" w:rsidRDefault="00E17CC2" w:rsidP="009470E7">
            <w:pPr>
              <w:jc w:val="center"/>
              <w:rPr>
                <w:szCs w:val="24"/>
              </w:rPr>
            </w:pPr>
          </w:p>
        </w:tc>
      </w:tr>
      <w:tr w:rsidR="00E17CC2" w:rsidRPr="001823F7" w:rsidTr="009470E7">
        <w:tc>
          <w:tcPr>
            <w:tcW w:w="3070" w:type="dxa"/>
          </w:tcPr>
          <w:p w:rsidR="00E17CC2" w:rsidRPr="001823F7" w:rsidRDefault="00E17CC2" w:rsidP="009470E7">
            <w:pPr>
              <w:rPr>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p>
        </w:tc>
        <w:tc>
          <w:tcPr>
            <w:tcW w:w="3070" w:type="dxa"/>
            <w:tcBorders>
              <w:bottom w:val="single" w:sz="4" w:space="0" w:color="auto"/>
            </w:tcBorders>
          </w:tcPr>
          <w:p w:rsidR="00E17CC2" w:rsidRPr="001823F7" w:rsidRDefault="00E17CC2" w:rsidP="009470E7">
            <w:pPr>
              <w:jc w:val="center"/>
              <w:rPr>
                <w:szCs w:val="24"/>
                <w:u w:val="single"/>
              </w:rPr>
            </w:pPr>
          </w:p>
        </w:tc>
      </w:tr>
    </w:tbl>
    <w:p w:rsidR="00E17CC2" w:rsidRPr="001823F7" w:rsidRDefault="00E17CC2" w:rsidP="00E17CC2">
      <w:pPr>
        <w:jc w:val="both"/>
        <w:rPr>
          <w:szCs w:val="24"/>
        </w:rPr>
      </w:pPr>
    </w:p>
    <w:p w:rsidR="00736F7B" w:rsidRDefault="00736F7B" w:rsidP="00736F7B">
      <w:pPr>
        <w:spacing w:before="120" w:after="120"/>
        <w:jc w:val="center"/>
        <w:rPr>
          <w:rFonts w:ascii="Verdana" w:hAnsi="Verdana" w:cs="Arial"/>
          <w:b/>
          <w:bCs/>
          <w:color w:val="000000"/>
          <w:sz w:val="28"/>
          <w:szCs w:val="28"/>
        </w:rPr>
      </w:pPr>
    </w:p>
    <w:p w:rsidR="00736F7B" w:rsidRDefault="00736F7B" w:rsidP="00736F7B">
      <w:pPr>
        <w:spacing w:before="120" w:after="120"/>
        <w:jc w:val="center"/>
        <w:rPr>
          <w:rFonts w:ascii="Verdana" w:hAnsi="Verdana" w:cs="Arial"/>
          <w:b/>
          <w:bCs/>
          <w:color w:val="000000"/>
          <w:sz w:val="28"/>
          <w:szCs w:val="28"/>
        </w:rPr>
      </w:pPr>
    </w:p>
    <w:p w:rsidR="00DF6603" w:rsidRDefault="00DF6603" w:rsidP="00736F7B">
      <w:pPr>
        <w:spacing w:before="120" w:after="120"/>
        <w:jc w:val="center"/>
        <w:rPr>
          <w:rFonts w:ascii="Verdana" w:hAnsi="Verdana" w:cs="Arial"/>
          <w:b/>
          <w:bCs/>
          <w:color w:val="000000"/>
          <w:sz w:val="28"/>
          <w:szCs w:val="28"/>
        </w:rPr>
      </w:pPr>
    </w:p>
    <w:p w:rsidR="00DF6603" w:rsidRDefault="00DF6603" w:rsidP="00736F7B">
      <w:pPr>
        <w:spacing w:before="120" w:after="120"/>
        <w:jc w:val="center"/>
        <w:rPr>
          <w:rFonts w:ascii="Verdana" w:hAnsi="Verdana" w:cs="Arial"/>
          <w:b/>
          <w:bCs/>
          <w:color w:val="000000"/>
          <w:sz w:val="28"/>
          <w:szCs w:val="28"/>
        </w:rPr>
      </w:pPr>
    </w:p>
    <w:p w:rsidR="00DF6603" w:rsidRDefault="00DF6603" w:rsidP="00736F7B">
      <w:pPr>
        <w:spacing w:before="120" w:after="120"/>
        <w:jc w:val="center"/>
        <w:rPr>
          <w:rFonts w:ascii="Verdana" w:hAnsi="Verdana" w:cs="Arial"/>
          <w:b/>
          <w:bCs/>
          <w:color w:val="000000"/>
          <w:sz w:val="28"/>
          <w:szCs w:val="28"/>
        </w:rPr>
      </w:pPr>
    </w:p>
    <w:p w:rsidR="00BB7965" w:rsidRDefault="00BB7965" w:rsidP="00736F7B">
      <w:pPr>
        <w:spacing w:before="120" w:after="120"/>
        <w:jc w:val="center"/>
        <w:rPr>
          <w:rFonts w:ascii="Verdana" w:hAnsi="Verdana" w:cs="Arial"/>
          <w:b/>
          <w:bCs/>
          <w:color w:val="000000"/>
          <w:sz w:val="28"/>
          <w:szCs w:val="28"/>
        </w:rPr>
      </w:pPr>
    </w:p>
    <w:p w:rsidR="00DF6603" w:rsidRDefault="00DF6603" w:rsidP="00736F7B">
      <w:pPr>
        <w:spacing w:before="120" w:after="120"/>
        <w:jc w:val="center"/>
        <w:rPr>
          <w:rFonts w:ascii="Verdana" w:hAnsi="Verdana" w:cs="Arial"/>
          <w:b/>
          <w:bCs/>
          <w:color w:val="000000"/>
          <w:sz w:val="28"/>
          <w:szCs w:val="28"/>
        </w:rPr>
      </w:pPr>
    </w:p>
    <w:p w:rsidR="00736F7B" w:rsidRDefault="00736F7B" w:rsidP="00736F7B">
      <w:pPr>
        <w:spacing w:before="120" w:after="120"/>
        <w:jc w:val="center"/>
        <w:rPr>
          <w:rFonts w:ascii="Verdana" w:hAnsi="Verdana" w:cs="Arial"/>
          <w:b/>
          <w:bCs/>
          <w:color w:val="000000"/>
          <w:sz w:val="28"/>
          <w:szCs w:val="28"/>
        </w:rPr>
      </w:pPr>
    </w:p>
    <w:p w:rsidR="00DF6603" w:rsidRPr="001823F7" w:rsidRDefault="00DF6603" w:rsidP="00DF6603">
      <w:pPr>
        <w:pStyle w:val="Naslov"/>
        <w:jc w:val="right"/>
        <w:rPr>
          <w:b w:val="0"/>
          <w:sz w:val="24"/>
        </w:rPr>
      </w:pPr>
      <w:r w:rsidRPr="001823F7">
        <w:rPr>
          <w:b w:val="0"/>
          <w:sz w:val="24"/>
          <w:bdr w:val="single" w:sz="4" w:space="0" w:color="auto" w:shadow="1"/>
          <w:shd w:val="clear" w:color="auto" w:fill="F3F3F3"/>
        </w:rPr>
        <w:t>OBR-9</w:t>
      </w:r>
    </w:p>
    <w:p w:rsidR="00DF6603" w:rsidRPr="001823F7" w:rsidRDefault="00DF6603" w:rsidP="00DF6603">
      <w:pPr>
        <w:pStyle w:val="Telobesedila"/>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DF6603" w:rsidRPr="001823F7" w:rsidTr="005D2D72">
        <w:trPr>
          <w:trHeight w:val="397"/>
        </w:trPr>
        <w:tc>
          <w:tcPr>
            <w:tcW w:w="2988" w:type="dxa"/>
            <w:shd w:val="clear" w:color="auto" w:fill="D9D9D9"/>
            <w:vAlign w:val="center"/>
          </w:tcPr>
          <w:p w:rsidR="00DF6603" w:rsidRPr="001823F7" w:rsidRDefault="00DF6603" w:rsidP="005D2D72">
            <w:pPr>
              <w:rPr>
                <w:rFonts w:eastAsia="Times New Roman"/>
                <w:szCs w:val="24"/>
              </w:rPr>
            </w:pPr>
            <w:r w:rsidRPr="001823F7">
              <w:rPr>
                <w:rFonts w:eastAsia="Times New Roman"/>
                <w:szCs w:val="24"/>
              </w:rPr>
              <w:t>Ponudnik</w:t>
            </w:r>
          </w:p>
        </w:tc>
        <w:tc>
          <w:tcPr>
            <w:tcW w:w="6480" w:type="dxa"/>
            <w:shd w:val="clear" w:color="auto" w:fill="FFFFFF" w:themeFill="background1"/>
            <w:vAlign w:val="center"/>
          </w:tcPr>
          <w:p w:rsidR="00DF6603" w:rsidRPr="001823F7" w:rsidRDefault="00DF6603" w:rsidP="005D2D72">
            <w:pPr>
              <w:rPr>
                <w:rFonts w:eastAsia="Times New Roman"/>
                <w:szCs w:val="24"/>
              </w:rPr>
            </w:pPr>
          </w:p>
        </w:tc>
      </w:tr>
      <w:tr w:rsidR="00DF6603" w:rsidRPr="001823F7" w:rsidTr="005D2D72">
        <w:trPr>
          <w:trHeight w:val="397"/>
        </w:trPr>
        <w:tc>
          <w:tcPr>
            <w:tcW w:w="2988" w:type="dxa"/>
            <w:shd w:val="clear" w:color="auto" w:fill="D9D9D9"/>
            <w:vAlign w:val="center"/>
          </w:tcPr>
          <w:p w:rsidR="00DF6603" w:rsidRPr="001823F7" w:rsidRDefault="00DF6603" w:rsidP="005D2D72">
            <w:pPr>
              <w:rPr>
                <w:rFonts w:eastAsia="Times New Roman"/>
                <w:szCs w:val="24"/>
              </w:rPr>
            </w:pPr>
            <w:r w:rsidRPr="001823F7">
              <w:rPr>
                <w:rFonts w:eastAsia="Times New Roman"/>
                <w:szCs w:val="24"/>
              </w:rPr>
              <w:t>Naslov</w:t>
            </w:r>
          </w:p>
        </w:tc>
        <w:tc>
          <w:tcPr>
            <w:tcW w:w="6480" w:type="dxa"/>
            <w:shd w:val="clear" w:color="auto" w:fill="FFFFFF" w:themeFill="background1"/>
            <w:vAlign w:val="center"/>
          </w:tcPr>
          <w:p w:rsidR="00DF6603" w:rsidRPr="001823F7" w:rsidRDefault="00DF6603" w:rsidP="005D2D72">
            <w:pPr>
              <w:rPr>
                <w:rFonts w:eastAsia="Times New Roman"/>
                <w:szCs w:val="24"/>
              </w:rPr>
            </w:pPr>
          </w:p>
        </w:tc>
      </w:tr>
    </w:tbl>
    <w:p w:rsidR="00DF6603" w:rsidRPr="001823F7" w:rsidRDefault="00DF6603" w:rsidP="00DF6603">
      <w:pPr>
        <w:pStyle w:val="Telobesedila"/>
        <w:jc w:val="center"/>
        <w:rPr>
          <w:b/>
        </w:rPr>
      </w:pPr>
    </w:p>
    <w:p w:rsidR="00DF6603" w:rsidRPr="001823F7" w:rsidRDefault="00DF6603" w:rsidP="00DF6603">
      <w:pPr>
        <w:pStyle w:val="Telobesedila"/>
        <w:jc w:val="center"/>
        <w:rPr>
          <w:b/>
        </w:rPr>
      </w:pPr>
    </w:p>
    <w:p w:rsidR="00DF6603" w:rsidRPr="001823F7" w:rsidRDefault="00DF6603" w:rsidP="00DF6603">
      <w:pPr>
        <w:pStyle w:val="Telobesedila"/>
        <w:jc w:val="center"/>
        <w:rPr>
          <w:b/>
        </w:rPr>
      </w:pPr>
      <w:r w:rsidRPr="001823F7">
        <w:rPr>
          <w:b/>
        </w:rPr>
        <w:t xml:space="preserve">IZJAVA O </w:t>
      </w:r>
      <w:r>
        <w:rPr>
          <w:b/>
        </w:rPr>
        <w:t>DOBAVI BLAGA</w:t>
      </w:r>
    </w:p>
    <w:p w:rsidR="00DF6603" w:rsidRPr="001823F7" w:rsidRDefault="00DF6603" w:rsidP="00DF6603">
      <w:pPr>
        <w:pStyle w:val="Telobesedila"/>
      </w:pPr>
    </w:p>
    <w:p w:rsidR="00DF6603" w:rsidRPr="001823F7" w:rsidRDefault="00DF6603" w:rsidP="00DF6603">
      <w:pPr>
        <w:pStyle w:val="Telobesedila"/>
      </w:pPr>
    </w:p>
    <w:p w:rsidR="00DF6603" w:rsidRPr="001823F7" w:rsidRDefault="00DF6603" w:rsidP="00DF6603">
      <w:pPr>
        <w:pStyle w:val="Telobesedila"/>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DF6603" w:rsidRPr="001823F7" w:rsidTr="005D2D72">
        <w:trPr>
          <w:trHeight w:val="454"/>
        </w:trPr>
        <w:tc>
          <w:tcPr>
            <w:tcW w:w="2943" w:type="dxa"/>
            <w:shd w:val="clear" w:color="auto" w:fill="D9D9D9"/>
            <w:vAlign w:val="center"/>
          </w:tcPr>
          <w:p w:rsidR="00DF6603" w:rsidRPr="001823F7" w:rsidRDefault="00DF6603" w:rsidP="005D2D72">
            <w:pPr>
              <w:rPr>
                <w:rFonts w:eastAsia="Times New Roman"/>
                <w:szCs w:val="24"/>
              </w:rPr>
            </w:pPr>
            <w:r w:rsidRPr="001823F7">
              <w:rPr>
                <w:rFonts w:eastAsia="Times New Roman"/>
                <w:szCs w:val="24"/>
              </w:rPr>
              <w:t>Predmet javnega naročila</w:t>
            </w:r>
          </w:p>
        </w:tc>
        <w:tc>
          <w:tcPr>
            <w:tcW w:w="6345" w:type="dxa"/>
            <w:shd w:val="clear" w:color="auto" w:fill="FFFFFF" w:themeFill="background1"/>
            <w:vAlign w:val="center"/>
          </w:tcPr>
          <w:p w:rsidR="00DF6603" w:rsidRPr="001823F7" w:rsidRDefault="00DF6603" w:rsidP="00DF6603">
            <w:pPr>
              <w:rPr>
                <w:rFonts w:eastAsia="Times New Roman"/>
                <w:szCs w:val="24"/>
              </w:rPr>
            </w:pPr>
            <w:r w:rsidRPr="007F40E8">
              <w:rPr>
                <w:b/>
              </w:rPr>
              <w:t>Dobava energetsko učinkovitih svetilk</w:t>
            </w:r>
            <w:r>
              <w:rPr>
                <w:b/>
              </w:rPr>
              <w:t xml:space="preserve"> </w:t>
            </w:r>
            <w:r w:rsidRPr="00DC3BF3">
              <w:rPr>
                <w:rFonts w:eastAsia="Times New Roman"/>
                <w:szCs w:val="24"/>
              </w:rPr>
              <w:t xml:space="preserve"> </w:t>
            </w:r>
            <w:r w:rsidRPr="00EB5FC2">
              <w:rPr>
                <w:rFonts w:eastAsia="Times New Roman"/>
                <w:szCs w:val="24"/>
              </w:rPr>
              <w:t xml:space="preserve"> </w:t>
            </w:r>
            <w:r w:rsidRPr="00DC3BF3">
              <w:rPr>
                <w:rFonts w:eastAsia="Times New Roman"/>
                <w:szCs w:val="24"/>
              </w:rPr>
              <w:t xml:space="preserve">  </w:t>
            </w:r>
            <w:r w:rsidRPr="00EB5FC2">
              <w:rPr>
                <w:rFonts w:eastAsia="Times New Roman"/>
                <w:szCs w:val="24"/>
              </w:rPr>
              <w:t xml:space="preserve"> </w:t>
            </w:r>
            <w:r w:rsidRPr="00DC3BF3">
              <w:rPr>
                <w:rFonts w:eastAsia="Times New Roman"/>
                <w:szCs w:val="24"/>
              </w:rPr>
              <w:t xml:space="preserve">  </w:t>
            </w:r>
            <w:r w:rsidRPr="00EB5FC2">
              <w:rPr>
                <w:rFonts w:eastAsia="Times New Roman"/>
                <w:szCs w:val="24"/>
              </w:rPr>
              <w:t xml:space="preserve"> </w:t>
            </w:r>
          </w:p>
        </w:tc>
      </w:tr>
    </w:tbl>
    <w:p w:rsidR="00DF6603" w:rsidRPr="001823F7" w:rsidRDefault="00DF6603" w:rsidP="00DF6603">
      <w:pPr>
        <w:pStyle w:val="Telobesedila"/>
      </w:pPr>
    </w:p>
    <w:p w:rsidR="00DF6603" w:rsidRPr="001823F7" w:rsidRDefault="00DF6603" w:rsidP="00DF6603">
      <w:pPr>
        <w:pStyle w:val="Telobesedila"/>
      </w:pPr>
    </w:p>
    <w:p w:rsidR="00DF6603" w:rsidRPr="001823F7" w:rsidRDefault="00DF6603" w:rsidP="00DF6603">
      <w:pPr>
        <w:pStyle w:val="Telobesedila"/>
      </w:pPr>
    </w:p>
    <w:p w:rsidR="00DF6603" w:rsidRPr="001823F7" w:rsidRDefault="00DF6603" w:rsidP="00DF6603">
      <w:pPr>
        <w:jc w:val="both"/>
        <w:rPr>
          <w:szCs w:val="24"/>
        </w:rPr>
      </w:pPr>
      <w:r w:rsidRPr="001823F7">
        <w:rPr>
          <w:szCs w:val="24"/>
        </w:rPr>
        <w:t xml:space="preserve">Izjavljamo, da smo v zadnjih treh letih </w:t>
      </w:r>
      <w:r w:rsidR="00745040">
        <w:rPr>
          <w:szCs w:val="24"/>
        </w:rPr>
        <w:t xml:space="preserve">od objave tega javnega naročila, </w:t>
      </w:r>
      <w:r w:rsidRPr="001823F7">
        <w:rPr>
          <w:szCs w:val="24"/>
        </w:rPr>
        <w:t xml:space="preserve">že </w:t>
      </w:r>
      <w:r>
        <w:rPr>
          <w:szCs w:val="24"/>
        </w:rPr>
        <w:t>dobavljali blago, ki je</w:t>
      </w:r>
      <w:r w:rsidR="005D2D72">
        <w:rPr>
          <w:szCs w:val="24"/>
        </w:rPr>
        <w:t xml:space="preserve"> predmet tega javnega naročila, v sledečem obsegu:</w:t>
      </w:r>
    </w:p>
    <w:p w:rsidR="005D2D72" w:rsidRPr="00FF04F7" w:rsidRDefault="005D2D72" w:rsidP="00A33119">
      <w:pPr>
        <w:pStyle w:val="Odstavekseznama"/>
        <w:numPr>
          <w:ilvl w:val="0"/>
          <w:numId w:val="17"/>
        </w:numPr>
        <w:jc w:val="both"/>
        <w:rPr>
          <w:szCs w:val="24"/>
        </w:rPr>
      </w:pPr>
      <w:r w:rsidRPr="00FF04F7">
        <w:rPr>
          <w:szCs w:val="24"/>
        </w:rPr>
        <w:t>cestna svetilka LED</w:t>
      </w:r>
      <w:del w:id="15" w:author="Franci Voglar" w:date="2015-07-23T14:36:00Z">
        <w:r w:rsidRPr="00FF04F7" w:rsidDel="00F35D93">
          <w:rPr>
            <w:szCs w:val="24"/>
          </w:rPr>
          <w:delText xml:space="preserve"> LSL</w:delText>
        </w:r>
      </w:del>
      <w:r w:rsidRPr="00FF04F7">
        <w:rPr>
          <w:szCs w:val="24"/>
        </w:rPr>
        <w:t>: minimalno 10 kosov,</w:t>
      </w:r>
      <w:r w:rsidRPr="00FF04F7">
        <w:rPr>
          <w:szCs w:val="24"/>
        </w:rPr>
        <w:tab/>
      </w:r>
    </w:p>
    <w:p w:rsidR="005D2D72" w:rsidRPr="00FF04F7" w:rsidRDefault="005D2D72" w:rsidP="00A33119">
      <w:pPr>
        <w:pStyle w:val="Odstavekseznama"/>
        <w:numPr>
          <w:ilvl w:val="0"/>
          <w:numId w:val="17"/>
        </w:numPr>
        <w:jc w:val="both"/>
        <w:rPr>
          <w:szCs w:val="24"/>
        </w:rPr>
      </w:pPr>
      <w:del w:id="16" w:author="Franci Voglar" w:date="2015-07-23T14:36:00Z">
        <w:r w:rsidRPr="00FF04F7" w:rsidDel="00F35D93">
          <w:rPr>
            <w:szCs w:val="24"/>
          </w:rPr>
          <w:delText>viseča svetilka LED LHL: minimalno 1 kos,</w:delText>
        </w:r>
      </w:del>
      <w:r w:rsidRPr="00FF04F7">
        <w:rPr>
          <w:szCs w:val="24"/>
        </w:rPr>
        <w:tab/>
      </w:r>
    </w:p>
    <w:p w:rsidR="00DF6603" w:rsidRPr="00FF04F7" w:rsidRDefault="005D2D72" w:rsidP="00A33119">
      <w:pPr>
        <w:pStyle w:val="Odstavekseznama"/>
        <w:numPr>
          <w:ilvl w:val="0"/>
          <w:numId w:val="17"/>
        </w:numPr>
        <w:jc w:val="both"/>
        <w:rPr>
          <w:szCs w:val="24"/>
        </w:rPr>
      </w:pPr>
      <w:r w:rsidRPr="00FF04F7">
        <w:rPr>
          <w:szCs w:val="24"/>
        </w:rPr>
        <w:t>kandelaber 5 m - 9 m: minimalno 10 kosov.</w:t>
      </w:r>
    </w:p>
    <w:p w:rsidR="00DF6603" w:rsidRPr="001823F7" w:rsidRDefault="00DF6603" w:rsidP="00DF6603">
      <w:pPr>
        <w:jc w:val="both"/>
        <w:rPr>
          <w:szCs w:val="24"/>
        </w:rPr>
      </w:pPr>
    </w:p>
    <w:p w:rsidR="00DF6603" w:rsidRPr="001823F7" w:rsidRDefault="00DF6603" w:rsidP="00DF6603">
      <w:pPr>
        <w:jc w:val="both"/>
        <w:rPr>
          <w:szCs w:val="24"/>
        </w:rPr>
      </w:pPr>
      <w:r w:rsidRPr="001823F7">
        <w:rPr>
          <w:szCs w:val="24"/>
        </w:rPr>
        <w:t>Ta izjava je sestavni del in priloga ponudbe, s katero se prijavljamo na javni razpis.</w:t>
      </w:r>
    </w:p>
    <w:p w:rsidR="00DF6603" w:rsidRPr="001823F7" w:rsidRDefault="00DF6603" w:rsidP="00DF6603">
      <w:pPr>
        <w:jc w:val="both"/>
        <w:rPr>
          <w:szCs w:val="24"/>
        </w:rPr>
      </w:pPr>
    </w:p>
    <w:p w:rsidR="00DF6603" w:rsidRPr="001823F7" w:rsidRDefault="00DF6603" w:rsidP="00DF6603">
      <w:pPr>
        <w:jc w:val="both"/>
        <w:rPr>
          <w:b/>
          <w:szCs w:val="24"/>
        </w:rPr>
      </w:pPr>
    </w:p>
    <w:p w:rsidR="00DF6603" w:rsidRPr="001823F7" w:rsidRDefault="00DF6603" w:rsidP="00DF6603">
      <w:pPr>
        <w:jc w:val="both"/>
        <w:rPr>
          <w:szCs w:val="24"/>
        </w:rPr>
      </w:pPr>
      <w:r w:rsidRPr="001823F7">
        <w:rPr>
          <w:szCs w:val="24"/>
        </w:rPr>
        <w:t xml:space="preserve">Priloge: </w:t>
      </w:r>
    </w:p>
    <w:p w:rsidR="00DF6603" w:rsidRPr="001823F7" w:rsidRDefault="00DF6603" w:rsidP="00DF6603">
      <w:pPr>
        <w:jc w:val="both"/>
        <w:rPr>
          <w:szCs w:val="24"/>
        </w:rPr>
      </w:pPr>
      <w:r w:rsidRPr="001823F7">
        <w:rPr>
          <w:szCs w:val="24"/>
        </w:rPr>
        <w:t>- Seznam referenc</w:t>
      </w:r>
      <w:r w:rsidR="00745040">
        <w:rPr>
          <w:szCs w:val="24"/>
        </w:rPr>
        <w:t>,</w:t>
      </w:r>
    </w:p>
    <w:p w:rsidR="00DF6603" w:rsidRPr="001823F7" w:rsidRDefault="00DF6603" w:rsidP="00DF6603">
      <w:pPr>
        <w:jc w:val="both"/>
        <w:rPr>
          <w:szCs w:val="24"/>
        </w:rPr>
      </w:pPr>
      <w:r w:rsidRPr="001823F7">
        <w:rPr>
          <w:szCs w:val="24"/>
        </w:rPr>
        <w:t xml:space="preserve">- Potrjene reference </w:t>
      </w:r>
      <w:r>
        <w:rPr>
          <w:szCs w:val="24"/>
        </w:rPr>
        <w:t xml:space="preserve"> </w:t>
      </w:r>
      <w:r w:rsidRPr="001823F7">
        <w:rPr>
          <w:szCs w:val="24"/>
        </w:rPr>
        <w:t>(OBR-9A).</w:t>
      </w:r>
    </w:p>
    <w:p w:rsidR="00DF6603" w:rsidRPr="001823F7" w:rsidRDefault="00DF6603" w:rsidP="00DF6603">
      <w:pPr>
        <w:rPr>
          <w:szCs w:val="24"/>
        </w:rPr>
      </w:pPr>
    </w:p>
    <w:p w:rsidR="00DF6603" w:rsidRPr="001823F7" w:rsidRDefault="00DF6603" w:rsidP="00DF6603">
      <w:pPr>
        <w:rPr>
          <w:szCs w:val="24"/>
        </w:rPr>
      </w:pPr>
    </w:p>
    <w:p w:rsidR="00DF6603" w:rsidRPr="001823F7" w:rsidRDefault="00DF6603" w:rsidP="00DF6603">
      <w:pPr>
        <w:rPr>
          <w:szCs w:val="24"/>
        </w:rPr>
      </w:pPr>
    </w:p>
    <w:p w:rsidR="00DF6603" w:rsidRPr="001823F7" w:rsidRDefault="00DF6603" w:rsidP="00DF6603">
      <w:pPr>
        <w:rPr>
          <w:szCs w:val="24"/>
        </w:rPr>
      </w:pPr>
    </w:p>
    <w:tbl>
      <w:tblPr>
        <w:tblW w:w="0" w:type="auto"/>
        <w:tblCellMar>
          <w:left w:w="70" w:type="dxa"/>
          <w:right w:w="70" w:type="dxa"/>
        </w:tblCellMar>
        <w:tblLook w:val="0000" w:firstRow="0" w:lastRow="0" w:firstColumn="0" w:lastColumn="0" w:noHBand="0" w:noVBand="0"/>
      </w:tblPr>
      <w:tblGrid>
        <w:gridCol w:w="3070"/>
        <w:gridCol w:w="3070"/>
        <w:gridCol w:w="3070"/>
      </w:tblGrid>
      <w:tr w:rsidR="00DF6603" w:rsidRPr="001823F7" w:rsidTr="005D2D72">
        <w:tc>
          <w:tcPr>
            <w:tcW w:w="3070" w:type="dxa"/>
          </w:tcPr>
          <w:p w:rsidR="00DF6603" w:rsidRPr="001823F7" w:rsidRDefault="00DF6603" w:rsidP="005D2D72">
            <w:pPr>
              <w:jc w:val="center"/>
              <w:rPr>
                <w:szCs w:val="24"/>
              </w:rPr>
            </w:pPr>
            <w:r w:rsidRPr="001823F7">
              <w:rPr>
                <w:szCs w:val="24"/>
              </w:rPr>
              <w:t>Kraj in datum:</w:t>
            </w:r>
          </w:p>
          <w:p w:rsidR="00DF6603" w:rsidRPr="001823F7" w:rsidRDefault="00DF6603" w:rsidP="005D2D72">
            <w:pPr>
              <w:jc w:val="center"/>
              <w:rPr>
                <w:szCs w:val="24"/>
              </w:rPr>
            </w:pPr>
          </w:p>
        </w:tc>
        <w:tc>
          <w:tcPr>
            <w:tcW w:w="3070" w:type="dxa"/>
          </w:tcPr>
          <w:p w:rsidR="00DF6603" w:rsidRPr="001823F7" w:rsidRDefault="00DF6603" w:rsidP="005D2D72">
            <w:pPr>
              <w:pStyle w:val="len"/>
              <w:keepNext w:val="0"/>
              <w:spacing w:before="0" w:after="0"/>
              <w:rPr>
                <w:rFonts w:ascii="Times New Roman" w:hAnsi="Times New Roman"/>
                <w:sz w:val="24"/>
              </w:rPr>
            </w:pPr>
            <w:r w:rsidRPr="001823F7">
              <w:rPr>
                <w:rFonts w:ascii="Times New Roman" w:hAnsi="Times New Roman"/>
                <w:sz w:val="24"/>
              </w:rPr>
              <w:t>Žig:</w:t>
            </w:r>
          </w:p>
        </w:tc>
        <w:tc>
          <w:tcPr>
            <w:tcW w:w="3070" w:type="dxa"/>
          </w:tcPr>
          <w:p w:rsidR="00DF6603" w:rsidRPr="001823F7" w:rsidRDefault="00DF6603" w:rsidP="005D2D72">
            <w:pPr>
              <w:jc w:val="center"/>
              <w:rPr>
                <w:szCs w:val="24"/>
              </w:rPr>
            </w:pPr>
            <w:r w:rsidRPr="001823F7">
              <w:rPr>
                <w:szCs w:val="24"/>
              </w:rPr>
              <w:t>Podpis odgovorne osebe ponudnika:</w:t>
            </w:r>
          </w:p>
          <w:p w:rsidR="00DF6603" w:rsidRPr="001823F7" w:rsidRDefault="00DF6603" w:rsidP="005D2D72">
            <w:pPr>
              <w:jc w:val="center"/>
              <w:rPr>
                <w:szCs w:val="24"/>
              </w:rPr>
            </w:pPr>
          </w:p>
        </w:tc>
      </w:tr>
      <w:tr w:rsidR="00DF6603" w:rsidRPr="001823F7" w:rsidTr="005D2D72">
        <w:tc>
          <w:tcPr>
            <w:tcW w:w="3070" w:type="dxa"/>
          </w:tcPr>
          <w:p w:rsidR="00DF6603" w:rsidRPr="001823F7" w:rsidRDefault="00DF6603" w:rsidP="005D2D72">
            <w:pPr>
              <w:rPr>
                <w:szCs w:val="24"/>
              </w:rPr>
            </w:pPr>
          </w:p>
        </w:tc>
        <w:tc>
          <w:tcPr>
            <w:tcW w:w="3070" w:type="dxa"/>
          </w:tcPr>
          <w:p w:rsidR="00DF6603" w:rsidRPr="001823F7" w:rsidRDefault="00DF6603" w:rsidP="005D2D72">
            <w:pPr>
              <w:pStyle w:val="len"/>
              <w:keepNext w:val="0"/>
              <w:spacing w:before="0" w:after="0"/>
              <w:rPr>
                <w:rFonts w:ascii="Times New Roman" w:hAnsi="Times New Roman"/>
                <w:sz w:val="24"/>
              </w:rPr>
            </w:pPr>
          </w:p>
        </w:tc>
        <w:tc>
          <w:tcPr>
            <w:tcW w:w="3070" w:type="dxa"/>
          </w:tcPr>
          <w:p w:rsidR="00DF6603" w:rsidRPr="001823F7" w:rsidRDefault="00DF6603" w:rsidP="005D2D72">
            <w:pPr>
              <w:jc w:val="center"/>
              <w:rPr>
                <w:szCs w:val="24"/>
              </w:rPr>
            </w:pPr>
          </w:p>
        </w:tc>
      </w:tr>
      <w:tr w:rsidR="00DF6603" w:rsidRPr="001823F7" w:rsidTr="005D2D72">
        <w:tc>
          <w:tcPr>
            <w:tcW w:w="3070" w:type="dxa"/>
          </w:tcPr>
          <w:p w:rsidR="00DF6603" w:rsidRPr="001823F7" w:rsidRDefault="00DF6603" w:rsidP="005D2D72">
            <w:pPr>
              <w:rPr>
                <w:szCs w:val="24"/>
              </w:rPr>
            </w:pPr>
          </w:p>
        </w:tc>
        <w:tc>
          <w:tcPr>
            <w:tcW w:w="3070" w:type="dxa"/>
          </w:tcPr>
          <w:p w:rsidR="00DF6603" w:rsidRPr="001823F7" w:rsidRDefault="00DF6603" w:rsidP="005D2D72">
            <w:pPr>
              <w:pStyle w:val="len"/>
              <w:keepNext w:val="0"/>
              <w:spacing w:before="0" w:after="0"/>
              <w:rPr>
                <w:rFonts w:ascii="Times New Roman" w:hAnsi="Times New Roman"/>
                <w:sz w:val="24"/>
              </w:rPr>
            </w:pPr>
          </w:p>
        </w:tc>
        <w:tc>
          <w:tcPr>
            <w:tcW w:w="3070" w:type="dxa"/>
            <w:tcBorders>
              <w:bottom w:val="single" w:sz="4" w:space="0" w:color="auto"/>
            </w:tcBorders>
          </w:tcPr>
          <w:p w:rsidR="00DF6603" w:rsidRPr="001823F7" w:rsidRDefault="00DF6603" w:rsidP="005D2D72">
            <w:pPr>
              <w:jc w:val="center"/>
              <w:rPr>
                <w:szCs w:val="24"/>
                <w:u w:val="single"/>
              </w:rPr>
            </w:pPr>
          </w:p>
        </w:tc>
      </w:tr>
    </w:tbl>
    <w:p w:rsidR="00DF6603" w:rsidRPr="001823F7" w:rsidRDefault="00DF6603" w:rsidP="00DF6603">
      <w:pPr>
        <w:jc w:val="both"/>
        <w:rPr>
          <w:szCs w:val="24"/>
        </w:rPr>
      </w:pPr>
    </w:p>
    <w:p w:rsidR="00DF6603" w:rsidRPr="001823F7" w:rsidRDefault="00DF6603" w:rsidP="00DF6603">
      <w:pPr>
        <w:pStyle w:val="Naslov"/>
        <w:jc w:val="right"/>
        <w:rPr>
          <w:b w:val="0"/>
          <w:sz w:val="24"/>
        </w:rPr>
      </w:pPr>
      <w:r w:rsidRPr="001823F7">
        <w:rPr>
          <w:sz w:val="24"/>
        </w:rPr>
        <w:br w:type="page"/>
      </w:r>
      <w:r w:rsidRPr="001823F7">
        <w:rPr>
          <w:b w:val="0"/>
          <w:sz w:val="24"/>
          <w:bdr w:val="single" w:sz="4" w:space="0" w:color="auto" w:shadow="1"/>
          <w:shd w:val="clear" w:color="auto" w:fill="F3F3F3"/>
        </w:rPr>
        <w:t>OBR-9a</w:t>
      </w:r>
    </w:p>
    <w:p w:rsidR="00DF6603" w:rsidRPr="001823F7" w:rsidRDefault="00DF6603" w:rsidP="00DF6603">
      <w:pPr>
        <w:pStyle w:val="Telobesedila"/>
        <w:rPr>
          <w:b/>
        </w:rPr>
      </w:pPr>
    </w:p>
    <w:p w:rsidR="00DF6603" w:rsidRPr="001823F7" w:rsidRDefault="00DF6603" w:rsidP="00DF6603">
      <w:pPr>
        <w:pStyle w:val="Telobesedila"/>
        <w:jc w:val="center"/>
        <w:rPr>
          <w:b/>
        </w:rPr>
      </w:pPr>
      <w:r w:rsidRPr="001823F7">
        <w:rPr>
          <w:b/>
        </w:rPr>
        <w:t>POTRDILO</w:t>
      </w:r>
    </w:p>
    <w:p w:rsidR="00DF6603" w:rsidRPr="001823F7" w:rsidRDefault="00DF6603" w:rsidP="00DF6603">
      <w:pPr>
        <w:pStyle w:val="Telobesedila"/>
      </w:pPr>
    </w:p>
    <w:p w:rsidR="00DF6603" w:rsidRPr="001823F7" w:rsidRDefault="00DF6603" w:rsidP="00DF6603">
      <w:pPr>
        <w:pStyle w:val="Telobesedila"/>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DF6603" w:rsidRPr="001823F7" w:rsidTr="005D2D72">
        <w:trPr>
          <w:trHeight w:val="397"/>
        </w:trPr>
        <w:tc>
          <w:tcPr>
            <w:tcW w:w="2988" w:type="dxa"/>
            <w:shd w:val="clear" w:color="auto" w:fill="D9D9D9"/>
            <w:vAlign w:val="center"/>
          </w:tcPr>
          <w:p w:rsidR="00DF6603" w:rsidRPr="001823F7" w:rsidRDefault="00DF6603" w:rsidP="005D2D72">
            <w:pPr>
              <w:rPr>
                <w:rFonts w:eastAsia="Times New Roman"/>
                <w:szCs w:val="24"/>
              </w:rPr>
            </w:pPr>
            <w:r w:rsidRPr="001823F7">
              <w:rPr>
                <w:rFonts w:eastAsia="Times New Roman"/>
                <w:szCs w:val="24"/>
              </w:rPr>
              <w:t>Naziv izdajatelja potrdila</w:t>
            </w:r>
          </w:p>
        </w:tc>
        <w:tc>
          <w:tcPr>
            <w:tcW w:w="6480" w:type="dxa"/>
            <w:shd w:val="clear" w:color="auto" w:fill="FFFFFF" w:themeFill="background1"/>
            <w:vAlign w:val="center"/>
          </w:tcPr>
          <w:p w:rsidR="00DF6603" w:rsidRPr="001823F7" w:rsidRDefault="00DF6603" w:rsidP="005D2D72">
            <w:pPr>
              <w:rPr>
                <w:rFonts w:eastAsia="Times New Roman"/>
                <w:szCs w:val="24"/>
              </w:rPr>
            </w:pPr>
          </w:p>
        </w:tc>
      </w:tr>
      <w:tr w:rsidR="00DF6603" w:rsidRPr="001823F7" w:rsidTr="005D2D72">
        <w:trPr>
          <w:trHeight w:val="397"/>
        </w:trPr>
        <w:tc>
          <w:tcPr>
            <w:tcW w:w="2988" w:type="dxa"/>
            <w:shd w:val="clear" w:color="auto" w:fill="D9D9D9"/>
            <w:vAlign w:val="center"/>
          </w:tcPr>
          <w:p w:rsidR="00DF6603" w:rsidRPr="001823F7" w:rsidRDefault="00DF6603" w:rsidP="005D2D72">
            <w:pPr>
              <w:rPr>
                <w:rFonts w:eastAsia="Times New Roman"/>
                <w:szCs w:val="24"/>
              </w:rPr>
            </w:pPr>
            <w:r w:rsidRPr="001823F7">
              <w:rPr>
                <w:rFonts w:eastAsia="Times New Roman"/>
                <w:szCs w:val="24"/>
              </w:rPr>
              <w:t>Naslov</w:t>
            </w:r>
          </w:p>
        </w:tc>
        <w:tc>
          <w:tcPr>
            <w:tcW w:w="6480" w:type="dxa"/>
            <w:shd w:val="clear" w:color="auto" w:fill="FFFFFF" w:themeFill="background1"/>
            <w:vAlign w:val="center"/>
          </w:tcPr>
          <w:p w:rsidR="00DF6603" w:rsidRPr="001823F7" w:rsidRDefault="00DF6603" w:rsidP="005D2D72">
            <w:pPr>
              <w:rPr>
                <w:rFonts w:eastAsia="Times New Roman"/>
                <w:szCs w:val="24"/>
              </w:rPr>
            </w:pPr>
          </w:p>
        </w:tc>
      </w:tr>
      <w:tr w:rsidR="00DF6603" w:rsidRPr="001823F7" w:rsidTr="005D2D72">
        <w:trPr>
          <w:trHeight w:val="397"/>
        </w:trPr>
        <w:tc>
          <w:tcPr>
            <w:tcW w:w="2988" w:type="dxa"/>
            <w:shd w:val="clear" w:color="auto" w:fill="D9D9D9"/>
            <w:vAlign w:val="center"/>
          </w:tcPr>
          <w:p w:rsidR="00DF6603" w:rsidRPr="001823F7" w:rsidRDefault="00DF6603" w:rsidP="005D2D72">
            <w:pPr>
              <w:rPr>
                <w:rFonts w:eastAsia="Times New Roman"/>
                <w:szCs w:val="24"/>
              </w:rPr>
            </w:pPr>
            <w:r w:rsidRPr="001823F7">
              <w:rPr>
                <w:rFonts w:eastAsia="Times New Roman"/>
                <w:szCs w:val="24"/>
              </w:rPr>
              <w:t xml:space="preserve">Kontaktna oseba </w:t>
            </w:r>
          </w:p>
        </w:tc>
        <w:tc>
          <w:tcPr>
            <w:tcW w:w="6480" w:type="dxa"/>
            <w:shd w:val="clear" w:color="auto" w:fill="FFFFFF" w:themeFill="background1"/>
            <w:vAlign w:val="center"/>
          </w:tcPr>
          <w:p w:rsidR="00DF6603" w:rsidRPr="001823F7" w:rsidRDefault="00DF6603" w:rsidP="005D2D72">
            <w:pPr>
              <w:rPr>
                <w:rFonts w:eastAsia="Times New Roman"/>
                <w:szCs w:val="24"/>
              </w:rPr>
            </w:pPr>
          </w:p>
        </w:tc>
      </w:tr>
      <w:tr w:rsidR="00DF6603" w:rsidRPr="001823F7" w:rsidTr="005D2D72">
        <w:trPr>
          <w:trHeight w:val="397"/>
        </w:trPr>
        <w:tc>
          <w:tcPr>
            <w:tcW w:w="2988" w:type="dxa"/>
            <w:shd w:val="clear" w:color="auto" w:fill="D9D9D9"/>
            <w:vAlign w:val="center"/>
          </w:tcPr>
          <w:p w:rsidR="00DF6603" w:rsidRPr="001823F7" w:rsidRDefault="00DF6603" w:rsidP="005D2D72">
            <w:pPr>
              <w:rPr>
                <w:rFonts w:eastAsia="Times New Roman"/>
                <w:szCs w:val="24"/>
              </w:rPr>
            </w:pPr>
            <w:r w:rsidRPr="001823F7">
              <w:rPr>
                <w:rFonts w:eastAsia="Times New Roman"/>
                <w:szCs w:val="24"/>
              </w:rPr>
              <w:t>Tel. št. kontaktne osebe</w:t>
            </w:r>
          </w:p>
        </w:tc>
        <w:tc>
          <w:tcPr>
            <w:tcW w:w="6480" w:type="dxa"/>
            <w:shd w:val="clear" w:color="auto" w:fill="FFFFFF" w:themeFill="background1"/>
            <w:vAlign w:val="center"/>
          </w:tcPr>
          <w:p w:rsidR="00DF6603" w:rsidRPr="001823F7" w:rsidRDefault="00DF6603" w:rsidP="005D2D72">
            <w:pPr>
              <w:rPr>
                <w:rFonts w:eastAsia="Times New Roman"/>
                <w:szCs w:val="24"/>
              </w:rPr>
            </w:pPr>
          </w:p>
        </w:tc>
      </w:tr>
    </w:tbl>
    <w:p w:rsidR="00DF6603" w:rsidRPr="001823F7" w:rsidRDefault="00DF6603" w:rsidP="00DF6603">
      <w:pPr>
        <w:pStyle w:val="Telobesedila"/>
      </w:pPr>
    </w:p>
    <w:p w:rsidR="00DF6603" w:rsidRPr="001823F7" w:rsidRDefault="00DF6603" w:rsidP="00DF6603">
      <w:pPr>
        <w:pStyle w:val="Telobesedila"/>
      </w:pPr>
      <w:r w:rsidRPr="001823F7">
        <w:t>kot naro</w:t>
      </w:r>
      <w:r w:rsidR="00745040">
        <w:t>čnik potrjujemo, da je ponudnik</w:t>
      </w:r>
    </w:p>
    <w:p w:rsidR="00DF6603" w:rsidRPr="001823F7" w:rsidRDefault="00DF6603" w:rsidP="00DF6603">
      <w:pPr>
        <w:pStyle w:val="Telobesedila"/>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DF6603" w:rsidRPr="001823F7" w:rsidTr="005D2D72">
        <w:trPr>
          <w:trHeight w:val="397"/>
        </w:trPr>
        <w:tc>
          <w:tcPr>
            <w:tcW w:w="2988" w:type="dxa"/>
            <w:shd w:val="clear" w:color="auto" w:fill="D9D9D9"/>
            <w:vAlign w:val="center"/>
          </w:tcPr>
          <w:p w:rsidR="00DF6603" w:rsidRPr="001823F7" w:rsidRDefault="00DF6603" w:rsidP="005D2D72">
            <w:pPr>
              <w:rPr>
                <w:rFonts w:eastAsia="Times New Roman"/>
                <w:szCs w:val="24"/>
              </w:rPr>
            </w:pPr>
            <w:r w:rsidRPr="001823F7">
              <w:rPr>
                <w:rFonts w:eastAsia="Times New Roman"/>
                <w:szCs w:val="24"/>
              </w:rPr>
              <w:t>Naziv ponudnika</w:t>
            </w:r>
          </w:p>
        </w:tc>
        <w:tc>
          <w:tcPr>
            <w:tcW w:w="6480" w:type="dxa"/>
            <w:shd w:val="clear" w:color="auto" w:fill="FFFFFF" w:themeFill="background1"/>
            <w:vAlign w:val="center"/>
          </w:tcPr>
          <w:p w:rsidR="00DF6603" w:rsidRPr="001823F7" w:rsidRDefault="00DF6603" w:rsidP="005D2D72">
            <w:pPr>
              <w:rPr>
                <w:rFonts w:eastAsia="Times New Roman"/>
                <w:szCs w:val="24"/>
              </w:rPr>
            </w:pPr>
          </w:p>
        </w:tc>
      </w:tr>
      <w:tr w:rsidR="00DF6603" w:rsidRPr="001823F7" w:rsidTr="005D2D72">
        <w:trPr>
          <w:trHeight w:val="397"/>
        </w:trPr>
        <w:tc>
          <w:tcPr>
            <w:tcW w:w="2988" w:type="dxa"/>
            <w:shd w:val="clear" w:color="auto" w:fill="D9D9D9"/>
            <w:vAlign w:val="center"/>
          </w:tcPr>
          <w:p w:rsidR="00DF6603" w:rsidRPr="001823F7" w:rsidRDefault="00DF6603" w:rsidP="005D2D72">
            <w:pPr>
              <w:rPr>
                <w:rFonts w:eastAsia="Times New Roman"/>
                <w:szCs w:val="24"/>
              </w:rPr>
            </w:pPr>
            <w:r w:rsidRPr="001823F7">
              <w:rPr>
                <w:rFonts w:eastAsia="Times New Roman"/>
                <w:szCs w:val="24"/>
              </w:rPr>
              <w:t>Naslov</w:t>
            </w:r>
          </w:p>
        </w:tc>
        <w:tc>
          <w:tcPr>
            <w:tcW w:w="6480" w:type="dxa"/>
            <w:shd w:val="clear" w:color="auto" w:fill="FFFFFF" w:themeFill="background1"/>
            <w:vAlign w:val="center"/>
          </w:tcPr>
          <w:p w:rsidR="00DF6603" w:rsidRPr="001823F7" w:rsidRDefault="00DF6603" w:rsidP="005D2D72">
            <w:pPr>
              <w:rPr>
                <w:rFonts w:eastAsia="Times New Roman"/>
                <w:szCs w:val="24"/>
              </w:rPr>
            </w:pPr>
          </w:p>
        </w:tc>
      </w:tr>
    </w:tbl>
    <w:p w:rsidR="00DF6603" w:rsidRPr="001823F7" w:rsidRDefault="00DF6603" w:rsidP="00DF6603">
      <w:pPr>
        <w:pStyle w:val="Telobesedila"/>
      </w:pPr>
    </w:p>
    <w:p w:rsidR="00DF6603" w:rsidRPr="001823F7" w:rsidRDefault="00DF6603" w:rsidP="00DF6603">
      <w:pPr>
        <w:pStyle w:val="Telobesedila"/>
      </w:pPr>
      <w:r w:rsidRPr="001823F7">
        <w:t>za nas izvajal naslednje storitve</w:t>
      </w:r>
      <w:r w:rsidR="005D2D72">
        <w:t>:</w:t>
      </w:r>
      <w:r>
        <w:t xml:space="preserve"> </w:t>
      </w:r>
      <w:r w:rsidR="00543263">
        <w:rPr>
          <w:b/>
        </w:rPr>
        <w:t>dobava</w:t>
      </w:r>
      <w:r>
        <w:rPr>
          <w:b/>
        </w:rPr>
        <w:t xml:space="preserve"> </w:t>
      </w:r>
      <w:r w:rsidR="00543263">
        <w:rPr>
          <w:b/>
        </w:rPr>
        <w:t>svetilk oz. kandelabrov v sledečem obsegu:</w:t>
      </w:r>
      <w:r>
        <w:t xml:space="preserve"> </w:t>
      </w:r>
    </w:p>
    <w:p w:rsidR="00DF6603" w:rsidRPr="001823F7" w:rsidRDefault="00DF6603" w:rsidP="00DF6603">
      <w:pPr>
        <w:pStyle w:val="Telobesedila"/>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5D2D72" w:rsidRPr="001823F7" w:rsidTr="005D2D72">
        <w:trPr>
          <w:trHeight w:val="959"/>
        </w:trPr>
        <w:tc>
          <w:tcPr>
            <w:tcW w:w="2988" w:type="dxa"/>
            <w:shd w:val="clear" w:color="auto" w:fill="D9D9D9"/>
            <w:vAlign w:val="center"/>
          </w:tcPr>
          <w:p w:rsidR="005D2D72" w:rsidRPr="001823F7" w:rsidRDefault="005D2D72" w:rsidP="005D2D72">
            <w:pPr>
              <w:rPr>
                <w:rFonts w:eastAsia="Times New Roman"/>
                <w:szCs w:val="24"/>
              </w:rPr>
            </w:pPr>
            <w:r w:rsidRPr="001823F7">
              <w:rPr>
                <w:rFonts w:eastAsia="Times New Roman"/>
                <w:szCs w:val="24"/>
              </w:rPr>
              <w:t>Predmet</w:t>
            </w:r>
            <w:r>
              <w:rPr>
                <w:rFonts w:eastAsia="Times New Roman"/>
                <w:szCs w:val="24"/>
              </w:rPr>
              <w:t xml:space="preserve"> dobave (navesti vrsto svetilke</w:t>
            </w:r>
            <w:r w:rsidR="00745040">
              <w:rPr>
                <w:rFonts w:eastAsia="Times New Roman"/>
                <w:szCs w:val="24"/>
              </w:rPr>
              <w:t>/kandelaber</w:t>
            </w:r>
            <w:r>
              <w:rPr>
                <w:rFonts w:eastAsia="Times New Roman"/>
                <w:szCs w:val="24"/>
              </w:rPr>
              <w:t xml:space="preserve"> in število dobavljenih kosov)</w:t>
            </w:r>
          </w:p>
        </w:tc>
        <w:tc>
          <w:tcPr>
            <w:tcW w:w="6480" w:type="dxa"/>
            <w:shd w:val="clear" w:color="auto" w:fill="D9D9D9"/>
            <w:vAlign w:val="center"/>
          </w:tcPr>
          <w:p w:rsidR="005D2D72" w:rsidRPr="001823F7" w:rsidRDefault="005D2D72" w:rsidP="005D2D72">
            <w:pPr>
              <w:rPr>
                <w:rFonts w:eastAsia="Times New Roman"/>
                <w:szCs w:val="24"/>
              </w:rPr>
            </w:pPr>
          </w:p>
        </w:tc>
      </w:tr>
      <w:tr w:rsidR="00DF6603" w:rsidRPr="001823F7" w:rsidTr="005D2D72">
        <w:trPr>
          <w:trHeight w:val="397"/>
        </w:trPr>
        <w:tc>
          <w:tcPr>
            <w:tcW w:w="2988" w:type="dxa"/>
            <w:shd w:val="clear" w:color="auto" w:fill="D9D9D9"/>
            <w:vAlign w:val="center"/>
          </w:tcPr>
          <w:p w:rsidR="00DF6603" w:rsidRPr="001823F7" w:rsidRDefault="00DF6603" w:rsidP="005D2D72">
            <w:pPr>
              <w:rPr>
                <w:rFonts w:eastAsia="Times New Roman"/>
                <w:szCs w:val="24"/>
              </w:rPr>
            </w:pPr>
            <w:r w:rsidRPr="001823F7">
              <w:rPr>
                <w:rFonts w:eastAsia="Times New Roman"/>
                <w:szCs w:val="24"/>
              </w:rPr>
              <w:t>Kraj opravljanja</w:t>
            </w:r>
            <w:r>
              <w:rPr>
                <w:rFonts w:eastAsia="Times New Roman"/>
                <w:szCs w:val="24"/>
              </w:rPr>
              <w:t xml:space="preserve"> (naslov)</w:t>
            </w:r>
          </w:p>
        </w:tc>
        <w:tc>
          <w:tcPr>
            <w:tcW w:w="6480" w:type="dxa"/>
            <w:shd w:val="clear" w:color="auto" w:fill="FFFFFF" w:themeFill="background1"/>
            <w:vAlign w:val="center"/>
          </w:tcPr>
          <w:p w:rsidR="00DF6603" w:rsidRPr="001823F7" w:rsidRDefault="00DF6603" w:rsidP="005D2D72">
            <w:pPr>
              <w:rPr>
                <w:rFonts w:eastAsia="Times New Roman"/>
                <w:szCs w:val="24"/>
              </w:rPr>
            </w:pPr>
          </w:p>
        </w:tc>
      </w:tr>
      <w:tr w:rsidR="00DF6603" w:rsidRPr="001823F7" w:rsidTr="005D2D72">
        <w:trPr>
          <w:trHeight w:val="397"/>
        </w:trPr>
        <w:tc>
          <w:tcPr>
            <w:tcW w:w="2988" w:type="dxa"/>
            <w:shd w:val="clear" w:color="auto" w:fill="D9D9D9"/>
            <w:vAlign w:val="center"/>
          </w:tcPr>
          <w:p w:rsidR="00DF6603" w:rsidRPr="001823F7" w:rsidRDefault="00DF6603" w:rsidP="005D2D72">
            <w:pPr>
              <w:rPr>
                <w:rFonts w:eastAsia="Times New Roman"/>
                <w:szCs w:val="24"/>
              </w:rPr>
            </w:pPr>
            <w:r w:rsidRPr="001823F7">
              <w:rPr>
                <w:rFonts w:eastAsia="Times New Roman"/>
                <w:szCs w:val="24"/>
              </w:rPr>
              <w:t>Obdobje</w:t>
            </w:r>
          </w:p>
        </w:tc>
        <w:tc>
          <w:tcPr>
            <w:tcW w:w="6480" w:type="dxa"/>
            <w:shd w:val="clear" w:color="auto" w:fill="FFFFFF" w:themeFill="background1"/>
            <w:vAlign w:val="center"/>
          </w:tcPr>
          <w:p w:rsidR="00DF6603" w:rsidRPr="001823F7" w:rsidRDefault="00DF6603" w:rsidP="005D2D72">
            <w:pPr>
              <w:rPr>
                <w:rFonts w:eastAsia="Times New Roman"/>
                <w:szCs w:val="24"/>
              </w:rPr>
            </w:pPr>
          </w:p>
        </w:tc>
      </w:tr>
    </w:tbl>
    <w:p w:rsidR="00DF6603" w:rsidRPr="001823F7" w:rsidRDefault="00DF6603" w:rsidP="00DF6603">
      <w:pPr>
        <w:pStyle w:val="Telobesedila"/>
      </w:pPr>
    </w:p>
    <w:p w:rsidR="00DF6603" w:rsidRPr="001823F7" w:rsidRDefault="00DF6603" w:rsidP="00DF6603">
      <w:pPr>
        <w:pStyle w:val="Telobesedila"/>
      </w:pPr>
      <w:r w:rsidRPr="001823F7">
        <w:t xml:space="preserve">V obdobju našega sodelovanja se je </w:t>
      </w:r>
      <w:r w:rsidR="005D2D72">
        <w:t>dobavitelj</w:t>
      </w:r>
      <w:r w:rsidRPr="001823F7">
        <w:t xml:space="preserve"> izkazal za kvalitetnega, strokovnega in korektnega </w:t>
      </w:r>
      <w:r w:rsidR="005D2D72">
        <w:t>dobavitelja</w:t>
      </w:r>
      <w:r w:rsidRPr="001823F7">
        <w:t xml:space="preserve">. </w:t>
      </w:r>
    </w:p>
    <w:p w:rsidR="00DF6603" w:rsidRPr="001823F7" w:rsidRDefault="00DF6603" w:rsidP="00DF6603">
      <w:pPr>
        <w:pStyle w:val="Telobesedila"/>
      </w:pPr>
    </w:p>
    <w:p w:rsidR="00DF6603" w:rsidRPr="001823F7" w:rsidRDefault="005D2D72" w:rsidP="00DF6603">
      <w:pPr>
        <w:pStyle w:val="Telobesedila"/>
      </w:pPr>
      <w:r>
        <w:t>Dobavitelj</w:t>
      </w:r>
      <w:r w:rsidR="00DF6603" w:rsidRPr="001823F7">
        <w:t xml:space="preserve"> je pogodbeno obveznost izvedel v skladu s pogodbenimi določili po predpisih stroke, vsa dela pa so ustrezno zaključena.</w:t>
      </w:r>
    </w:p>
    <w:p w:rsidR="00DF6603" w:rsidRPr="001823F7" w:rsidRDefault="00DF6603" w:rsidP="00DF6603">
      <w:pPr>
        <w:pStyle w:val="Telobesedila"/>
      </w:pPr>
    </w:p>
    <w:p w:rsidR="00DF6603" w:rsidRPr="001823F7" w:rsidRDefault="00DF6603" w:rsidP="00DF6603">
      <w:pPr>
        <w:jc w:val="both"/>
        <w:rPr>
          <w:szCs w:val="24"/>
        </w:rPr>
      </w:pPr>
      <w:r w:rsidRPr="001823F7">
        <w:rPr>
          <w:szCs w:val="24"/>
        </w:rPr>
        <w:t>Priporočilo izdajamo na zahtevo izvajalca za prijavo na javni razpis.</w:t>
      </w:r>
    </w:p>
    <w:p w:rsidR="00DF6603" w:rsidRPr="001823F7" w:rsidRDefault="00DF6603" w:rsidP="00DF6603">
      <w:pPr>
        <w:pStyle w:val="Telobesedila"/>
      </w:pPr>
    </w:p>
    <w:p w:rsidR="00DF6603" w:rsidRPr="001823F7" w:rsidRDefault="00DF6603" w:rsidP="00DF6603">
      <w:pPr>
        <w:pStyle w:val="Telobesedila"/>
      </w:pPr>
    </w:p>
    <w:p w:rsidR="00DF6603" w:rsidRPr="001823F7" w:rsidRDefault="00DF6603" w:rsidP="00DF6603">
      <w:pPr>
        <w:rPr>
          <w:szCs w:val="24"/>
        </w:rPr>
      </w:pPr>
    </w:p>
    <w:p w:rsidR="00DF6603" w:rsidRPr="001823F7" w:rsidRDefault="00DF6603" w:rsidP="00DF6603">
      <w:pPr>
        <w:rPr>
          <w:szCs w:val="24"/>
        </w:rPr>
      </w:pPr>
    </w:p>
    <w:p w:rsidR="00DF6603" w:rsidRPr="001823F7" w:rsidRDefault="00DF6603" w:rsidP="00DF6603">
      <w:pPr>
        <w:rPr>
          <w:szCs w:val="24"/>
        </w:rPr>
      </w:pPr>
    </w:p>
    <w:tbl>
      <w:tblPr>
        <w:tblW w:w="0" w:type="auto"/>
        <w:tblCellMar>
          <w:left w:w="70" w:type="dxa"/>
          <w:right w:w="70" w:type="dxa"/>
        </w:tblCellMar>
        <w:tblLook w:val="0000" w:firstRow="0" w:lastRow="0" w:firstColumn="0" w:lastColumn="0" w:noHBand="0" w:noVBand="0"/>
      </w:tblPr>
      <w:tblGrid>
        <w:gridCol w:w="3070"/>
        <w:gridCol w:w="3070"/>
        <w:gridCol w:w="3070"/>
      </w:tblGrid>
      <w:tr w:rsidR="00DF6603" w:rsidRPr="001823F7" w:rsidTr="005D2D72">
        <w:tc>
          <w:tcPr>
            <w:tcW w:w="3070" w:type="dxa"/>
          </w:tcPr>
          <w:p w:rsidR="00DF6603" w:rsidRPr="001823F7" w:rsidRDefault="00DF6603" w:rsidP="005D2D72">
            <w:pPr>
              <w:jc w:val="center"/>
              <w:rPr>
                <w:szCs w:val="24"/>
              </w:rPr>
            </w:pPr>
            <w:r w:rsidRPr="001823F7">
              <w:rPr>
                <w:szCs w:val="24"/>
              </w:rPr>
              <w:t>Kraj in datum:</w:t>
            </w:r>
          </w:p>
          <w:p w:rsidR="00DF6603" w:rsidRPr="001823F7" w:rsidRDefault="00DF6603" w:rsidP="005D2D72">
            <w:pPr>
              <w:jc w:val="center"/>
              <w:rPr>
                <w:szCs w:val="24"/>
              </w:rPr>
            </w:pPr>
          </w:p>
        </w:tc>
        <w:tc>
          <w:tcPr>
            <w:tcW w:w="3070" w:type="dxa"/>
          </w:tcPr>
          <w:p w:rsidR="00DF6603" w:rsidRPr="001823F7" w:rsidRDefault="00DF6603" w:rsidP="005D2D72">
            <w:pPr>
              <w:pStyle w:val="len"/>
              <w:keepNext w:val="0"/>
              <w:spacing w:before="0" w:after="0"/>
              <w:rPr>
                <w:rFonts w:ascii="Times New Roman" w:hAnsi="Times New Roman"/>
                <w:sz w:val="24"/>
              </w:rPr>
            </w:pPr>
            <w:r w:rsidRPr="001823F7">
              <w:rPr>
                <w:rFonts w:ascii="Times New Roman" w:hAnsi="Times New Roman"/>
                <w:sz w:val="24"/>
              </w:rPr>
              <w:t>Žig:</w:t>
            </w:r>
          </w:p>
        </w:tc>
        <w:tc>
          <w:tcPr>
            <w:tcW w:w="3070" w:type="dxa"/>
          </w:tcPr>
          <w:p w:rsidR="00DF6603" w:rsidRPr="001823F7" w:rsidRDefault="00DF6603" w:rsidP="005D2D72">
            <w:pPr>
              <w:jc w:val="center"/>
              <w:rPr>
                <w:szCs w:val="24"/>
              </w:rPr>
            </w:pPr>
            <w:r w:rsidRPr="001823F7">
              <w:rPr>
                <w:szCs w:val="24"/>
              </w:rPr>
              <w:t>Podpis izdajatelja potrdila:</w:t>
            </w:r>
          </w:p>
          <w:p w:rsidR="00DF6603" w:rsidRPr="001823F7" w:rsidRDefault="00DF6603" w:rsidP="005D2D72">
            <w:pPr>
              <w:jc w:val="center"/>
              <w:rPr>
                <w:szCs w:val="24"/>
              </w:rPr>
            </w:pPr>
          </w:p>
        </w:tc>
      </w:tr>
      <w:tr w:rsidR="00DF6603" w:rsidRPr="001823F7" w:rsidTr="005D2D72">
        <w:tc>
          <w:tcPr>
            <w:tcW w:w="3070" w:type="dxa"/>
          </w:tcPr>
          <w:p w:rsidR="00DF6603" w:rsidRPr="001823F7" w:rsidRDefault="00DF6603" w:rsidP="005D2D72">
            <w:pPr>
              <w:rPr>
                <w:szCs w:val="24"/>
              </w:rPr>
            </w:pPr>
          </w:p>
        </w:tc>
        <w:tc>
          <w:tcPr>
            <w:tcW w:w="3070" w:type="dxa"/>
          </w:tcPr>
          <w:p w:rsidR="00DF6603" w:rsidRPr="001823F7" w:rsidRDefault="00DF6603" w:rsidP="005D2D72">
            <w:pPr>
              <w:pStyle w:val="len"/>
              <w:keepNext w:val="0"/>
              <w:spacing w:before="0" w:after="0"/>
              <w:rPr>
                <w:rFonts w:ascii="Times New Roman" w:hAnsi="Times New Roman"/>
                <w:sz w:val="24"/>
              </w:rPr>
            </w:pPr>
          </w:p>
        </w:tc>
        <w:tc>
          <w:tcPr>
            <w:tcW w:w="3070" w:type="dxa"/>
          </w:tcPr>
          <w:p w:rsidR="00DF6603" w:rsidRPr="001823F7" w:rsidRDefault="00DF6603" w:rsidP="005D2D72">
            <w:pPr>
              <w:jc w:val="center"/>
              <w:rPr>
                <w:szCs w:val="24"/>
              </w:rPr>
            </w:pPr>
          </w:p>
        </w:tc>
      </w:tr>
      <w:tr w:rsidR="00DF6603" w:rsidRPr="001823F7" w:rsidTr="005D2D72">
        <w:tc>
          <w:tcPr>
            <w:tcW w:w="3070" w:type="dxa"/>
          </w:tcPr>
          <w:p w:rsidR="00DF6603" w:rsidRPr="001823F7" w:rsidRDefault="00DF6603" w:rsidP="005D2D72">
            <w:pPr>
              <w:rPr>
                <w:szCs w:val="24"/>
              </w:rPr>
            </w:pPr>
          </w:p>
        </w:tc>
        <w:tc>
          <w:tcPr>
            <w:tcW w:w="3070" w:type="dxa"/>
          </w:tcPr>
          <w:p w:rsidR="00DF6603" w:rsidRPr="001823F7" w:rsidRDefault="00DF6603" w:rsidP="005D2D72">
            <w:pPr>
              <w:pStyle w:val="len"/>
              <w:keepNext w:val="0"/>
              <w:spacing w:before="0" w:after="0"/>
              <w:rPr>
                <w:rFonts w:ascii="Times New Roman" w:hAnsi="Times New Roman"/>
                <w:sz w:val="24"/>
              </w:rPr>
            </w:pPr>
          </w:p>
        </w:tc>
        <w:tc>
          <w:tcPr>
            <w:tcW w:w="3070" w:type="dxa"/>
            <w:tcBorders>
              <w:bottom w:val="single" w:sz="4" w:space="0" w:color="auto"/>
            </w:tcBorders>
          </w:tcPr>
          <w:p w:rsidR="00DF6603" w:rsidRPr="001823F7" w:rsidRDefault="00DF6603" w:rsidP="005D2D72">
            <w:pPr>
              <w:jc w:val="center"/>
              <w:rPr>
                <w:szCs w:val="24"/>
                <w:u w:val="single"/>
              </w:rPr>
            </w:pPr>
          </w:p>
        </w:tc>
      </w:tr>
    </w:tbl>
    <w:p w:rsidR="00DF6603" w:rsidRPr="001823F7" w:rsidRDefault="00DF6603" w:rsidP="00DF6603">
      <w:pPr>
        <w:jc w:val="both"/>
        <w:rPr>
          <w:szCs w:val="24"/>
        </w:rPr>
      </w:pPr>
    </w:p>
    <w:p w:rsidR="00DF6603" w:rsidRDefault="00DF6603" w:rsidP="00DF6603">
      <w:pPr>
        <w:pStyle w:val="Naslov"/>
        <w:jc w:val="right"/>
        <w:rPr>
          <w:b w:val="0"/>
          <w:sz w:val="24"/>
          <w:bdr w:val="single" w:sz="4" w:space="0" w:color="auto" w:shadow="1"/>
          <w:shd w:val="clear" w:color="auto" w:fill="F3F3F3"/>
        </w:rPr>
      </w:pPr>
    </w:p>
    <w:p w:rsidR="00DF6603" w:rsidRDefault="00DF6603" w:rsidP="00DF6603">
      <w:pPr>
        <w:pStyle w:val="Naslov"/>
        <w:jc w:val="left"/>
        <w:rPr>
          <w:sz w:val="24"/>
        </w:rPr>
      </w:pPr>
    </w:p>
    <w:p w:rsidR="00736F7B" w:rsidRDefault="00736F7B" w:rsidP="005D2D72">
      <w:pPr>
        <w:spacing w:before="120" w:after="120"/>
        <w:rPr>
          <w:rFonts w:ascii="Verdana" w:hAnsi="Verdana" w:cs="Arial"/>
          <w:b/>
          <w:bCs/>
          <w:color w:val="000000"/>
          <w:sz w:val="28"/>
          <w:szCs w:val="28"/>
        </w:rPr>
      </w:pPr>
    </w:p>
    <w:p w:rsidR="00736F7B" w:rsidRPr="001823F7" w:rsidRDefault="00736F7B" w:rsidP="00736F7B">
      <w:pPr>
        <w:pStyle w:val="Naslov"/>
        <w:jc w:val="right"/>
        <w:rPr>
          <w:b w:val="0"/>
          <w:sz w:val="24"/>
        </w:rPr>
      </w:pPr>
      <w:r w:rsidRPr="001823F7">
        <w:rPr>
          <w:b w:val="0"/>
          <w:sz w:val="24"/>
          <w:bdr w:val="single" w:sz="4" w:space="0" w:color="auto" w:shadow="1"/>
          <w:shd w:val="clear" w:color="auto" w:fill="F3F3F3"/>
        </w:rPr>
        <w:t>OBR-</w:t>
      </w:r>
      <w:r>
        <w:rPr>
          <w:b w:val="0"/>
          <w:sz w:val="24"/>
          <w:bdr w:val="single" w:sz="4" w:space="0" w:color="auto" w:shadow="1"/>
          <w:shd w:val="clear" w:color="auto" w:fill="F3F3F3"/>
        </w:rPr>
        <w:t>1</w:t>
      </w:r>
      <w:r w:rsidR="00AE7ED7">
        <w:rPr>
          <w:b w:val="0"/>
          <w:sz w:val="24"/>
          <w:bdr w:val="single" w:sz="4" w:space="0" w:color="auto" w:shadow="1"/>
          <w:shd w:val="clear" w:color="auto" w:fill="F3F3F3"/>
        </w:rPr>
        <w:t>0</w:t>
      </w:r>
    </w:p>
    <w:p w:rsidR="00736F7B" w:rsidRPr="001823F7" w:rsidRDefault="00736F7B" w:rsidP="00736F7B">
      <w:pPr>
        <w:pStyle w:val="Telobesedila"/>
        <w:rPr>
          <w:b/>
        </w:rPr>
      </w:pPr>
    </w:p>
    <w:p w:rsidR="00736F7B" w:rsidRPr="000939D3" w:rsidRDefault="00736F7B" w:rsidP="000939D3">
      <w:pPr>
        <w:pStyle w:val="Telobesedila"/>
        <w:rPr>
          <w:b/>
          <w:sz w:val="22"/>
          <w:szCs w:val="22"/>
        </w:rPr>
      </w:pPr>
    </w:p>
    <w:p w:rsidR="00C3776B" w:rsidRPr="001930DA" w:rsidRDefault="00C3776B" w:rsidP="00C3776B">
      <w:pPr>
        <w:pStyle w:val="Telobesedila"/>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C3776B" w:rsidRPr="004B6E7D" w:rsidTr="00F35D93">
        <w:trPr>
          <w:trHeight w:val="397"/>
        </w:trPr>
        <w:tc>
          <w:tcPr>
            <w:tcW w:w="2988" w:type="dxa"/>
            <w:shd w:val="clear" w:color="auto" w:fill="D9D9D9"/>
            <w:vAlign w:val="center"/>
          </w:tcPr>
          <w:p w:rsidR="00C3776B" w:rsidRPr="004B6E7D" w:rsidRDefault="00C3776B" w:rsidP="00F35D93">
            <w:pPr>
              <w:rPr>
                <w:rFonts w:eastAsia="Times New Roman"/>
                <w:szCs w:val="24"/>
              </w:rPr>
            </w:pPr>
            <w:r w:rsidRPr="004B6E7D">
              <w:rPr>
                <w:rFonts w:eastAsia="Times New Roman"/>
                <w:szCs w:val="24"/>
              </w:rPr>
              <w:t>Ponudnik</w:t>
            </w:r>
          </w:p>
        </w:tc>
        <w:tc>
          <w:tcPr>
            <w:tcW w:w="6480" w:type="dxa"/>
            <w:shd w:val="clear" w:color="auto" w:fill="FFFFFF" w:themeFill="background1"/>
            <w:vAlign w:val="center"/>
          </w:tcPr>
          <w:p w:rsidR="00C3776B" w:rsidRPr="004B6E7D" w:rsidRDefault="00C3776B" w:rsidP="00F35D93">
            <w:pPr>
              <w:rPr>
                <w:rFonts w:eastAsia="Times New Roman"/>
                <w:szCs w:val="24"/>
              </w:rPr>
            </w:pPr>
          </w:p>
        </w:tc>
      </w:tr>
      <w:tr w:rsidR="00C3776B" w:rsidRPr="004B6E7D" w:rsidTr="00F35D93">
        <w:trPr>
          <w:trHeight w:val="397"/>
        </w:trPr>
        <w:tc>
          <w:tcPr>
            <w:tcW w:w="2988" w:type="dxa"/>
            <w:shd w:val="clear" w:color="auto" w:fill="D9D9D9"/>
            <w:vAlign w:val="center"/>
          </w:tcPr>
          <w:p w:rsidR="00C3776B" w:rsidRPr="004B6E7D" w:rsidRDefault="00C3776B" w:rsidP="00F35D93">
            <w:pPr>
              <w:rPr>
                <w:rFonts w:eastAsia="Times New Roman"/>
                <w:szCs w:val="24"/>
              </w:rPr>
            </w:pPr>
            <w:r w:rsidRPr="004B6E7D">
              <w:rPr>
                <w:rFonts w:eastAsia="Times New Roman"/>
                <w:szCs w:val="24"/>
              </w:rPr>
              <w:t>Naslov</w:t>
            </w:r>
          </w:p>
        </w:tc>
        <w:tc>
          <w:tcPr>
            <w:tcW w:w="6480" w:type="dxa"/>
            <w:shd w:val="clear" w:color="auto" w:fill="FFFFFF" w:themeFill="background1"/>
            <w:vAlign w:val="center"/>
          </w:tcPr>
          <w:p w:rsidR="00C3776B" w:rsidRPr="004B6E7D" w:rsidRDefault="00C3776B" w:rsidP="00F35D93">
            <w:pPr>
              <w:rPr>
                <w:rFonts w:eastAsia="Times New Roman"/>
                <w:szCs w:val="24"/>
              </w:rPr>
            </w:pPr>
          </w:p>
        </w:tc>
      </w:tr>
    </w:tbl>
    <w:p w:rsidR="00C3776B" w:rsidRPr="001930DA" w:rsidRDefault="00C3776B" w:rsidP="00C3776B">
      <w:pPr>
        <w:pStyle w:val="Telobesedila"/>
        <w:jc w:val="center"/>
        <w:rPr>
          <w:b/>
        </w:rPr>
      </w:pPr>
    </w:p>
    <w:p w:rsidR="00C3776B" w:rsidRDefault="00C3776B" w:rsidP="00C3776B">
      <w:pPr>
        <w:pStyle w:val="Telobesedila"/>
        <w:jc w:val="center"/>
        <w:rPr>
          <w:b/>
        </w:rPr>
      </w:pPr>
      <w:r w:rsidRPr="001930DA">
        <w:rPr>
          <w:b/>
        </w:rPr>
        <w:t xml:space="preserve">IZJAVA PONUDNIKA O IZDAJI </w:t>
      </w:r>
      <w:r w:rsidR="000C559D">
        <w:rPr>
          <w:b/>
        </w:rPr>
        <w:t>FINANČNEGA ZAVAROVANJA ZA DOBRO IZVEDBO POGODBENIH OBVEZNOSTI</w:t>
      </w:r>
    </w:p>
    <w:p w:rsidR="000C559D" w:rsidRDefault="000C559D" w:rsidP="00C3776B">
      <w:pPr>
        <w:pStyle w:val="Telobesedila"/>
        <w:jc w:val="center"/>
        <w:rPr>
          <w:b/>
        </w:rPr>
      </w:pPr>
    </w:p>
    <w:p w:rsidR="000C559D" w:rsidRPr="001930DA" w:rsidRDefault="000C559D" w:rsidP="00C3776B">
      <w:pPr>
        <w:pStyle w:val="Telobesedila"/>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0C559D" w:rsidRPr="001823F7" w:rsidTr="00F35D93">
        <w:trPr>
          <w:trHeight w:val="454"/>
        </w:trPr>
        <w:tc>
          <w:tcPr>
            <w:tcW w:w="2943" w:type="dxa"/>
            <w:shd w:val="clear" w:color="auto" w:fill="D9D9D9"/>
            <w:vAlign w:val="center"/>
          </w:tcPr>
          <w:p w:rsidR="000C559D" w:rsidRPr="001823F7" w:rsidRDefault="000C559D" w:rsidP="00F35D93">
            <w:pPr>
              <w:rPr>
                <w:rFonts w:eastAsia="Times New Roman"/>
                <w:szCs w:val="24"/>
              </w:rPr>
            </w:pPr>
            <w:r w:rsidRPr="001823F7">
              <w:rPr>
                <w:rFonts w:eastAsia="Times New Roman"/>
                <w:szCs w:val="24"/>
              </w:rPr>
              <w:t>Predmet javnega naročila</w:t>
            </w:r>
          </w:p>
        </w:tc>
        <w:tc>
          <w:tcPr>
            <w:tcW w:w="6345" w:type="dxa"/>
            <w:shd w:val="clear" w:color="auto" w:fill="FFFFFF" w:themeFill="background1"/>
            <w:vAlign w:val="center"/>
          </w:tcPr>
          <w:p w:rsidR="000C559D" w:rsidRPr="001823F7" w:rsidRDefault="000C559D" w:rsidP="00F35D93">
            <w:pPr>
              <w:rPr>
                <w:rFonts w:eastAsia="Times New Roman"/>
                <w:szCs w:val="24"/>
              </w:rPr>
            </w:pPr>
            <w:r w:rsidRPr="007F40E8">
              <w:rPr>
                <w:b/>
              </w:rPr>
              <w:t>Dobava energetsko učinkovitih svetilk</w:t>
            </w:r>
            <w:r>
              <w:rPr>
                <w:b/>
              </w:rPr>
              <w:t xml:space="preserve"> </w:t>
            </w:r>
            <w:r w:rsidRPr="00DC3BF3">
              <w:rPr>
                <w:rFonts w:eastAsia="Times New Roman"/>
                <w:szCs w:val="24"/>
              </w:rPr>
              <w:t xml:space="preserve"> </w:t>
            </w:r>
            <w:r w:rsidRPr="00EB5FC2">
              <w:rPr>
                <w:rFonts w:eastAsia="Times New Roman"/>
                <w:szCs w:val="24"/>
              </w:rPr>
              <w:t xml:space="preserve"> </w:t>
            </w:r>
            <w:r w:rsidRPr="00DC3BF3">
              <w:rPr>
                <w:rFonts w:eastAsia="Times New Roman"/>
                <w:szCs w:val="24"/>
              </w:rPr>
              <w:t xml:space="preserve">  </w:t>
            </w:r>
            <w:r w:rsidRPr="00EB5FC2">
              <w:rPr>
                <w:rFonts w:eastAsia="Times New Roman"/>
                <w:szCs w:val="24"/>
              </w:rPr>
              <w:t xml:space="preserve"> </w:t>
            </w:r>
            <w:r w:rsidRPr="00DC3BF3">
              <w:rPr>
                <w:rFonts w:eastAsia="Times New Roman"/>
                <w:szCs w:val="24"/>
              </w:rPr>
              <w:t xml:space="preserve">  </w:t>
            </w:r>
            <w:r w:rsidRPr="00EB5FC2">
              <w:rPr>
                <w:rFonts w:eastAsia="Times New Roman"/>
                <w:szCs w:val="24"/>
              </w:rPr>
              <w:t xml:space="preserve"> </w:t>
            </w:r>
          </w:p>
        </w:tc>
      </w:tr>
    </w:tbl>
    <w:p w:rsidR="00C3776B" w:rsidRPr="001930DA" w:rsidRDefault="00C3776B" w:rsidP="00C3776B">
      <w:pPr>
        <w:pStyle w:val="Telobesedila"/>
      </w:pPr>
    </w:p>
    <w:p w:rsidR="000C559D" w:rsidRDefault="000C559D" w:rsidP="00C3776B">
      <w:pPr>
        <w:tabs>
          <w:tab w:val="left" w:pos="0"/>
        </w:tabs>
        <w:jc w:val="both"/>
        <w:rPr>
          <w:rFonts w:eastAsia="Times New Roman" w:cs="Times New Roman"/>
          <w:szCs w:val="24"/>
          <w:lang w:eastAsia="sl-SI"/>
        </w:rPr>
      </w:pPr>
    </w:p>
    <w:p w:rsidR="00C3776B" w:rsidRDefault="00C3776B" w:rsidP="00C3776B">
      <w:pPr>
        <w:tabs>
          <w:tab w:val="left" w:pos="0"/>
        </w:tabs>
        <w:jc w:val="both"/>
        <w:rPr>
          <w:rFonts w:asciiTheme="minorHAnsi" w:eastAsia="Times New Roman" w:hAnsiTheme="minorHAnsi" w:cstheme="minorHAnsi"/>
          <w:sz w:val="18"/>
          <w:szCs w:val="18"/>
          <w:lang w:eastAsia="sl-SI"/>
        </w:rPr>
      </w:pPr>
      <w:r>
        <w:rPr>
          <w:rFonts w:eastAsia="Times New Roman" w:cs="Times New Roman"/>
          <w:szCs w:val="24"/>
          <w:lang w:eastAsia="sl-SI"/>
        </w:rPr>
        <w:t>Izjavljamo, da bomo</w:t>
      </w:r>
      <w:r w:rsidRPr="00C3776B">
        <w:rPr>
          <w:rFonts w:eastAsia="Times New Roman" w:cs="Times New Roman"/>
          <w:szCs w:val="24"/>
          <w:lang w:eastAsia="sl-SI"/>
        </w:rPr>
        <w:t>, če bo izbran</w:t>
      </w:r>
      <w:r w:rsidR="000C559D">
        <w:rPr>
          <w:rFonts w:eastAsia="Times New Roman" w:cs="Times New Roman"/>
          <w:szCs w:val="24"/>
          <w:lang w:eastAsia="sl-SI"/>
        </w:rPr>
        <w:t>i</w:t>
      </w:r>
      <w:r w:rsidRPr="00C3776B">
        <w:rPr>
          <w:rFonts w:eastAsia="Times New Roman" w:cs="Times New Roman"/>
          <w:szCs w:val="24"/>
          <w:lang w:eastAsia="sl-SI"/>
        </w:rPr>
        <w:t xml:space="preserve"> kot najugodnejši, predložil</w:t>
      </w:r>
      <w:r w:rsidR="000C559D">
        <w:rPr>
          <w:rFonts w:eastAsia="Times New Roman" w:cs="Times New Roman"/>
          <w:szCs w:val="24"/>
          <w:lang w:eastAsia="sl-SI"/>
        </w:rPr>
        <w:t>i</w:t>
      </w:r>
      <w:r w:rsidRPr="00C3776B">
        <w:rPr>
          <w:rFonts w:eastAsia="Times New Roman" w:cs="Times New Roman"/>
          <w:szCs w:val="24"/>
          <w:lang w:eastAsia="sl-SI"/>
        </w:rPr>
        <w:t xml:space="preserve"> bianco menico z menično izjavo (</w:t>
      </w:r>
      <w:r w:rsidR="005A367E">
        <w:rPr>
          <w:rFonts w:eastAsia="Times New Roman" w:cs="Times New Roman"/>
          <w:szCs w:val="24"/>
          <w:lang w:eastAsia="sl-SI"/>
        </w:rPr>
        <w:t>skladno z vzorcem-</w:t>
      </w:r>
      <w:r w:rsidRPr="00C3776B">
        <w:rPr>
          <w:rFonts w:eastAsia="Times New Roman" w:cs="Times New Roman"/>
          <w:szCs w:val="24"/>
          <w:lang w:eastAsia="sl-SI"/>
        </w:rPr>
        <w:t xml:space="preserve">OBR-10a) v višini 10% pogodbene vrednosti (z DDV), </w:t>
      </w:r>
      <w:r w:rsidR="000C559D">
        <w:rPr>
          <w:rFonts w:eastAsia="Times New Roman" w:cs="Times New Roman"/>
          <w:szCs w:val="24"/>
          <w:lang w:eastAsia="sl-SI"/>
        </w:rPr>
        <w:t xml:space="preserve">z namenom dobre izvedbe pogodbenih obveznosti, </w:t>
      </w:r>
      <w:r w:rsidRPr="00C3776B">
        <w:rPr>
          <w:rFonts w:eastAsia="Times New Roman" w:cs="Times New Roman"/>
          <w:szCs w:val="24"/>
          <w:lang w:eastAsia="sl-SI"/>
        </w:rPr>
        <w:t xml:space="preserve">ki </w:t>
      </w:r>
      <w:r w:rsidR="000C559D">
        <w:rPr>
          <w:rFonts w:eastAsia="Times New Roman" w:cs="Times New Roman"/>
          <w:szCs w:val="24"/>
          <w:lang w:eastAsia="sl-SI"/>
        </w:rPr>
        <w:t>bo veljala</w:t>
      </w:r>
      <w:r w:rsidRPr="00C3776B">
        <w:rPr>
          <w:rFonts w:eastAsia="Times New Roman" w:cs="Times New Roman"/>
          <w:szCs w:val="24"/>
          <w:lang w:eastAsia="sl-SI"/>
        </w:rPr>
        <w:t xml:space="preserve"> še 30 dni po roku za izvedbo naročila</w:t>
      </w:r>
      <w:r>
        <w:rPr>
          <w:rFonts w:asciiTheme="minorHAnsi" w:eastAsia="Times New Roman" w:hAnsiTheme="minorHAnsi" w:cstheme="minorHAnsi"/>
          <w:sz w:val="18"/>
          <w:szCs w:val="18"/>
          <w:lang w:eastAsia="sl-SI"/>
        </w:rPr>
        <w:t xml:space="preserve">. </w:t>
      </w:r>
    </w:p>
    <w:p w:rsidR="00C3776B" w:rsidRDefault="00C3776B" w:rsidP="00C3776B">
      <w:pPr>
        <w:tabs>
          <w:tab w:val="left" w:pos="0"/>
        </w:tabs>
        <w:jc w:val="both"/>
        <w:rPr>
          <w:rFonts w:asciiTheme="minorHAnsi" w:eastAsia="Times New Roman" w:hAnsiTheme="minorHAnsi" w:cstheme="minorHAnsi"/>
          <w:sz w:val="18"/>
          <w:szCs w:val="18"/>
          <w:lang w:eastAsia="sl-SI"/>
        </w:rPr>
      </w:pPr>
    </w:p>
    <w:p w:rsidR="00C3776B" w:rsidRDefault="00C3776B" w:rsidP="00C3776B">
      <w:pPr>
        <w:tabs>
          <w:tab w:val="left" w:pos="0"/>
        </w:tabs>
        <w:jc w:val="both"/>
        <w:rPr>
          <w:rFonts w:asciiTheme="minorHAnsi" w:eastAsia="Times New Roman" w:hAnsiTheme="minorHAnsi" w:cstheme="minorHAnsi"/>
          <w:sz w:val="18"/>
          <w:szCs w:val="18"/>
          <w:lang w:eastAsia="sl-SI"/>
        </w:rPr>
      </w:pPr>
    </w:p>
    <w:p w:rsidR="00C3776B" w:rsidRDefault="00C3776B" w:rsidP="00C3776B">
      <w:pPr>
        <w:rPr>
          <w:szCs w:val="24"/>
        </w:rPr>
      </w:pPr>
    </w:p>
    <w:p w:rsidR="00C3776B" w:rsidRDefault="00C3776B" w:rsidP="00C3776B">
      <w:pPr>
        <w:rPr>
          <w:szCs w:val="24"/>
        </w:rPr>
      </w:pPr>
    </w:p>
    <w:p w:rsidR="00C3776B" w:rsidRDefault="00C3776B" w:rsidP="00C3776B">
      <w:pPr>
        <w:rPr>
          <w:szCs w:val="24"/>
        </w:rPr>
      </w:pPr>
    </w:p>
    <w:p w:rsidR="00C3776B" w:rsidRDefault="00C3776B" w:rsidP="00C3776B">
      <w:pPr>
        <w:rPr>
          <w:szCs w:val="24"/>
        </w:rPr>
      </w:pPr>
    </w:p>
    <w:p w:rsidR="00C3776B" w:rsidRDefault="00C3776B" w:rsidP="00C3776B">
      <w:pPr>
        <w:rPr>
          <w:szCs w:val="24"/>
        </w:rPr>
      </w:pPr>
    </w:p>
    <w:p w:rsidR="00C3776B" w:rsidRDefault="00C3776B" w:rsidP="00C3776B">
      <w:pPr>
        <w:rPr>
          <w:szCs w:val="24"/>
        </w:rPr>
      </w:pPr>
    </w:p>
    <w:p w:rsidR="00C3776B" w:rsidRDefault="00C3776B" w:rsidP="00C3776B">
      <w:pPr>
        <w:rPr>
          <w:szCs w:val="24"/>
        </w:rPr>
      </w:pPr>
    </w:p>
    <w:p w:rsidR="00C3776B" w:rsidRPr="001930DA" w:rsidRDefault="00C3776B" w:rsidP="00C3776B">
      <w:pPr>
        <w:rPr>
          <w:szCs w:val="24"/>
        </w:rPr>
      </w:pPr>
    </w:p>
    <w:tbl>
      <w:tblPr>
        <w:tblW w:w="0" w:type="auto"/>
        <w:tblCellMar>
          <w:left w:w="70" w:type="dxa"/>
          <w:right w:w="70" w:type="dxa"/>
        </w:tblCellMar>
        <w:tblLook w:val="0000" w:firstRow="0" w:lastRow="0" w:firstColumn="0" w:lastColumn="0" w:noHBand="0" w:noVBand="0"/>
      </w:tblPr>
      <w:tblGrid>
        <w:gridCol w:w="3070"/>
        <w:gridCol w:w="3070"/>
        <w:gridCol w:w="3070"/>
      </w:tblGrid>
      <w:tr w:rsidR="00C3776B" w:rsidRPr="001930DA" w:rsidTr="00F35D93">
        <w:tc>
          <w:tcPr>
            <w:tcW w:w="3070" w:type="dxa"/>
          </w:tcPr>
          <w:p w:rsidR="00C3776B" w:rsidRPr="001930DA" w:rsidRDefault="00C3776B" w:rsidP="00F35D93">
            <w:pPr>
              <w:jc w:val="center"/>
              <w:rPr>
                <w:szCs w:val="24"/>
              </w:rPr>
            </w:pPr>
            <w:r w:rsidRPr="001930DA">
              <w:rPr>
                <w:szCs w:val="24"/>
              </w:rPr>
              <w:t>Kraj in datum:</w:t>
            </w:r>
          </w:p>
          <w:p w:rsidR="00C3776B" w:rsidRPr="001930DA" w:rsidRDefault="00C3776B" w:rsidP="00F35D93">
            <w:pPr>
              <w:jc w:val="center"/>
              <w:rPr>
                <w:szCs w:val="24"/>
              </w:rPr>
            </w:pPr>
          </w:p>
        </w:tc>
        <w:tc>
          <w:tcPr>
            <w:tcW w:w="3070" w:type="dxa"/>
          </w:tcPr>
          <w:p w:rsidR="00C3776B" w:rsidRPr="001930DA" w:rsidRDefault="00C3776B" w:rsidP="00F35D93">
            <w:pPr>
              <w:pStyle w:val="len"/>
              <w:keepNext w:val="0"/>
              <w:spacing w:before="0" w:after="0"/>
              <w:rPr>
                <w:rFonts w:ascii="Times New Roman" w:hAnsi="Times New Roman"/>
                <w:sz w:val="24"/>
              </w:rPr>
            </w:pPr>
            <w:r w:rsidRPr="001930DA">
              <w:rPr>
                <w:rFonts w:ascii="Times New Roman" w:hAnsi="Times New Roman"/>
                <w:sz w:val="24"/>
              </w:rPr>
              <w:t>Žig:</w:t>
            </w:r>
          </w:p>
        </w:tc>
        <w:tc>
          <w:tcPr>
            <w:tcW w:w="3070" w:type="dxa"/>
          </w:tcPr>
          <w:p w:rsidR="00C3776B" w:rsidRPr="001930DA" w:rsidRDefault="00C3776B" w:rsidP="00F35D93">
            <w:pPr>
              <w:jc w:val="center"/>
              <w:rPr>
                <w:szCs w:val="24"/>
              </w:rPr>
            </w:pPr>
            <w:r w:rsidRPr="001930DA">
              <w:rPr>
                <w:szCs w:val="24"/>
              </w:rPr>
              <w:t>Podpis odgovorne osebe ponudnika:</w:t>
            </w:r>
          </w:p>
          <w:p w:rsidR="00C3776B" w:rsidRPr="001930DA" w:rsidRDefault="00C3776B" w:rsidP="00F35D93">
            <w:pPr>
              <w:jc w:val="center"/>
              <w:rPr>
                <w:szCs w:val="24"/>
              </w:rPr>
            </w:pPr>
          </w:p>
        </w:tc>
      </w:tr>
      <w:tr w:rsidR="00C3776B" w:rsidRPr="001930DA" w:rsidTr="00F35D93">
        <w:tc>
          <w:tcPr>
            <w:tcW w:w="3070" w:type="dxa"/>
          </w:tcPr>
          <w:p w:rsidR="00C3776B" w:rsidRPr="001930DA" w:rsidRDefault="00C3776B" w:rsidP="00F35D93">
            <w:pPr>
              <w:rPr>
                <w:szCs w:val="24"/>
              </w:rPr>
            </w:pPr>
          </w:p>
        </w:tc>
        <w:tc>
          <w:tcPr>
            <w:tcW w:w="3070" w:type="dxa"/>
          </w:tcPr>
          <w:p w:rsidR="00C3776B" w:rsidRPr="001930DA" w:rsidRDefault="00C3776B" w:rsidP="00F35D93">
            <w:pPr>
              <w:pStyle w:val="len"/>
              <w:keepNext w:val="0"/>
              <w:spacing w:before="0" w:after="0"/>
              <w:rPr>
                <w:rFonts w:ascii="Times New Roman" w:hAnsi="Times New Roman"/>
                <w:sz w:val="24"/>
              </w:rPr>
            </w:pPr>
          </w:p>
        </w:tc>
        <w:tc>
          <w:tcPr>
            <w:tcW w:w="3070" w:type="dxa"/>
          </w:tcPr>
          <w:p w:rsidR="00C3776B" w:rsidRPr="001930DA" w:rsidRDefault="00C3776B" w:rsidP="00F35D93">
            <w:pPr>
              <w:jc w:val="center"/>
              <w:rPr>
                <w:szCs w:val="24"/>
              </w:rPr>
            </w:pPr>
          </w:p>
        </w:tc>
      </w:tr>
      <w:tr w:rsidR="00C3776B" w:rsidRPr="001930DA" w:rsidTr="00F35D93">
        <w:tc>
          <w:tcPr>
            <w:tcW w:w="3070" w:type="dxa"/>
          </w:tcPr>
          <w:p w:rsidR="00C3776B" w:rsidRPr="001930DA" w:rsidRDefault="00C3776B" w:rsidP="00F35D93">
            <w:pPr>
              <w:rPr>
                <w:szCs w:val="24"/>
              </w:rPr>
            </w:pPr>
          </w:p>
        </w:tc>
        <w:tc>
          <w:tcPr>
            <w:tcW w:w="3070" w:type="dxa"/>
          </w:tcPr>
          <w:p w:rsidR="00C3776B" w:rsidRPr="001930DA" w:rsidRDefault="00C3776B" w:rsidP="00F35D93">
            <w:pPr>
              <w:pStyle w:val="len"/>
              <w:keepNext w:val="0"/>
              <w:spacing w:before="0" w:after="0"/>
              <w:rPr>
                <w:rFonts w:ascii="Times New Roman" w:hAnsi="Times New Roman"/>
                <w:sz w:val="24"/>
              </w:rPr>
            </w:pPr>
          </w:p>
        </w:tc>
        <w:tc>
          <w:tcPr>
            <w:tcW w:w="3070" w:type="dxa"/>
            <w:tcBorders>
              <w:bottom w:val="single" w:sz="4" w:space="0" w:color="auto"/>
            </w:tcBorders>
          </w:tcPr>
          <w:p w:rsidR="00C3776B" w:rsidRPr="001930DA" w:rsidRDefault="00C3776B" w:rsidP="00F35D93">
            <w:pPr>
              <w:jc w:val="center"/>
              <w:rPr>
                <w:szCs w:val="24"/>
                <w:u w:val="single"/>
              </w:rPr>
            </w:pPr>
          </w:p>
        </w:tc>
      </w:tr>
    </w:tbl>
    <w:p w:rsidR="00C3776B" w:rsidRPr="001930DA" w:rsidRDefault="00C3776B" w:rsidP="00C3776B">
      <w:pPr>
        <w:rPr>
          <w:szCs w:val="24"/>
        </w:rPr>
      </w:pPr>
    </w:p>
    <w:p w:rsidR="00C3776B" w:rsidRPr="001930DA" w:rsidRDefault="00C3776B" w:rsidP="00C3776B">
      <w:pPr>
        <w:rPr>
          <w:szCs w:val="24"/>
        </w:rPr>
      </w:pPr>
    </w:p>
    <w:p w:rsidR="00C3776B" w:rsidRPr="001930DA" w:rsidRDefault="00C3776B" w:rsidP="00C3776B">
      <w:pPr>
        <w:rPr>
          <w:szCs w:val="24"/>
        </w:rPr>
      </w:pPr>
    </w:p>
    <w:p w:rsidR="00D14DCA" w:rsidRPr="001823F7" w:rsidRDefault="00E17CC2" w:rsidP="00D14DCA">
      <w:pPr>
        <w:pStyle w:val="Naslov"/>
        <w:jc w:val="right"/>
        <w:rPr>
          <w:b w:val="0"/>
          <w:sz w:val="24"/>
        </w:rPr>
      </w:pPr>
      <w:r w:rsidRPr="000939D3">
        <w:rPr>
          <w:sz w:val="22"/>
          <w:szCs w:val="22"/>
        </w:rPr>
        <w:br w:type="page"/>
      </w:r>
      <w:r w:rsidR="00746F09">
        <w:rPr>
          <w:b w:val="0"/>
          <w:sz w:val="24"/>
          <w:bdr w:val="single" w:sz="4" w:space="0" w:color="auto" w:shadow="1"/>
          <w:shd w:val="clear" w:color="auto" w:fill="F3F3F3"/>
        </w:rPr>
        <w:t xml:space="preserve"> </w:t>
      </w:r>
      <w:r w:rsidR="00D14DCA" w:rsidRPr="001823F7">
        <w:rPr>
          <w:b w:val="0"/>
          <w:sz w:val="24"/>
          <w:bdr w:val="single" w:sz="4" w:space="0" w:color="auto" w:shadow="1"/>
          <w:shd w:val="clear" w:color="auto" w:fill="F3F3F3"/>
        </w:rPr>
        <w:t>OBR-</w:t>
      </w:r>
      <w:r w:rsidR="00D14DCA">
        <w:rPr>
          <w:b w:val="0"/>
          <w:sz w:val="24"/>
          <w:bdr w:val="single" w:sz="4" w:space="0" w:color="auto" w:shadow="1"/>
          <w:shd w:val="clear" w:color="auto" w:fill="F3F3F3"/>
        </w:rPr>
        <w:t>10a</w:t>
      </w:r>
    </w:p>
    <w:p w:rsidR="00D14DCA" w:rsidRPr="001823F7" w:rsidRDefault="00D14DCA" w:rsidP="00D14DCA">
      <w:pPr>
        <w:pStyle w:val="Telobesedila"/>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D14DCA" w:rsidRPr="000939D3" w:rsidTr="00F35D93">
        <w:trPr>
          <w:trHeight w:val="397"/>
        </w:trPr>
        <w:tc>
          <w:tcPr>
            <w:tcW w:w="2988" w:type="dxa"/>
            <w:shd w:val="clear" w:color="auto" w:fill="D9D9D9"/>
            <w:vAlign w:val="center"/>
          </w:tcPr>
          <w:p w:rsidR="00D14DCA" w:rsidRPr="000939D3" w:rsidRDefault="00D14DCA" w:rsidP="00F35D93">
            <w:pPr>
              <w:rPr>
                <w:rFonts w:eastAsia="Times New Roman" w:cs="Times New Roman"/>
                <w:sz w:val="22"/>
              </w:rPr>
            </w:pPr>
            <w:r w:rsidRPr="000939D3">
              <w:rPr>
                <w:rFonts w:eastAsia="Times New Roman" w:cs="Times New Roman"/>
                <w:sz w:val="22"/>
              </w:rPr>
              <w:t>Ponudnik</w:t>
            </w:r>
          </w:p>
        </w:tc>
        <w:tc>
          <w:tcPr>
            <w:tcW w:w="6480" w:type="dxa"/>
            <w:shd w:val="clear" w:color="auto" w:fill="FFFFFF" w:themeFill="background1"/>
            <w:vAlign w:val="center"/>
          </w:tcPr>
          <w:p w:rsidR="00D14DCA" w:rsidRPr="000939D3" w:rsidRDefault="00D14DCA" w:rsidP="00F35D93">
            <w:pPr>
              <w:rPr>
                <w:rFonts w:eastAsia="Times New Roman" w:cs="Times New Roman"/>
                <w:sz w:val="22"/>
              </w:rPr>
            </w:pPr>
          </w:p>
        </w:tc>
      </w:tr>
      <w:tr w:rsidR="00D14DCA" w:rsidRPr="000939D3" w:rsidTr="00F35D93">
        <w:trPr>
          <w:trHeight w:val="397"/>
        </w:trPr>
        <w:tc>
          <w:tcPr>
            <w:tcW w:w="2988" w:type="dxa"/>
            <w:shd w:val="clear" w:color="auto" w:fill="D9D9D9"/>
            <w:vAlign w:val="center"/>
          </w:tcPr>
          <w:p w:rsidR="00D14DCA" w:rsidRPr="000939D3" w:rsidRDefault="00D14DCA" w:rsidP="00F35D93">
            <w:pPr>
              <w:rPr>
                <w:rFonts w:eastAsia="Times New Roman" w:cs="Times New Roman"/>
                <w:sz w:val="22"/>
              </w:rPr>
            </w:pPr>
            <w:r w:rsidRPr="000939D3">
              <w:rPr>
                <w:rFonts w:eastAsia="Times New Roman" w:cs="Times New Roman"/>
                <w:sz w:val="22"/>
              </w:rPr>
              <w:t>Naslov</w:t>
            </w:r>
          </w:p>
        </w:tc>
        <w:tc>
          <w:tcPr>
            <w:tcW w:w="6480" w:type="dxa"/>
            <w:shd w:val="clear" w:color="auto" w:fill="FFFFFF" w:themeFill="background1"/>
            <w:vAlign w:val="center"/>
          </w:tcPr>
          <w:p w:rsidR="00D14DCA" w:rsidRPr="000939D3" w:rsidRDefault="00D14DCA" w:rsidP="00F35D93">
            <w:pPr>
              <w:rPr>
                <w:rFonts w:eastAsia="Times New Roman" w:cs="Times New Roman"/>
                <w:sz w:val="22"/>
              </w:rPr>
            </w:pPr>
          </w:p>
        </w:tc>
      </w:tr>
    </w:tbl>
    <w:p w:rsidR="00D14DCA" w:rsidRPr="000939D3" w:rsidRDefault="00D14DCA" w:rsidP="00D14DCA">
      <w:pPr>
        <w:pStyle w:val="Telobesedila"/>
        <w:rPr>
          <w:b/>
          <w:sz w:val="22"/>
          <w:szCs w:val="22"/>
        </w:rPr>
      </w:pPr>
    </w:p>
    <w:p w:rsidR="00D14DCA" w:rsidRDefault="00D14DCA" w:rsidP="00D14DCA">
      <w:pPr>
        <w:spacing w:before="120" w:after="120"/>
        <w:jc w:val="center"/>
        <w:rPr>
          <w:rFonts w:cs="Times New Roman"/>
          <w:b/>
          <w:bCs/>
          <w:color w:val="000000"/>
          <w:sz w:val="22"/>
        </w:rPr>
      </w:pPr>
      <w:r w:rsidRPr="000939D3">
        <w:rPr>
          <w:rFonts w:cs="Times New Roman"/>
          <w:b/>
          <w:bCs/>
          <w:color w:val="000000"/>
          <w:sz w:val="22"/>
        </w:rPr>
        <w:t>MENIČNA IZJAVA S POOBLASTILOM ZA IZPOLNITEV</w:t>
      </w:r>
    </w:p>
    <w:p w:rsidR="00AC53A8" w:rsidRPr="00AC53A8" w:rsidRDefault="00AC53A8" w:rsidP="00D14DCA">
      <w:pPr>
        <w:spacing w:before="120" w:after="120"/>
        <w:jc w:val="center"/>
        <w:rPr>
          <w:rFonts w:cs="Times New Roman"/>
          <w:i/>
          <w:sz w:val="22"/>
        </w:rPr>
      </w:pPr>
      <w:r w:rsidRPr="00AC53A8">
        <w:rPr>
          <w:rFonts w:cs="Times New Roman"/>
          <w:bCs/>
          <w:i/>
          <w:color w:val="000000"/>
          <w:sz w:val="22"/>
        </w:rPr>
        <w:t>(ponudnik obr-10a parafira; original z menico predloži ob podpisu pogodbe)</w:t>
      </w:r>
    </w:p>
    <w:p w:rsidR="00D14DCA" w:rsidRPr="000939D3" w:rsidRDefault="00D14DCA" w:rsidP="00D14DCA">
      <w:pPr>
        <w:pStyle w:val="Telobesedila"/>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D14DCA" w:rsidRPr="000939D3" w:rsidTr="00F35D93">
        <w:trPr>
          <w:trHeight w:val="454"/>
        </w:trPr>
        <w:tc>
          <w:tcPr>
            <w:tcW w:w="2943" w:type="dxa"/>
            <w:shd w:val="clear" w:color="auto" w:fill="D9D9D9"/>
            <w:vAlign w:val="center"/>
          </w:tcPr>
          <w:p w:rsidR="00D14DCA" w:rsidRPr="000939D3" w:rsidRDefault="00D14DCA" w:rsidP="00F35D93">
            <w:pPr>
              <w:rPr>
                <w:rFonts w:eastAsia="Times New Roman" w:cs="Times New Roman"/>
                <w:sz w:val="22"/>
              </w:rPr>
            </w:pPr>
            <w:r w:rsidRPr="000939D3">
              <w:rPr>
                <w:rFonts w:eastAsia="Times New Roman" w:cs="Times New Roman"/>
                <w:sz w:val="22"/>
              </w:rPr>
              <w:t>Predmet javnega naročila</w:t>
            </w:r>
          </w:p>
        </w:tc>
        <w:tc>
          <w:tcPr>
            <w:tcW w:w="6345" w:type="dxa"/>
            <w:shd w:val="clear" w:color="auto" w:fill="FFFFFF" w:themeFill="background1"/>
            <w:vAlign w:val="center"/>
          </w:tcPr>
          <w:p w:rsidR="00D14DCA" w:rsidRPr="000939D3" w:rsidRDefault="00D14DCA" w:rsidP="00F35D93">
            <w:pPr>
              <w:rPr>
                <w:rFonts w:eastAsia="Times New Roman" w:cs="Times New Roman"/>
                <w:sz w:val="22"/>
              </w:rPr>
            </w:pPr>
            <w:r w:rsidRPr="000939D3">
              <w:rPr>
                <w:rFonts w:cs="Times New Roman"/>
                <w:b/>
                <w:sz w:val="22"/>
              </w:rPr>
              <w:t xml:space="preserve">Dobava energetsko učinkovitih svetilk </w:t>
            </w:r>
            <w:r w:rsidRPr="000939D3">
              <w:rPr>
                <w:rFonts w:eastAsia="Times New Roman" w:cs="Times New Roman"/>
                <w:sz w:val="22"/>
              </w:rPr>
              <w:t xml:space="preserve">     </w:t>
            </w:r>
          </w:p>
        </w:tc>
      </w:tr>
    </w:tbl>
    <w:p w:rsidR="00D14DCA" w:rsidRPr="000939D3" w:rsidRDefault="00D14DCA" w:rsidP="00D14DCA">
      <w:pPr>
        <w:jc w:val="both"/>
        <w:rPr>
          <w:rFonts w:cs="Times New Roman"/>
          <w:sz w:val="22"/>
        </w:rPr>
      </w:pPr>
    </w:p>
    <w:p w:rsidR="00D14DCA" w:rsidRPr="000939D3" w:rsidRDefault="000C559D" w:rsidP="00D14DCA">
      <w:pPr>
        <w:jc w:val="both"/>
        <w:rPr>
          <w:rFonts w:cs="Times New Roman"/>
          <w:sz w:val="22"/>
        </w:rPr>
      </w:pPr>
      <w:r>
        <w:rPr>
          <w:rFonts w:cs="Times New Roman"/>
          <w:sz w:val="22"/>
        </w:rPr>
        <w:t>Ponudnik oz. dobavitelj</w:t>
      </w:r>
    </w:p>
    <w:p w:rsidR="00D14DCA" w:rsidRPr="000939D3" w:rsidRDefault="00D14DCA" w:rsidP="00D14DCA">
      <w:pPr>
        <w:pBdr>
          <w:bottom w:val="single" w:sz="6" w:space="1" w:color="auto"/>
        </w:pBdr>
        <w:jc w:val="both"/>
        <w:rPr>
          <w:rFonts w:cs="Times New Roman"/>
          <w:sz w:val="22"/>
        </w:rPr>
      </w:pPr>
    </w:p>
    <w:p w:rsidR="00D14DCA" w:rsidRPr="000939D3" w:rsidRDefault="00D14DCA" w:rsidP="00D14DCA">
      <w:pPr>
        <w:pBdr>
          <w:bottom w:val="single" w:sz="6" w:space="1" w:color="auto"/>
        </w:pBdr>
        <w:jc w:val="both"/>
        <w:rPr>
          <w:rFonts w:cs="Times New Roman"/>
          <w:sz w:val="22"/>
        </w:rPr>
      </w:pPr>
    </w:p>
    <w:p w:rsidR="00D14DCA" w:rsidRPr="000939D3" w:rsidRDefault="00D14DCA" w:rsidP="00D14DCA">
      <w:pPr>
        <w:jc w:val="center"/>
        <w:rPr>
          <w:rFonts w:cs="Times New Roman"/>
          <w:sz w:val="22"/>
        </w:rPr>
      </w:pPr>
      <w:r w:rsidRPr="000939D3">
        <w:rPr>
          <w:rFonts w:cs="Times New Roman"/>
          <w:sz w:val="22"/>
        </w:rPr>
        <w:t>(firma in sedež družbe oziroma samostojnega podjetnika)</w:t>
      </w:r>
    </w:p>
    <w:p w:rsidR="00D14DCA" w:rsidRPr="000939D3" w:rsidRDefault="00D14DCA" w:rsidP="00D14DCA">
      <w:pPr>
        <w:jc w:val="both"/>
        <w:rPr>
          <w:rFonts w:cs="Times New Roman"/>
          <w:sz w:val="22"/>
        </w:rPr>
      </w:pPr>
    </w:p>
    <w:p w:rsidR="00D14DCA" w:rsidRPr="000939D3" w:rsidRDefault="00D14DCA" w:rsidP="00D14DCA">
      <w:pPr>
        <w:jc w:val="both"/>
        <w:rPr>
          <w:rFonts w:cs="Times New Roman"/>
          <w:sz w:val="22"/>
        </w:rPr>
      </w:pPr>
      <w:r w:rsidRPr="000939D3">
        <w:rPr>
          <w:rFonts w:cs="Times New Roman"/>
          <w:sz w:val="22"/>
        </w:rPr>
        <w:t>Zakoniti zastopnik oz. poob</w:t>
      </w:r>
      <w:r w:rsidR="000C559D">
        <w:rPr>
          <w:rFonts w:cs="Times New Roman"/>
          <w:sz w:val="22"/>
        </w:rPr>
        <w:t>laščenec ponudnika oz. dobavitelja</w:t>
      </w:r>
      <w:r w:rsidRPr="000939D3">
        <w:rPr>
          <w:rFonts w:cs="Times New Roman"/>
          <w:sz w:val="22"/>
        </w:rPr>
        <w:t>:</w:t>
      </w:r>
    </w:p>
    <w:p w:rsidR="00D14DCA" w:rsidRPr="000939D3" w:rsidRDefault="00D14DCA" w:rsidP="00D14DCA">
      <w:pPr>
        <w:pBdr>
          <w:bottom w:val="single" w:sz="6" w:space="1" w:color="auto"/>
        </w:pBdr>
        <w:jc w:val="both"/>
        <w:rPr>
          <w:rFonts w:cs="Times New Roman"/>
          <w:sz w:val="22"/>
        </w:rPr>
      </w:pPr>
    </w:p>
    <w:p w:rsidR="00D14DCA" w:rsidRPr="000939D3" w:rsidRDefault="00D14DCA" w:rsidP="00D14DCA">
      <w:pPr>
        <w:pBdr>
          <w:bottom w:val="single" w:sz="6" w:space="1" w:color="auto"/>
        </w:pBdr>
        <w:jc w:val="both"/>
        <w:rPr>
          <w:rFonts w:cs="Times New Roman"/>
          <w:sz w:val="22"/>
        </w:rPr>
      </w:pPr>
    </w:p>
    <w:p w:rsidR="00D14DCA" w:rsidRPr="000939D3" w:rsidRDefault="00D14DCA" w:rsidP="00D14DCA">
      <w:pPr>
        <w:jc w:val="both"/>
        <w:rPr>
          <w:rFonts w:cs="Times New Roman"/>
          <w:sz w:val="22"/>
        </w:rPr>
      </w:pPr>
    </w:p>
    <w:p w:rsidR="00D14DCA" w:rsidRPr="000939D3" w:rsidRDefault="00D14DCA" w:rsidP="000C559D">
      <w:pPr>
        <w:pBdr>
          <w:bottom w:val="single" w:sz="6" w:space="1" w:color="auto"/>
        </w:pBdr>
        <w:jc w:val="both"/>
        <w:rPr>
          <w:rFonts w:cs="Times New Roman"/>
          <w:sz w:val="22"/>
        </w:rPr>
      </w:pPr>
      <w:r w:rsidRPr="000939D3">
        <w:rPr>
          <w:rFonts w:cs="Times New Roman"/>
          <w:sz w:val="22"/>
        </w:rPr>
        <w:t>nepreklicno izjavljam, da pooblaščam Javne službe Ptuj d.o.o., Ul. heroja Lacka 3, 2250 Ptuj,</w:t>
      </w:r>
      <w:r w:rsidRPr="000939D3">
        <w:rPr>
          <w:rFonts w:cs="Times New Roman"/>
          <w:b/>
          <w:sz w:val="22"/>
        </w:rPr>
        <w:t xml:space="preserve"> </w:t>
      </w:r>
      <w:r w:rsidRPr="000939D3">
        <w:rPr>
          <w:rFonts w:cs="Times New Roman"/>
          <w:sz w:val="22"/>
        </w:rPr>
        <w:t xml:space="preserve">da lahko priloženo podpisano bianco </w:t>
      </w:r>
      <w:r w:rsidRPr="000939D3">
        <w:rPr>
          <w:rStyle w:val="goohl3"/>
          <w:rFonts w:cs="Times New Roman"/>
          <w:sz w:val="22"/>
        </w:rPr>
        <w:t>menico</w:t>
      </w:r>
      <w:r w:rsidRPr="000939D3">
        <w:rPr>
          <w:rFonts w:cs="Times New Roman"/>
          <w:sz w:val="22"/>
        </w:rPr>
        <w:t xml:space="preserve">, ki je bila izročena kot zavarovanje </w:t>
      </w:r>
      <w:r w:rsidRPr="000939D3">
        <w:rPr>
          <w:rStyle w:val="goohl1"/>
          <w:rFonts w:cs="Times New Roman"/>
          <w:sz w:val="22"/>
        </w:rPr>
        <w:t>za</w:t>
      </w:r>
      <w:r w:rsidRPr="000939D3">
        <w:rPr>
          <w:rFonts w:cs="Times New Roman"/>
          <w:sz w:val="22"/>
        </w:rPr>
        <w:t xml:space="preserve"> </w:t>
      </w:r>
      <w:r w:rsidR="000C559D">
        <w:rPr>
          <w:rFonts w:cs="Times New Roman"/>
          <w:sz w:val="22"/>
        </w:rPr>
        <w:t>dobro izvedbo pogodbenih obveznosti na podlagi Pogodbe o izvedbi javnega naročila</w:t>
      </w:r>
      <w:r w:rsidR="006563D3">
        <w:rPr>
          <w:rFonts w:cs="Times New Roman"/>
          <w:sz w:val="22"/>
        </w:rPr>
        <w:t xml:space="preserve"> o dobavi energetsko učinkovitih svetilk</w:t>
      </w:r>
      <w:r w:rsidR="000C559D">
        <w:rPr>
          <w:rFonts w:cs="Times New Roman"/>
          <w:sz w:val="22"/>
        </w:rPr>
        <w:t xml:space="preserve"> z dne__________</w:t>
      </w:r>
      <w:r w:rsidRPr="000C559D">
        <w:rPr>
          <w:rFonts w:cs="Times New Roman"/>
          <w:sz w:val="22"/>
        </w:rPr>
        <w:t>skladno z določili navedene pogodbe,</w:t>
      </w:r>
      <w:r w:rsidR="000C559D">
        <w:rPr>
          <w:rFonts w:cs="Times New Roman"/>
          <w:sz w:val="22"/>
        </w:rPr>
        <w:t xml:space="preserve"> </w:t>
      </w:r>
      <w:r w:rsidRPr="000939D3">
        <w:rPr>
          <w:rFonts w:cs="Times New Roman"/>
          <w:sz w:val="22"/>
        </w:rPr>
        <w:t xml:space="preserve">izpolni v vseh neizpolnjenih delih </w:t>
      </w:r>
      <w:r w:rsidRPr="000939D3">
        <w:rPr>
          <w:rStyle w:val="goohl1"/>
          <w:rFonts w:cs="Times New Roman"/>
          <w:sz w:val="22"/>
        </w:rPr>
        <w:t>za</w:t>
      </w:r>
      <w:r w:rsidRPr="000939D3">
        <w:rPr>
          <w:rFonts w:cs="Times New Roman"/>
          <w:sz w:val="22"/>
        </w:rPr>
        <w:t xml:space="preserve"> znesek v višini 10% pogodbene vrednosti vseh del z DDV, to je ______________ EUR, ki je unovčljiv</w:t>
      </w:r>
      <w:r w:rsidR="000C559D">
        <w:rPr>
          <w:rFonts w:cs="Times New Roman"/>
          <w:sz w:val="22"/>
        </w:rPr>
        <w:t>a</w:t>
      </w:r>
      <w:r w:rsidRPr="000939D3">
        <w:rPr>
          <w:rFonts w:cs="Times New Roman"/>
          <w:sz w:val="22"/>
        </w:rPr>
        <w:t xml:space="preserve"> </w:t>
      </w:r>
      <w:r w:rsidR="000C559D">
        <w:rPr>
          <w:rFonts w:cs="Times New Roman"/>
          <w:sz w:val="22"/>
        </w:rPr>
        <w:t>30 dni od roka za  izvedbo naročila. Ponudnik oz. dobavitelj</w:t>
      </w:r>
      <w:r w:rsidRPr="000939D3">
        <w:rPr>
          <w:rFonts w:cs="Times New Roman"/>
          <w:sz w:val="22"/>
        </w:rPr>
        <w:t xml:space="preserve"> se odreka vsem ugovorom proti tako izpolnjeni menici in se zavezuje </w:t>
      </w:r>
      <w:r w:rsidRPr="000939D3">
        <w:rPr>
          <w:rStyle w:val="goohl3"/>
          <w:rFonts w:cs="Times New Roman"/>
          <w:sz w:val="22"/>
        </w:rPr>
        <w:t xml:space="preserve">menico </w:t>
      </w:r>
      <w:r w:rsidRPr="000939D3">
        <w:rPr>
          <w:rFonts w:cs="Times New Roman"/>
          <w:sz w:val="22"/>
        </w:rPr>
        <w:t>plačati, ko dospe, v gotovini.</w:t>
      </w:r>
    </w:p>
    <w:p w:rsidR="00FD0E90" w:rsidRDefault="00D14DCA" w:rsidP="00D14DCA">
      <w:pPr>
        <w:pBdr>
          <w:bottom w:val="single" w:sz="6" w:space="1" w:color="auto"/>
        </w:pBdr>
        <w:jc w:val="both"/>
        <w:rPr>
          <w:rFonts w:cs="Times New Roman"/>
          <w:sz w:val="22"/>
        </w:rPr>
      </w:pPr>
      <w:r w:rsidRPr="000939D3">
        <w:rPr>
          <w:rFonts w:cs="Times New Roman"/>
          <w:sz w:val="22"/>
        </w:rPr>
        <w:t>Menični znesek se nakaže na račun Javne službe Ptuj d.o.o., Ul. heroja Lacka 3, 2250 Ptuj, št. TRR: 3300 0000 2978 861 pri Hypo Alpe Adria Bank d.d.</w:t>
      </w:r>
      <w:r w:rsidR="000C559D">
        <w:rPr>
          <w:rFonts w:cs="Times New Roman"/>
          <w:sz w:val="22"/>
        </w:rPr>
        <w:t xml:space="preserve"> Ponudnik oz. dobavitelj</w:t>
      </w:r>
      <w:r w:rsidRPr="000939D3">
        <w:rPr>
          <w:rFonts w:cs="Times New Roman"/>
          <w:sz w:val="22"/>
        </w:rPr>
        <w:t xml:space="preserve"> izjavlja</w:t>
      </w:r>
      <w:r w:rsidR="000C559D">
        <w:rPr>
          <w:rFonts w:cs="Times New Roman"/>
          <w:sz w:val="22"/>
        </w:rPr>
        <w:t>m</w:t>
      </w:r>
      <w:r w:rsidRPr="000939D3">
        <w:rPr>
          <w:rFonts w:cs="Times New Roman"/>
          <w:sz w:val="22"/>
        </w:rPr>
        <w:t>, da se zaveda</w:t>
      </w:r>
      <w:r w:rsidR="000C559D">
        <w:rPr>
          <w:rFonts w:cs="Times New Roman"/>
          <w:sz w:val="22"/>
        </w:rPr>
        <w:t>m</w:t>
      </w:r>
      <w:r w:rsidRPr="000939D3">
        <w:rPr>
          <w:rFonts w:cs="Times New Roman"/>
          <w:sz w:val="22"/>
        </w:rPr>
        <w:t xml:space="preserve"> pravnih posledic izdaje menice v zavarovanje. Po</w:t>
      </w:r>
      <w:r w:rsidR="000C559D">
        <w:rPr>
          <w:rFonts w:cs="Times New Roman"/>
          <w:sz w:val="22"/>
        </w:rPr>
        <w:t>nudnik oz. dobavitelj</w:t>
      </w:r>
    </w:p>
    <w:p w:rsidR="00FD0E90" w:rsidRDefault="00FD0E90" w:rsidP="00D14DCA">
      <w:pPr>
        <w:pBdr>
          <w:bottom w:val="single" w:sz="6" w:space="1" w:color="auto"/>
        </w:pBdr>
        <w:jc w:val="both"/>
        <w:rPr>
          <w:rFonts w:cs="Times New Roman"/>
          <w:sz w:val="22"/>
        </w:rPr>
      </w:pPr>
    </w:p>
    <w:p w:rsidR="00D14DCA" w:rsidRPr="000939D3" w:rsidRDefault="00D14DCA" w:rsidP="00D14DCA">
      <w:pPr>
        <w:pBdr>
          <w:bottom w:val="single" w:sz="6" w:space="1" w:color="auto"/>
        </w:pBdr>
        <w:jc w:val="both"/>
        <w:rPr>
          <w:rFonts w:cs="Times New Roman"/>
          <w:sz w:val="22"/>
        </w:rPr>
      </w:pPr>
      <w:r w:rsidRPr="000939D3">
        <w:rPr>
          <w:rFonts w:cs="Times New Roman"/>
          <w:sz w:val="22"/>
        </w:rPr>
        <w:t xml:space="preserve"> hkrati POOBLAŠČAM naročnika Javne službe Ptuj d.o.o., Ul. heroja Lacka 3, 2250 Ptuj, da predloži </w:t>
      </w:r>
      <w:r w:rsidRPr="000939D3">
        <w:rPr>
          <w:rStyle w:val="goohl3"/>
          <w:rFonts w:cs="Times New Roman"/>
          <w:sz w:val="22"/>
        </w:rPr>
        <w:t>menico</w:t>
      </w:r>
      <w:r w:rsidRPr="000939D3">
        <w:rPr>
          <w:rFonts w:cs="Times New Roman"/>
          <w:sz w:val="22"/>
        </w:rPr>
        <w:t xml:space="preserve"> na unovčenje in izrecno dovoljujem banki izplačilo take </w:t>
      </w:r>
      <w:r w:rsidRPr="000939D3">
        <w:rPr>
          <w:rStyle w:val="goohl3"/>
          <w:rFonts w:cs="Times New Roman"/>
          <w:sz w:val="22"/>
        </w:rPr>
        <w:t>menice</w:t>
      </w:r>
      <w:r w:rsidRPr="000939D3">
        <w:rPr>
          <w:rFonts w:cs="Times New Roman"/>
          <w:sz w:val="22"/>
        </w:rPr>
        <w:t xml:space="preserve">. Tako dajem NALOG </w:t>
      </w:r>
      <w:r w:rsidRPr="000939D3">
        <w:rPr>
          <w:rStyle w:val="goohl1"/>
          <w:rFonts w:cs="Times New Roman"/>
          <w:sz w:val="22"/>
        </w:rPr>
        <w:t>ZA</w:t>
      </w:r>
      <w:r w:rsidRPr="000939D3">
        <w:rPr>
          <w:rFonts w:cs="Times New Roman"/>
          <w:sz w:val="22"/>
        </w:rPr>
        <w:t xml:space="preserve"> PLAČILO oz. nepreklicno in brezpogojno </w:t>
      </w:r>
      <w:r w:rsidRPr="000939D3">
        <w:rPr>
          <w:rStyle w:val="goohl0"/>
          <w:rFonts w:cs="Times New Roman"/>
          <w:sz w:val="22"/>
        </w:rPr>
        <w:t>POOBLASTILO</w:t>
      </w:r>
      <w:r w:rsidRPr="000939D3">
        <w:rPr>
          <w:rFonts w:cs="Times New Roman"/>
          <w:sz w:val="22"/>
        </w:rPr>
        <w:t xml:space="preserve"> vsem spodaj navedenim bankam iz naslednjih mojih računov:</w:t>
      </w:r>
    </w:p>
    <w:p w:rsidR="00D14DCA" w:rsidRPr="000939D3" w:rsidRDefault="00D14DCA" w:rsidP="00D14DCA">
      <w:pPr>
        <w:pBdr>
          <w:bottom w:val="single" w:sz="6" w:space="1" w:color="auto"/>
        </w:pBdr>
        <w:jc w:val="both"/>
        <w:rPr>
          <w:rFonts w:cs="Times New Roman"/>
          <w:sz w:val="22"/>
        </w:rPr>
      </w:pPr>
    </w:p>
    <w:p w:rsidR="00D14DCA" w:rsidRPr="000939D3" w:rsidRDefault="00D14DCA" w:rsidP="00D14DCA">
      <w:pPr>
        <w:pBdr>
          <w:bottom w:val="single" w:sz="6" w:space="1" w:color="auto"/>
        </w:pBdr>
        <w:jc w:val="both"/>
        <w:rPr>
          <w:rFonts w:cs="Times New Roman"/>
          <w:sz w:val="22"/>
        </w:rPr>
      </w:pPr>
      <w:r w:rsidRPr="000939D3">
        <w:rPr>
          <w:rFonts w:cs="Times New Roman"/>
          <w:sz w:val="22"/>
        </w:rPr>
        <w:t>Št. TRR:</w:t>
      </w:r>
    </w:p>
    <w:p w:rsidR="00D14DCA" w:rsidRPr="000939D3" w:rsidRDefault="00D14DCA" w:rsidP="00D14DCA">
      <w:pPr>
        <w:jc w:val="both"/>
        <w:rPr>
          <w:rFonts w:cs="Times New Roman"/>
          <w:sz w:val="22"/>
        </w:rPr>
      </w:pPr>
    </w:p>
    <w:p w:rsidR="00D14DCA" w:rsidRPr="000939D3" w:rsidRDefault="00D14DCA" w:rsidP="00D14DCA">
      <w:pPr>
        <w:pBdr>
          <w:bottom w:val="single" w:sz="6" w:space="1" w:color="auto"/>
        </w:pBdr>
        <w:jc w:val="both"/>
        <w:rPr>
          <w:rFonts w:cs="Times New Roman"/>
          <w:sz w:val="22"/>
        </w:rPr>
      </w:pPr>
    </w:p>
    <w:p w:rsidR="00D14DCA" w:rsidRPr="000939D3" w:rsidRDefault="00D14DCA" w:rsidP="00D14DCA">
      <w:pPr>
        <w:jc w:val="both"/>
        <w:rPr>
          <w:rFonts w:cs="Times New Roman"/>
          <w:sz w:val="22"/>
        </w:rPr>
      </w:pPr>
    </w:p>
    <w:p w:rsidR="00D14DCA" w:rsidRPr="000939D3" w:rsidRDefault="00D14DCA" w:rsidP="00D14DCA">
      <w:pPr>
        <w:jc w:val="both"/>
        <w:rPr>
          <w:rFonts w:cs="Times New Roman"/>
          <w:sz w:val="22"/>
        </w:rPr>
      </w:pPr>
      <w:r w:rsidRPr="000939D3">
        <w:rPr>
          <w:rFonts w:cs="Times New Roman"/>
          <w:sz w:val="22"/>
        </w:rPr>
        <w:t xml:space="preserve">V primeru odprtja dodatnega računa, ki ni zgoraj naveden, izrecno dovoljujem izplačilo </w:t>
      </w:r>
      <w:r w:rsidRPr="000939D3">
        <w:rPr>
          <w:rStyle w:val="goohl3"/>
          <w:rFonts w:cs="Times New Roman"/>
          <w:sz w:val="22"/>
        </w:rPr>
        <w:t>menice</w:t>
      </w:r>
      <w:r w:rsidRPr="000939D3">
        <w:rPr>
          <w:rFonts w:cs="Times New Roman"/>
          <w:sz w:val="22"/>
        </w:rPr>
        <w:t xml:space="preserve"> in pooblaščam banko, pri kateri je takšen račun odprt, da izvede plačilo. </w:t>
      </w:r>
    </w:p>
    <w:p w:rsidR="00D14DCA" w:rsidRPr="000939D3" w:rsidRDefault="00D14DCA" w:rsidP="00D14DCA">
      <w:pPr>
        <w:jc w:val="right"/>
        <w:rPr>
          <w:rFonts w:cs="Times New Roman"/>
          <w:sz w:val="22"/>
        </w:rPr>
      </w:pPr>
    </w:p>
    <w:p w:rsidR="00D14DCA" w:rsidRPr="000939D3" w:rsidRDefault="00D14DCA" w:rsidP="00D14DCA">
      <w:pPr>
        <w:rPr>
          <w:rFonts w:cs="Times New Roman"/>
          <w:sz w:val="22"/>
        </w:rPr>
      </w:pPr>
      <w:r>
        <w:rPr>
          <w:rFonts w:cs="Times New Roman"/>
          <w:sz w:val="22"/>
        </w:rPr>
        <w:t>Priloga: podpisana bianco menica.</w:t>
      </w:r>
    </w:p>
    <w:p w:rsidR="00D14DCA" w:rsidRPr="000939D3" w:rsidRDefault="00D14DCA" w:rsidP="00D14DCA">
      <w:pPr>
        <w:jc w:val="right"/>
        <w:rPr>
          <w:rFonts w:cs="Times New Roman"/>
          <w:sz w:val="22"/>
        </w:rPr>
      </w:pPr>
    </w:p>
    <w:p w:rsidR="00D14DCA" w:rsidRPr="000939D3" w:rsidRDefault="00D14DCA" w:rsidP="00D14DCA">
      <w:pPr>
        <w:rPr>
          <w:rFonts w:cs="Times New Roman"/>
          <w:color w:val="000000"/>
          <w:sz w:val="22"/>
        </w:rPr>
      </w:pPr>
      <w:r w:rsidRPr="000939D3">
        <w:rPr>
          <w:rFonts w:cs="Times New Roman"/>
          <w:color w:val="000000"/>
          <w:sz w:val="22"/>
        </w:rPr>
        <w:t xml:space="preserve">Datum:  </w:t>
      </w:r>
      <w:r w:rsidRPr="000939D3">
        <w:rPr>
          <w:rFonts w:cs="Times New Roman"/>
          <w:color w:val="000000"/>
          <w:sz w:val="22"/>
        </w:rPr>
        <w:tab/>
      </w:r>
      <w:r w:rsidRPr="000939D3">
        <w:rPr>
          <w:rFonts w:cs="Times New Roman"/>
          <w:color w:val="000000"/>
          <w:sz w:val="22"/>
        </w:rPr>
        <w:tab/>
      </w:r>
      <w:r w:rsidRPr="000939D3">
        <w:rPr>
          <w:rFonts w:cs="Times New Roman"/>
          <w:color w:val="000000"/>
          <w:sz w:val="22"/>
        </w:rPr>
        <w:tab/>
      </w:r>
      <w:r w:rsidRPr="000939D3">
        <w:rPr>
          <w:rFonts w:cs="Times New Roman"/>
          <w:color w:val="000000"/>
          <w:sz w:val="22"/>
        </w:rPr>
        <w:tab/>
      </w:r>
      <w:r w:rsidRPr="000939D3">
        <w:rPr>
          <w:rFonts w:cs="Times New Roman"/>
          <w:color w:val="000000"/>
          <w:sz w:val="22"/>
        </w:rPr>
        <w:tab/>
      </w:r>
      <w:r w:rsidRPr="000939D3">
        <w:rPr>
          <w:rFonts w:cs="Times New Roman"/>
          <w:color w:val="000000"/>
          <w:sz w:val="22"/>
        </w:rPr>
        <w:tab/>
      </w:r>
      <w:r w:rsidRPr="000939D3">
        <w:rPr>
          <w:rFonts w:cs="Times New Roman"/>
          <w:color w:val="000000"/>
          <w:sz w:val="22"/>
        </w:rPr>
        <w:tab/>
        <w:t>Podpis in žig:</w:t>
      </w:r>
    </w:p>
    <w:p w:rsidR="00D14DCA" w:rsidRPr="000939D3" w:rsidRDefault="00D14DCA" w:rsidP="00D14DCA">
      <w:pPr>
        <w:rPr>
          <w:rFonts w:cs="Times New Roman"/>
          <w:sz w:val="22"/>
        </w:rPr>
      </w:pPr>
    </w:p>
    <w:p w:rsidR="00D14DCA" w:rsidRPr="000939D3" w:rsidRDefault="00D14DCA" w:rsidP="00D14DCA">
      <w:pPr>
        <w:rPr>
          <w:rFonts w:cs="Times New Roman"/>
          <w:sz w:val="22"/>
        </w:rPr>
      </w:pPr>
      <w:r w:rsidRPr="000939D3">
        <w:rPr>
          <w:rFonts w:cs="Times New Roman"/>
          <w:sz w:val="22"/>
        </w:rPr>
        <w:t>_________________</w:t>
      </w:r>
      <w:r w:rsidRPr="000939D3">
        <w:rPr>
          <w:rFonts w:cs="Times New Roman"/>
          <w:sz w:val="22"/>
        </w:rPr>
        <w:tab/>
      </w:r>
      <w:r w:rsidRPr="000939D3">
        <w:rPr>
          <w:rFonts w:cs="Times New Roman"/>
          <w:sz w:val="22"/>
        </w:rPr>
        <w:tab/>
      </w:r>
      <w:r w:rsidRPr="000939D3">
        <w:rPr>
          <w:rFonts w:cs="Times New Roman"/>
          <w:sz w:val="22"/>
        </w:rPr>
        <w:tab/>
      </w:r>
      <w:r w:rsidRPr="000939D3">
        <w:rPr>
          <w:rFonts w:cs="Times New Roman"/>
          <w:sz w:val="22"/>
        </w:rPr>
        <w:tab/>
      </w:r>
      <w:r w:rsidRPr="000939D3">
        <w:rPr>
          <w:rFonts w:cs="Times New Roman"/>
          <w:sz w:val="22"/>
        </w:rPr>
        <w:tab/>
        <w:t>___________________</w:t>
      </w:r>
    </w:p>
    <w:p w:rsidR="00A63D42" w:rsidRPr="00746F09" w:rsidRDefault="00D14DCA" w:rsidP="00D14DCA">
      <w:pPr>
        <w:pStyle w:val="Naslov"/>
        <w:jc w:val="right"/>
        <w:rPr>
          <w:b w:val="0"/>
          <w:sz w:val="24"/>
          <w:bdr w:val="single" w:sz="4" w:space="0" w:color="auto" w:shadow="1"/>
          <w:shd w:val="clear" w:color="auto" w:fill="F3F3F3"/>
        </w:rPr>
      </w:pPr>
      <w:r w:rsidRPr="000939D3">
        <w:rPr>
          <w:sz w:val="22"/>
          <w:szCs w:val="22"/>
        </w:rPr>
        <w:br w:type="page"/>
      </w:r>
    </w:p>
    <w:p w:rsidR="00E17CC2" w:rsidRPr="001823F7" w:rsidRDefault="00E17CC2" w:rsidP="00E17CC2">
      <w:pPr>
        <w:jc w:val="right"/>
        <w:rPr>
          <w:szCs w:val="24"/>
        </w:rPr>
      </w:pPr>
      <w:r w:rsidRPr="001823F7">
        <w:rPr>
          <w:szCs w:val="24"/>
          <w:bdr w:val="single" w:sz="4" w:space="0" w:color="auto" w:shadow="1"/>
          <w:shd w:val="clear" w:color="auto" w:fill="F3F3F3"/>
        </w:rPr>
        <w:t>OBR-15</w:t>
      </w:r>
    </w:p>
    <w:p w:rsidR="00E17CC2" w:rsidRPr="001823F7" w:rsidRDefault="00E17CC2" w:rsidP="00E17CC2">
      <w:pPr>
        <w:pStyle w:val="Telobesedila"/>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E17CC2" w:rsidRPr="001823F7" w:rsidTr="00367252">
        <w:trPr>
          <w:trHeight w:val="397"/>
        </w:trPr>
        <w:tc>
          <w:tcPr>
            <w:tcW w:w="2988"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Ponudnik</w:t>
            </w:r>
          </w:p>
        </w:tc>
        <w:tc>
          <w:tcPr>
            <w:tcW w:w="6480" w:type="dxa"/>
            <w:shd w:val="clear" w:color="auto" w:fill="FFFFFF" w:themeFill="background1"/>
            <w:vAlign w:val="center"/>
          </w:tcPr>
          <w:p w:rsidR="00E17CC2" w:rsidRPr="001823F7" w:rsidRDefault="00E17CC2" w:rsidP="009470E7">
            <w:pPr>
              <w:rPr>
                <w:rFonts w:eastAsia="Times New Roman"/>
                <w:szCs w:val="24"/>
              </w:rPr>
            </w:pPr>
          </w:p>
        </w:tc>
      </w:tr>
      <w:tr w:rsidR="00E17CC2" w:rsidRPr="001823F7" w:rsidTr="00367252">
        <w:trPr>
          <w:trHeight w:val="397"/>
        </w:trPr>
        <w:tc>
          <w:tcPr>
            <w:tcW w:w="2988"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Naslov</w:t>
            </w:r>
          </w:p>
        </w:tc>
        <w:tc>
          <w:tcPr>
            <w:tcW w:w="6480" w:type="dxa"/>
            <w:shd w:val="clear" w:color="auto" w:fill="FFFFFF" w:themeFill="background1"/>
            <w:vAlign w:val="center"/>
          </w:tcPr>
          <w:p w:rsidR="00E17CC2" w:rsidRPr="001823F7" w:rsidRDefault="00E17CC2" w:rsidP="009470E7">
            <w:pPr>
              <w:rPr>
                <w:rFonts w:eastAsia="Times New Roman"/>
                <w:szCs w:val="24"/>
              </w:rPr>
            </w:pPr>
          </w:p>
        </w:tc>
      </w:tr>
    </w:tbl>
    <w:p w:rsidR="00E17CC2" w:rsidRPr="001823F7" w:rsidRDefault="00E17CC2" w:rsidP="00E17CC2">
      <w:pPr>
        <w:pStyle w:val="Telobesedila"/>
        <w:jc w:val="center"/>
        <w:rPr>
          <w:b/>
        </w:rPr>
      </w:pPr>
    </w:p>
    <w:p w:rsidR="00E17CC2" w:rsidRPr="001823F7" w:rsidRDefault="00E17CC2" w:rsidP="00E17CC2">
      <w:pPr>
        <w:pStyle w:val="Telobesedila"/>
        <w:jc w:val="center"/>
        <w:rPr>
          <w:b/>
        </w:rPr>
      </w:pPr>
      <w:r w:rsidRPr="001823F7">
        <w:rPr>
          <w:b/>
        </w:rPr>
        <w:t>IZJAVA PONUDNIKA, DA NE NASTOPA S PODIZVAJALCI</w:t>
      </w:r>
    </w:p>
    <w:p w:rsidR="00E17CC2" w:rsidRPr="001823F7" w:rsidRDefault="00E17CC2" w:rsidP="00E17CC2">
      <w:pPr>
        <w:pStyle w:val="Telobesedila"/>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E17CC2" w:rsidRPr="001823F7" w:rsidTr="00367252">
        <w:trPr>
          <w:trHeight w:val="454"/>
        </w:trPr>
        <w:tc>
          <w:tcPr>
            <w:tcW w:w="2943"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Predmet javnega naročila</w:t>
            </w:r>
          </w:p>
        </w:tc>
        <w:tc>
          <w:tcPr>
            <w:tcW w:w="6345" w:type="dxa"/>
            <w:shd w:val="clear" w:color="auto" w:fill="FFFFFF" w:themeFill="background1"/>
            <w:vAlign w:val="center"/>
          </w:tcPr>
          <w:p w:rsidR="00E17CC2" w:rsidRPr="001823F7" w:rsidRDefault="00630BE1" w:rsidP="00630BE1">
            <w:pPr>
              <w:rPr>
                <w:rFonts w:eastAsia="Times New Roman"/>
                <w:szCs w:val="24"/>
              </w:rPr>
            </w:pPr>
            <w:r w:rsidRPr="007F40E8">
              <w:rPr>
                <w:b/>
              </w:rPr>
              <w:t>Dobava energetsko učinkovitih svetilk</w:t>
            </w:r>
            <w:r>
              <w:rPr>
                <w:b/>
              </w:rPr>
              <w:t xml:space="preserve"> </w:t>
            </w:r>
            <w:r w:rsidRPr="00DC3BF3">
              <w:rPr>
                <w:rFonts w:eastAsia="Times New Roman"/>
                <w:szCs w:val="24"/>
              </w:rPr>
              <w:t xml:space="preserve"> </w:t>
            </w:r>
            <w:r w:rsidRPr="00EB5FC2">
              <w:rPr>
                <w:rFonts w:eastAsia="Times New Roman"/>
                <w:szCs w:val="24"/>
              </w:rPr>
              <w:t xml:space="preserve"> </w:t>
            </w:r>
            <w:r w:rsidR="00746F09">
              <w:rPr>
                <w:b/>
              </w:rPr>
              <w:t xml:space="preserve"> </w:t>
            </w:r>
            <w:r w:rsidR="007831EA" w:rsidRPr="00DC3BF3">
              <w:rPr>
                <w:rFonts w:eastAsia="Times New Roman"/>
                <w:szCs w:val="24"/>
              </w:rPr>
              <w:t xml:space="preserve"> </w:t>
            </w:r>
            <w:r w:rsidR="00DC3BF3" w:rsidRPr="00DC3BF3">
              <w:rPr>
                <w:rFonts w:eastAsia="Times New Roman"/>
                <w:szCs w:val="24"/>
              </w:rPr>
              <w:t xml:space="preserve">  </w:t>
            </w:r>
            <w:r w:rsidR="00EB5FC2" w:rsidRPr="00EB5FC2">
              <w:rPr>
                <w:rFonts w:eastAsia="Times New Roman"/>
                <w:szCs w:val="24"/>
              </w:rPr>
              <w:t xml:space="preserve"> </w:t>
            </w:r>
          </w:p>
        </w:tc>
      </w:tr>
    </w:tbl>
    <w:p w:rsidR="00E17CC2" w:rsidRPr="001823F7" w:rsidRDefault="00E17CC2" w:rsidP="00E17CC2">
      <w:pPr>
        <w:pStyle w:val="Telobesedila"/>
      </w:pPr>
    </w:p>
    <w:p w:rsidR="00E17CC2" w:rsidRPr="001823F7" w:rsidRDefault="00E17CC2" w:rsidP="00E17CC2">
      <w:pPr>
        <w:jc w:val="both"/>
        <w:rPr>
          <w:szCs w:val="24"/>
        </w:rPr>
      </w:pPr>
    </w:p>
    <w:p w:rsidR="00E17CC2" w:rsidRPr="001823F7" w:rsidRDefault="00E17CC2" w:rsidP="00E17CC2">
      <w:pPr>
        <w:jc w:val="both"/>
        <w:rPr>
          <w:szCs w:val="24"/>
        </w:rPr>
      </w:pPr>
    </w:p>
    <w:p w:rsidR="00E17CC2" w:rsidRPr="001823F7" w:rsidRDefault="00E17CC2" w:rsidP="00E17CC2">
      <w:pPr>
        <w:jc w:val="both"/>
        <w:rPr>
          <w:szCs w:val="24"/>
        </w:rPr>
      </w:pPr>
    </w:p>
    <w:p w:rsidR="00E17CC2" w:rsidRPr="001823F7" w:rsidRDefault="00E17CC2" w:rsidP="00E17CC2">
      <w:pPr>
        <w:rPr>
          <w:szCs w:val="24"/>
        </w:rPr>
      </w:pPr>
      <w:r w:rsidRPr="001823F7">
        <w:rPr>
          <w:szCs w:val="24"/>
        </w:rPr>
        <w:t xml:space="preserve">Izjavljamo, </w:t>
      </w:r>
      <w:r w:rsidRPr="001823F7">
        <w:rPr>
          <w:bCs/>
          <w:szCs w:val="24"/>
        </w:rPr>
        <w:t>da ne nastopamo s podizvajalcem</w:t>
      </w:r>
      <w:r w:rsidRPr="001823F7">
        <w:rPr>
          <w:szCs w:val="24"/>
        </w:rPr>
        <w:t>.</w:t>
      </w:r>
    </w:p>
    <w:p w:rsidR="00E17CC2" w:rsidRPr="001823F7" w:rsidRDefault="00E17CC2" w:rsidP="00E17CC2">
      <w:pPr>
        <w:jc w:val="both"/>
        <w:rPr>
          <w:szCs w:val="24"/>
        </w:rPr>
      </w:pPr>
    </w:p>
    <w:p w:rsidR="00E17CC2" w:rsidRPr="001823F7" w:rsidRDefault="00E17CC2" w:rsidP="00E17CC2">
      <w:pPr>
        <w:jc w:val="both"/>
        <w:rPr>
          <w:szCs w:val="24"/>
        </w:rPr>
      </w:pPr>
    </w:p>
    <w:p w:rsidR="00E17CC2" w:rsidRPr="001823F7" w:rsidRDefault="00E17CC2" w:rsidP="00E17CC2">
      <w:pPr>
        <w:jc w:val="both"/>
        <w:rPr>
          <w:szCs w:val="24"/>
        </w:rPr>
      </w:pPr>
    </w:p>
    <w:p w:rsidR="00E17CC2" w:rsidRPr="001823F7" w:rsidRDefault="00E17CC2" w:rsidP="00E17CC2">
      <w:pPr>
        <w:jc w:val="both"/>
        <w:rPr>
          <w:szCs w:val="24"/>
        </w:rPr>
      </w:pPr>
      <w:r w:rsidRPr="001823F7">
        <w:rPr>
          <w:szCs w:val="24"/>
        </w:rPr>
        <w:t>Ta izjava je sestavni del in priloga ponudbe, s katero se prijavljamo na javni razpis.</w:t>
      </w:r>
    </w:p>
    <w:p w:rsidR="00E17CC2" w:rsidRPr="001823F7" w:rsidRDefault="00E17CC2" w:rsidP="00E17CC2">
      <w:pPr>
        <w:jc w:val="both"/>
        <w:rPr>
          <w:szCs w:val="24"/>
        </w:rPr>
      </w:pPr>
    </w:p>
    <w:p w:rsidR="00E17CC2" w:rsidRPr="001823F7" w:rsidRDefault="00E17CC2" w:rsidP="00E17CC2">
      <w:pPr>
        <w:rPr>
          <w:szCs w:val="24"/>
        </w:rPr>
      </w:pPr>
    </w:p>
    <w:tbl>
      <w:tblPr>
        <w:tblW w:w="0" w:type="auto"/>
        <w:tblCellMar>
          <w:left w:w="70" w:type="dxa"/>
          <w:right w:w="70" w:type="dxa"/>
        </w:tblCellMar>
        <w:tblLook w:val="0000" w:firstRow="0" w:lastRow="0" w:firstColumn="0" w:lastColumn="0" w:noHBand="0" w:noVBand="0"/>
      </w:tblPr>
      <w:tblGrid>
        <w:gridCol w:w="3070"/>
        <w:gridCol w:w="3070"/>
        <w:gridCol w:w="3070"/>
      </w:tblGrid>
      <w:tr w:rsidR="00E17CC2" w:rsidRPr="001823F7" w:rsidTr="009470E7">
        <w:tc>
          <w:tcPr>
            <w:tcW w:w="3070" w:type="dxa"/>
          </w:tcPr>
          <w:p w:rsidR="00E17CC2" w:rsidRPr="001823F7" w:rsidRDefault="00E17CC2" w:rsidP="009470E7">
            <w:pPr>
              <w:jc w:val="center"/>
              <w:rPr>
                <w:szCs w:val="24"/>
              </w:rPr>
            </w:pPr>
            <w:r w:rsidRPr="001823F7">
              <w:rPr>
                <w:szCs w:val="24"/>
              </w:rPr>
              <w:t>Kraj in datum:</w:t>
            </w:r>
          </w:p>
          <w:p w:rsidR="00E17CC2" w:rsidRPr="001823F7" w:rsidRDefault="00E17CC2" w:rsidP="009470E7">
            <w:pPr>
              <w:jc w:val="center"/>
              <w:rPr>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r w:rsidRPr="001823F7">
              <w:rPr>
                <w:rFonts w:ascii="Times New Roman" w:hAnsi="Times New Roman"/>
                <w:sz w:val="24"/>
              </w:rPr>
              <w:t>Žig:</w:t>
            </w:r>
          </w:p>
        </w:tc>
        <w:tc>
          <w:tcPr>
            <w:tcW w:w="3070" w:type="dxa"/>
          </w:tcPr>
          <w:p w:rsidR="00E17CC2" w:rsidRPr="001823F7" w:rsidRDefault="00E17CC2" w:rsidP="009470E7">
            <w:pPr>
              <w:jc w:val="center"/>
              <w:rPr>
                <w:szCs w:val="24"/>
              </w:rPr>
            </w:pPr>
            <w:r w:rsidRPr="001823F7">
              <w:rPr>
                <w:szCs w:val="24"/>
              </w:rPr>
              <w:t>Podpis odgovorne osebe ponudnika:</w:t>
            </w:r>
          </w:p>
          <w:p w:rsidR="00E17CC2" w:rsidRPr="001823F7" w:rsidRDefault="00E17CC2" w:rsidP="009470E7">
            <w:pPr>
              <w:jc w:val="center"/>
              <w:rPr>
                <w:szCs w:val="24"/>
              </w:rPr>
            </w:pPr>
          </w:p>
        </w:tc>
      </w:tr>
      <w:tr w:rsidR="00E17CC2" w:rsidRPr="001823F7" w:rsidTr="009470E7">
        <w:tc>
          <w:tcPr>
            <w:tcW w:w="3070" w:type="dxa"/>
          </w:tcPr>
          <w:p w:rsidR="00E17CC2" w:rsidRPr="001823F7" w:rsidRDefault="00E17CC2" w:rsidP="009470E7">
            <w:pPr>
              <w:rPr>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p>
        </w:tc>
        <w:tc>
          <w:tcPr>
            <w:tcW w:w="3070" w:type="dxa"/>
          </w:tcPr>
          <w:p w:rsidR="00E17CC2" w:rsidRPr="001823F7" w:rsidRDefault="00E17CC2" w:rsidP="009470E7">
            <w:pPr>
              <w:jc w:val="center"/>
              <w:rPr>
                <w:szCs w:val="24"/>
              </w:rPr>
            </w:pPr>
          </w:p>
        </w:tc>
      </w:tr>
      <w:tr w:rsidR="00E17CC2" w:rsidRPr="001823F7" w:rsidTr="009470E7">
        <w:tc>
          <w:tcPr>
            <w:tcW w:w="3070" w:type="dxa"/>
          </w:tcPr>
          <w:p w:rsidR="00E17CC2" w:rsidRPr="001823F7" w:rsidRDefault="00E17CC2" w:rsidP="009470E7">
            <w:pPr>
              <w:rPr>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p>
        </w:tc>
        <w:tc>
          <w:tcPr>
            <w:tcW w:w="3070" w:type="dxa"/>
            <w:tcBorders>
              <w:bottom w:val="single" w:sz="4" w:space="0" w:color="auto"/>
            </w:tcBorders>
          </w:tcPr>
          <w:p w:rsidR="00E17CC2" w:rsidRPr="001823F7" w:rsidRDefault="00E17CC2" w:rsidP="009470E7">
            <w:pPr>
              <w:jc w:val="center"/>
              <w:rPr>
                <w:szCs w:val="24"/>
                <w:u w:val="single"/>
              </w:rPr>
            </w:pPr>
          </w:p>
        </w:tc>
      </w:tr>
    </w:tbl>
    <w:p w:rsidR="00E17CC2" w:rsidRPr="001823F7" w:rsidRDefault="00E17CC2" w:rsidP="00E17CC2">
      <w:pPr>
        <w:jc w:val="both"/>
        <w:rPr>
          <w:szCs w:val="24"/>
        </w:rPr>
      </w:pPr>
    </w:p>
    <w:p w:rsidR="004A5F50" w:rsidRDefault="004A5F50" w:rsidP="004A5F50">
      <w:pPr>
        <w:pStyle w:val="Naslov"/>
        <w:jc w:val="right"/>
        <w:rPr>
          <w:b w:val="0"/>
          <w:sz w:val="24"/>
          <w:bdr w:val="single" w:sz="4" w:space="0" w:color="auto" w:shadow="1"/>
          <w:shd w:val="clear" w:color="auto" w:fill="F3F3F3"/>
        </w:rPr>
      </w:pPr>
    </w:p>
    <w:p w:rsidR="004A5F50" w:rsidRDefault="004A5F50" w:rsidP="004A5F50">
      <w:pPr>
        <w:pStyle w:val="Naslov"/>
        <w:jc w:val="right"/>
        <w:rPr>
          <w:b w:val="0"/>
          <w:sz w:val="24"/>
          <w:bdr w:val="single" w:sz="4" w:space="0" w:color="auto" w:shadow="1"/>
          <w:shd w:val="clear" w:color="auto" w:fill="F3F3F3"/>
        </w:rPr>
      </w:pPr>
    </w:p>
    <w:p w:rsidR="004A5F50" w:rsidRDefault="004A5F50" w:rsidP="004A5F50">
      <w:pPr>
        <w:pStyle w:val="Naslov"/>
        <w:jc w:val="right"/>
        <w:rPr>
          <w:b w:val="0"/>
          <w:sz w:val="24"/>
          <w:bdr w:val="single" w:sz="4" w:space="0" w:color="auto" w:shadow="1"/>
          <w:shd w:val="clear" w:color="auto" w:fill="F3F3F3"/>
        </w:rPr>
      </w:pPr>
    </w:p>
    <w:p w:rsidR="004A5F50" w:rsidRDefault="004A5F50" w:rsidP="004A5F50">
      <w:pPr>
        <w:pStyle w:val="Naslov"/>
        <w:jc w:val="right"/>
        <w:rPr>
          <w:b w:val="0"/>
          <w:sz w:val="24"/>
          <w:bdr w:val="single" w:sz="4" w:space="0" w:color="auto" w:shadow="1"/>
          <w:shd w:val="clear" w:color="auto" w:fill="F3F3F3"/>
        </w:rPr>
      </w:pPr>
    </w:p>
    <w:p w:rsidR="004A5F50" w:rsidRDefault="004A5F50" w:rsidP="004A5F50">
      <w:pPr>
        <w:pStyle w:val="Naslov"/>
        <w:jc w:val="right"/>
        <w:rPr>
          <w:b w:val="0"/>
          <w:sz w:val="24"/>
          <w:bdr w:val="single" w:sz="4" w:space="0" w:color="auto" w:shadow="1"/>
          <w:shd w:val="clear" w:color="auto" w:fill="F3F3F3"/>
        </w:rPr>
      </w:pPr>
    </w:p>
    <w:p w:rsidR="004A5F50" w:rsidRDefault="004A5F50" w:rsidP="004A5F50">
      <w:pPr>
        <w:pStyle w:val="Naslov"/>
        <w:jc w:val="right"/>
        <w:rPr>
          <w:b w:val="0"/>
          <w:sz w:val="24"/>
          <w:bdr w:val="single" w:sz="4" w:space="0" w:color="auto" w:shadow="1"/>
          <w:shd w:val="clear" w:color="auto" w:fill="F3F3F3"/>
        </w:rPr>
      </w:pPr>
    </w:p>
    <w:p w:rsidR="004A5F50" w:rsidRDefault="004A5F50" w:rsidP="004A5F50">
      <w:pPr>
        <w:pStyle w:val="Naslov"/>
        <w:jc w:val="right"/>
        <w:rPr>
          <w:b w:val="0"/>
          <w:sz w:val="24"/>
          <w:bdr w:val="single" w:sz="4" w:space="0" w:color="auto" w:shadow="1"/>
          <w:shd w:val="clear" w:color="auto" w:fill="F3F3F3"/>
        </w:rPr>
      </w:pPr>
    </w:p>
    <w:p w:rsidR="004A5F50" w:rsidRDefault="004A5F50" w:rsidP="004A5F50">
      <w:pPr>
        <w:pStyle w:val="Naslov"/>
        <w:jc w:val="right"/>
        <w:rPr>
          <w:b w:val="0"/>
          <w:sz w:val="24"/>
          <w:bdr w:val="single" w:sz="4" w:space="0" w:color="auto" w:shadow="1"/>
          <w:shd w:val="clear" w:color="auto" w:fill="F3F3F3"/>
        </w:rPr>
      </w:pPr>
    </w:p>
    <w:p w:rsidR="004A5F50" w:rsidRDefault="004A5F50" w:rsidP="004A5F50">
      <w:pPr>
        <w:pStyle w:val="Naslov"/>
        <w:jc w:val="right"/>
        <w:rPr>
          <w:b w:val="0"/>
          <w:sz w:val="24"/>
          <w:bdr w:val="single" w:sz="4" w:space="0" w:color="auto" w:shadow="1"/>
          <w:shd w:val="clear" w:color="auto" w:fill="F3F3F3"/>
        </w:rPr>
      </w:pPr>
    </w:p>
    <w:p w:rsidR="004A5F50" w:rsidRDefault="004A5F50" w:rsidP="004A5F50">
      <w:pPr>
        <w:pStyle w:val="Naslov"/>
        <w:jc w:val="right"/>
        <w:rPr>
          <w:b w:val="0"/>
          <w:sz w:val="24"/>
          <w:bdr w:val="single" w:sz="4" w:space="0" w:color="auto" w:shadow="1"/>
          <w:shd w:val="clear" w:color="auto" w:fill="F3F3F3"/>
        </w:rPr>
      </w:pPr>
    </w:p>
    <w:p w:rsidR="004A5F50" w:rsidRDefault="004A5F50" w:rsidP="004A5F50">
      <w:pPr>
        <w:pStyle w:val="Naslov"/>
        <w:jc w:val="right"/>
        <w:rPr>
          <w:b w:val="0"/>
          <w:sz w:val="24"/>
          <w:bdr w:val="single" w:sz="4" w:space="0" w:color="auto" w:shadow="1"/>
          <w:shd w:val="clear" w:color="auto" w:fill="F3F3F3"/>
        </w:rPr>
      </w:pPr>
    </w:p>
    <w:p w:rsidR="004A5F50" w:rsidRDefault="004A5F50" w:rsidP="004A5F50">
      <w:pPr>
        <w:pStyle w:val="Naslov"/>
        <w:jc w:val="right"/>
        <w:rPr>
          <w:b w:val="0"/>
          <w:sz w:val="24"/>
          <w:bdr w:val="single" w:sz="4" w:space="0" w:color="auto" w:shadow="1"/>
          <w:shd w:val="clear" w:color="auto" w:fill="F3F3F3"/>
        </w:rPr>
      </w:pPr>
    </w:p>
    <w:p w:rsidR="004A5F50" w:rsidRDefault="004A5F50" w:rsidP="004A5F50">
      <w:pPr>
        <w:pStyle w:val="Naslov"/>
        <w:jc w:val="right"/>
        <w:rPr>
          <w:b w:val="0"/>
          <w:sz w:val="24"/>
          <w:bdr w:val="single" w:sz="4" w:space="0" w:color="auto" w:shadow="1"/>
          <w:shd w:val="clear" w:color="auto" w:fill="F3F3F3"/>
        </w:rPr>
      </w:pPr>
    </w:p>
    <w:p w:rsidR="004A5F50" w:rsidRDefault="004A5F50" w:rsidP="004A5F50">
      <w:pPr>
        <w:pStyle w:val="Naslov"/>
        <w:jc w:val="right"/>
        <w:rPr>
          <w:b w:val="0"/>
          <w:sz w:val="24"/>
          <w:bdr w:val="single" w:sz="4" w:space="0" w:color="auto" w:shadow="1"/>
          <w:shd w:val="clear" w:color="auto" w:fill="F3F3F3"/>
        </w:rPr>
      </w:pPr>
    </w:p>
    <w:p w:rsidR="004A5F50" w:rsidRDefault="004A5F50" w:rsidP="004A5F50">
      <w:pPr>
        <w:pStyle w:val="Naslov"/>
        <w:jc w:val="right"/>
        <w:rPr>
          <w:b w:val="0"/>
          <w:sz w:val="24"/>
          <w:bdr w:val="single" w:sz="4" w:space="0" w:color="auto" w:shadow="1"/>
          <w:shd w:val="clear" w:color="auto" w:fill="F3F3F3"/>
        </w:rPr>
      </w:pPr>
    </w:p>
    <w:p w:rsidR="004A5F50" w:rsidRDefault="004A5F50" w:rsidP="004A5F50">
      <w:pPr>
        <w:pStyle w:val="Naslov"/>
        <w:jc w:val="right"/>
        <w:rPr>
          <w:b w:val="0"/>
          <w:sz w:val="24"/>
          <w:bdr w:val="single" w:sz="4" w:space="0" w:color="auto" w:shadow="1"/>
          <w:shd w:val="clear" w:color="auto" w:fill="F3F3F3"/>
        </w:rPr>
      </w:pPr>
    </w:p>
    <w:p w:rsidR="004A5F50" w:rsidRDefault="004A5F50" w:rsidP="004A5F50">
      <w:pPr>
        <w:pStyle w:val="Naslov"/>
        <w:jc w:val="right"/>
        <w:rPr>
          <w:b w:val="0"/>
          <w:sz w:val="24"/>
          <w:bdr w:val="single" w:sz="4" w:space="0" w:color="auto" w:shadow="1"/>
          <w:shd w:val="clear" w:color="auto" w:fill="F3F3F3"/>
        </w:rPr>
      </w:pPr>
    </w:p>
    <w:p w:rsidR="004A5F50" w:rsidRDefault="004A5F50" w:rsidP="004A5F50">
      <w:pPr>
        <w:pStyle w:val="Naslov"/>
        <w:jc w:val="right"/>
        <w:rPr>
          <w:b w:val="0"/>
          <w:sz w:val="24"/>
          <w:bdr w:val="single" w:sz="4" w:space="0" w:color="auto" w:shadow="1"/>
          <w:shd w:val="clear" w:color="auto" w:fill="F3F3F3"/>
        </w:rPr>
      </w:pPr>
    </w:p>
    <w:p w:rsidR="004A5F50" w:rsidRDefault="004A5F50" w:rsidP="004A5F50">
      <w:pPr>
        <w:pStyle w:val="Naslov"/>
        <w:jc w:val="right"/>
        <w:rPr>
          <w:b w:val="0"/>
          <w:sz w:val="24"/>
          <w:bdr w:val="single" w:sz="4" w:space="0" w:color="auto" w:shadow="1"/>
          <w:shd w:val="clear" w:color="auto" w:fill="F3F3F3"/>
        </w:rPr>
      </w:pPr>
    </w:p>
    <w:p w:rsidR="004A5F50" w:rsidRDefault="004A5F50" w:rsidP="004A5F50">
      <w:pPr>
        <w:pStyle w:val="Naslov"/>
        <w:jc w:val="right"/>
        <w:rPr>
          <w:b w:val="0"/>
          <w:sz w:val="24"/>
          <w:bdr w:val="single" w:sz="4" w:space="0" w:color="auto" w:shadow="1"/>
          <w:shd w:val="clear" w:color="auto" w:fill="F3F3F3"/>
        </w:rPr>
      </w:pPr>
    </w:p>
    <w:p w:rsidR="004C0B58" w:rsidRPr="001823F7" w:rsidRDefault="004C0B58" w:rsidP="004C0B58">
      <w:pPr>
        <w:pStyle w:val="Naslov"/>
        <w:jc w:val="right"/>
        <w:rPr>
          <w:b w:val="0"/>
          <w:sz w:val="24"/>
          <w:bdr w:val="single" w:sz="4" w:space="0" w:color="auto" w:shadow="1"/>
          <w:shd w:val="clear" w:color="auto" w:fill="F3F3F3"/>
        </w:rPr>
      </w:pPr>
    </w:p>
    <w:p w:rsidR="00E17CC2" w:rsidRPr="001823F7" w:rsidRDefault="00E17CC2" w:rsidP="00E17CC2">
      <w:pPr>
        <w:pStyle w:val="Naslov"/>
        <w:jc w:val="right"/>
        <w:rPr>
          <w:b w:val="0"/>
          <w:sz w:val="24"/>
        </w:rPr>
      </w:pPr>
      <w:r w:rsidRPr="001823F7">
        <w:rPr>
          <w:b w:val="0"/>
          <w:sz w:val="24"/>
          <w:bdr w:val="single" w:sz="4" w:space="0" w:color="auto" w:shadow="1"/>
          <w:shd w:val="clear" w:color="auto" w:fill="F3F3F3"/>
        </w:rPr>
        <w:t>OBR-17</w:t>
      </w:r>
    </w:p>
    <w:p w:rsidR="00E17CC2" w:rsidRPr="001823F7" w:rsidRDefault="00E17CC2" w:rsidP="00E17CC2">
      <w:pPr>
        <w:pStyle w:val="Telobesedila"/>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E17CC2" w:rsidRPr="001823F7" w:rsidTr="00367252">
        <w:trPr>
          <w:trHeight w:val="397"/>
        </w:trPr>
        <w:tc>
          <w:tcPr>
            <w:tcW w:w="2988"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Ponudnik</w:t>
            </w:r>
          </w:p>
        </w:tc>
        <w:tc>
          <w:tcPr>
            <w:tcW w:w="6480" w:type="dxa"/>
            <w:shd w:val="clear" w:color="auto" w:fill="FFFFFF" w:themeFill="background1"/>
            <w:vAlign w:val="center"/>
          </w:tcPr>
          <w:p w:rsidR="00E17CC2" w:rsidRPr="001823F7" w:rsidRDefault="00E17CC2" w:rsidP="009470E7">
            <w:pPr>
              <w:rPr>
                <w:rFonts w:eastAsia="Times New Roman"/>
                <w:szCs w:val="24"/>
              </w:rPr>
            </w:pPr>
          </w:p>
        </w:tc>
      </w:tr>
      <w:tr w:rsidR="00E17CC2" w:rsidRPr="001823F7" w:rsidTr="00367252">
        <w:trPr>
          <w:trHeight w:val="397"/>
        </w:trPr>
        <w:tc>
          <w:tcPr>
            <w:tcW w:w="2988"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Naslov</w:t>
            </w:r>
          </w:p>
        </w:tc>
        <w:tc>
          <w:tcPr>
            <w:tcW w:w="6480" w:type="dxa"/>
            <w:shd w:val="clear" w:color="auto" w:fill="FFFFFF" w:themeFill="background1"/>
            <w:vAlign w:val="center"/>
          </w:tcPr>
          <w:p w:rsidR="00E17CC2" w:rsidRPr="001823F7" w:rsidRDefault="00E17CC2" w:rsidP="009470E7">
            <w:pPr>
              <w:rPr>
                <w:rFonts w:eastAsia="Times New Roman"/>
                <w:szCs w:val="24"/>
              </w:rPr>
            </w:pPr>
          </w:p>
        </w:tc>
      </w:tr>
    </w:tbl>
    <w:p w:rsidR="00E17CC2" w:rsidRPr="001823F7" w:rsidRDefault="00E17CC2" w:rsidP="00E17CC2">
      <w:pPr>
        <w:pStyle w:val="Telobesedila"/>
        <w:jc w:val="center"/>
        <w:rPr>
          <w:b/>
        </w:rPr>
      </w:pPr>
    </w:p>
    <w:p w:rsidR="00E17CC2" w:rsidRPr="001823F7" w:rsidRDefault="00E17CC2" w:rsidP="00E17CC2">
      <w:pPr>
        <w:pStyle w:val="Telobesedila"/>
        <w:jc w:val="center"/>
        <w:rPr>
          <w:b/>
        </w:rPr>
      </w:pPr>
      <w:r w:rsidRPr="001823F7">
        <w:rPr>
          <w:b/>
        </w:rPr>
        <w:t>IZJAVA O DOPUSTNIH POPRAVKIH RAČUNSKIH NAPAK</w:t>
      </w:r>
    </w:p>
    <w:p w:rsidR="00E17CC2" w:rsidRPr="001823F7" w:rsidRDefault="00E17CC2" w:rsidP="00E17CC2">
      <w:pPr>
        <w:pStyle w:val="Telobesedila"/>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E17CC2" w:rsidRPr="001823F7" w:rsidTr="00367252">
        <w:trPr>
          <w:trHeight w:val="454"/>
        </w:trPr>
        <w:tc>
          <w:tcPr>
            <w:tcW w:w="2943"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Predmet javnega naročila</w:t>
            </w:r>
          </w:p>
        </w:tc>
        <w:tc>
          <w:tcPr>
            <w:tcW w:w="6345" w:type="dxa"/>
            <w:shd w:val="clear" w:color="auto" w:fill="FFFFFF" w:themeFill="background1"/>
            <w:vAlign w:val="center"/>
          </w:tcPr>
          <w:p w:rsidR="00E17CC2" w:rsidRPr="001823F7" w:rsidRDefault="00630BE1" w:rsidP="00630BE1">
            <w:pPr>
              <w:rPr>
                <w:rFonts w:eastAsia="Times New Roman"/>
                <w:szCs w:val="24"/>
              </w:rPr>
            </w:pPr>
            <w:r w:rsidRPr="007F40E8">
              <w:rPr>
                <w:b/>
              </w:rPr>
              <w:t>Dobava energetsko učinkovitih svetilk</w:t>
            </w:r>
            <w:r>
              <w:rPr>
                <w:b/>
              </w:rPr>
              <w:t xml:space="preserve"> </w:t>
            </w:r>
            <w:r w:rsidRPr="00DC3BF3">
              <w:rPr>
                <w:rFonts w:eastAsia="Times New Roman"/>
                <w:szCs w:val="24"/>
              </w:rPr>
              <w:t xml:space="preserve"> </w:t>
            </w:r>
            <w:r w:rsidRPr="00EB5FC2">
              <w:rPr>
                <w:rFonts w:eastAsia="Times New Roman"/>
                <w:szCs w:val="24"/>
              </w:rPr>
              <w:t xml:space="preserve"> </w:t>
            </w:r>
            <w:r w:rsidR="00DC3BF3" w:rsidRPr="00DC3BF3">
              <w:rPr>
                <w:rFonts w:eastAsia="Times New Roman"/>
                <w:szCs w:val="24"/>
              </w:rPr>
              <w:t xml:space="preserve">  </w:t>
            </w:r>
            <w:r w:rsidR="00EB5FC2" w:rsidRPr="00EB5FC2">
              <w:rPr>
                <w:rFonts w:eastAsia="Times New Roman"/>
                <w:szCs w:val="24"/>
              </w:rPr>
              <w:t xml:space="preserve"> </w:t>
            </w:r>
          </w:p>
        </w:tc>
      </w:tr>
    </w:tbl>
    <w:p w:rsidR="00E17CC2" w:rsidRPr="001823F7" w:rsidRDefault="00E17CC2" w:rsidP="00E17CC2">
      <w:pPr>
        <w:pStyle w:val="Telobesedila"/>
      </w:pPr>
    </w:p>
    <w:p w:rsidR="00E17CC2" w:rsidRPr="001823F7" w:rsidRDefault="00E17CC2" w:rsidP="00E17CC2">
      <w:pPr>
        <w:jc w:val="both"/>
        <w:rPr>
          <w:szCs w:val="24"/>
        </w:rPr>
      </w:pPr>
      <w:r w:rsidRPr="001823F7">
        <w:rPr>
          <w:szCs w:val="24"/>
        </w:rPr>
        <w:t xml:space="preserve">Izjavljamo, </w:t>
      </w:r>
      <w:r w:rsidRPr="001823F7">
        <w:rPr>
          <w:bCs/>
          <w:szCs w:val="24"/>
        </w:rPr>
        <w:t>da</w:t>
      </w:r>
      <w:r w:rsidRPr="001823F7">
        <w:rPr>
          <w:szCs w:val="24"/>
        </w:rPr>
        <w:t xml:space="preserve"> v fazi ocenjevanja ponudb za predmetno javno naročilo dovoljujemo naročniku popravljanje nesporno ugotovljenih računskih napak.</w:t>
      </w:r>
    </w:p>
    <w:p w:rsidR="00E17CC2" w:rsidRPr="001823F7" w:rsidRDefault="00E17CC2" w:rsidP="00E17CC2">
      <w:pPr>
        <w:jc w:val="both"/>
        <w:rPr>
          <w:szCs w:val="24"/>
        </w:rPr>
      </w:pPr>
    </w:p>
    <w:p w:rsidR="00E17CC2" w:rsidRPr="001823F7" w:rsidRDefault="00E17CC2" w:rsidP="00E17CC2">
      <w:pPr>
        <w:jc w:val="both"/>
        <w:rPr>
          <w:szCs w:val="24"/>
        </w:rPr>
      </w:pPr>
      <w:r w:rsidRPr="001823F7">
        <w:rPr>
          <w:szCs w:val="24"/>
        </w:rPr>
        <w:t>Računske napake lahko naročnik odpravi na način, določen z 78. členom ZJN-2.</w:t>
      </w:r>
    </w:p>
    <w:p w:rsidR="00E17CC2" w:rsidRPr="001823F7" w:rsidRDefault="00E17CC2" w:rsidP="00E17CC2">
      <w:pPr>
        <w:pStyle w:val="Telobesedila"/>
      </w:pPr>
    </w:p>
    <w:p w:rsidR="00E17CC2" w:rsidRPr="001823F7" w:rsidRDefault="00E17CC2" w:rsidP="00E17CC2">
      <w:pPr>
        <w:pStyle w:val="Telobesedila"/>
      </w:pPr>
      <w:r w:rsidRPr="001823F7">
        <w:t>Izjavljamo, da bomo na poziv naročnika vse kopije strani ponudbene dokumentacije, ki vsebujejo računske napake popravili v roku treh dni od prejema poziva naročnika, tako, da bomo napako prečrtali in zraven le-te napisali pravilne vrednosti ter jih s podpisom in žigom potrdili. Zavedamo se, da se bo v nasprotnem primeru štelo, da smo odstopili od ponudbe.</w:t>
      </w:r>
    </w:p>
    <w:p w:rsidR="00E17CC2" w:rsidRPr="001823F7" w:rsidRDefault="00E17CC2" w:rsidP="00E17CC2">
      <w:pPr>
        <w:jc w:val="both"/>
        <w:rPr>
          <w:szCs w:val="24"/>
        </w:rPr>
      </w:pPr>
    </w:p>
    <w:p w:rsidR="00E17CC2" w:rsidRPr="001823F7" w:rsidRDefault="00E17CC2" w:rsidP="00E17CC2">
      <w:pPr>
        <w:jc w:val="both"/>
        <w:rPr>
          <w:szCs w:val="24"/>
        </w:rPr>
      </w:pPr>
      <w:r w:rsidRPr="001823F7">
        <w:rPr>
          <w:szCs w:val="24"/>
        </w:rPr>
        <w:t>Za vse neodkrite napake odgovarjamo sami.</w:t>
      </w:r>
    </w:p>
    <w:p w:rsidR="00E17CC2" w:rsidRPr="001823F7" w:rsidRDefault="00E17CC2" w:rsidP="00E17CC2">
      <w:pPr>
        <w:jc w:val="both"/>
        <w:rPr>
          <w:szCs w:val="24"/>
        </w:rPr>
      </w:pPr>
    </w:p>
    <w:p w:rsidR="00E17CC2" w:rsidRPr="001823F7" w:rsidRDefault="00E17CC2" w:rsidP="00E17CC2">
      <w:pPr>
        <w:jc w:val="both"/>
        <w:rPr>
          <w:szCs w:val="24"/>
        </w:rPr>
      </w:pPr>
      <w:r w:rsidRPr="001823F7">
        <w:rPr>
          <w:szCs w:val="24"/>
        </w:rPr>
        <w:t>Potrditev odprave napak:</w:t>
      </w:r>
    </w:p>
    <w:p w:rsidR="00E17CC2" w:rsidRPr="001823F7" w:rsidRDefault="00E17CC2" w:rsidP="00A33119">
      <w:pPr>
        <w:numPr>
          <w:ilvl w:val="1"/>
          <w:numId w:val="10"/>
        </w:numPr>
        <w:tabs>
          <w:tab w:val="clear" w:pos="1785"/>
          <w:tab w:val="num" w:pos="360"/>
        </w:tabs>
        <w:ind w:left="360" w:hanging="360"/>
        <w:jc w:val="both"/>
        <w:rPr>
          <w:szCs w:val="24"/>
        </w:rPr>
      </w:pPr>
      <w:r w:rsidRPr="001823F7">
        <w:rPr>
          <w:szCs w:val="24"/>
        </w:rPr>
        <w:t>znesek opredeljen v ponudbi, ki ga bo uskladil naročnik, v skladu z zgoraj opisanim postopkom korekcije napak in s soglasjem ponudnika, je za ponudnika obvezujoč.</w:t>
      </w:r>
    </w:p>
    <w:p w:rsidR="00E17CC2" w:rsidRPr="001823F7" w:rsidRDefault="00E17CC2" w:rsidP="00E17CC2">
      <w:pPr>
        <w:jc w:val="both"/>
        <w:rPr>
          <w:szCs w:val="24"/>
        </w:rPr>
      </w:pPr>
    </w:p>
    <w:p w:rsidR="00E17CC2" w:rsidRPr="001823F7" w:rsidRDefault="00E17CC2" w:rsidP="00E17CC2">
      <w:pPr>
        <w:jc w:val="both"/>
        <w:rPr>
          <w:szCs w:val="24"/>
        </w:rPr>
      </w:pPr>
      <w:r w:rsidRPr="001823F7">
        <w:rPr>
          <w:szCs w:val="24"/>
        </w:rPr>
        <w:t xml:space="preserve">Izrecno izjavljamo, da se ta izjava šteje kot soglasje, opredeljeno v </w:t>
      </w:r>
      <w:r w:rsidR="00A914A9">
        <w:rPr>
          <w:szCs w:val="24"/>
        </w:rPr>
        <w:t>četrtem</w:t>
      </w:r>
      <w:r w:rsidRPr="001823F7">
        <w:rPr>
          <w:szCs w:val="24"/>
        </w:rPr>
        <w:t xml:space="preserve"> odstavku 78. člena ZJN-2. </w:t>
      </w:r>
    </w:p>
    <w:p w:rsidR="00E17CC2" w:rsidRPr="001823F7" w:rsidRDefault="00E17CC2" w:rsidP="00E17CC2">
      <w:pPr>
        <w:jc w:val="both"/>
        <w:rPr>
          <w:szCs w:val="24"/>
        </w:rPr>
      </w:pPr>
    </w:p>
    <w:p w:rsidR="00E17CC2" w:rsidRPr="001823F7" w:rsidRDefault="00E17CC2" w:rsidP="00E17CC2">
      <w:pPr>
        <w:jc w:val="both"/>
        <w:rPr>
          <w:szCs w:val="24"/>
        </w:rPr>
      </w:pPr>
      <w:r w:rsidRPr="001823F7">
        <w:rPr>
          <w:szCs w:val="24"/>
        </w:rPr>
        <w:t>Ta izjava je sestavni del in priloga ponudbe, s katero se prijavljamo na javni razpis.</w:t>
      </w:r>
    </w:p>
    <w:p w:rsidR="00E17CC2" w:rsidRPr="001823F7" w:rsidRDefault="00E17CC2" w:rsidP="00E17CC2">
      <w:pPr>
        <w:jc w:val="both"/>
        <w:rPr>
          <w:szCs w:val="24"/>
        </w:rPr>
      </w:pPr>
    </w:p>
    <w:p w:rsidR="00E17CC2" w:rsidRPr="001823F7" w:rsidRDefault="00E17CC2" w:rsidP="00E17CC2">
      <w:pPr>
        <w:rPr>
          <w:szCs w:val="24"/>
        </w:rPr>
      </w:pPr>
    </w:p>
    <w:tbl>
      <w:tblPr>
        <w:tblW w:w="0" w:type="auto"/>
        <w:tblCellMar>
          <w:left w:w="70" w:type="dxa"/>
          <w:right w:w="70" w:type="dxa"/>
        </w:tblCellMar>
        <w:tblLook w:val="0000" w:firstRow="0" w:lastRow="0" w:firstColumn="0" w:lastColumn="0" w:noHBand="0" w:noVBand="0"/>
      </w:tblPr>
      <w:tblGrid>
        <w:gridCol w:w="3070"/>
        <w:gridCol w:w="3070"/>
        <w:gridCol w:w="3070"/>
      </w:tblGrid>
      <w:tr w:rsidR="00E17CC2" w:rsidRPr="001823F7" w:rsidTr="009470E7">
        <w:tc>
          <w:tcPr>
            <w:tcW w:w="3070" w:type="dxa"/>
          </w:tcPr>
          <w:p w:rsidR="00E17CC2" w:rsidRPr="001823F7" w:rsidRDefault="00E17CC2" w:rsidP="009470E7">
            <w:pPr>
              <w:jc w:val="center"/>
              <w:rPr>
                <w:szCs w:val="24"/>
              </w:rPr>
            </w:pPr>
            <w:r w:rsidRPr="001823F7">
              <w:rPr>
                <w:szCs w:val="24"/>
              </w:rPr>
              <w:t>Kraj in datum:</w:t>
            </w:r>
          </w:p>
          <w:p w:rsidR="00E17CC2" w:rsidRPr="001823F7" w:rsidRDefault="00E17CC2" w:rsidP="009470E7">
            <w:pPr>
              <w:jc w:val="center"/>
              <w:rPr>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r w:rsidRPr="001823F7">
              <w:rPr>
                <w:rFonts w:ascii="Times New Roman" w:hAnsi="Times New Roman"/>
                <w:sz w:val="24"/>
              </w:rPr>
              <w:t>Žig:</w:t>
            </w:r>
          </w:p>
        </w:tc>
        <w:tc>
          <w:tcPr>
            <w:tcW w:w="3070" w:type="dxa"/>
          </w:tcPr>
          <w:p w:rsidR="00E17CC2" w:rsidRPr="001823F7" w:rsidRDefault="00E17CC2" w:rsidP="009470E7">
            <w:pPr>
              <w:jc w:val="center"/>
              <w:rPr>
                <w:szCs w:val="24"/>
              </w:rPr>
            </w:pPr>
            <w:r w:rsidRPr="001823F7">
              <w:rPr>
                <w:szCs w:val="24"/>
              </w:rPr>
              <w:t>Podpis odgovorne osebe ponudnika:</w:t>
            </w:r>
          </w:p>
          <w:p w:rsidR="00E17CC2" w:rsidRPr="001823F7" w:rsidRDefault="00E17CC2" w:rsidP="009470E7">
            <w:pPr>
              <w:jc w:val="center"/>
              <w:rPr>
                <w:szCs w:val="24"/>
              </w:rPr>
            </w:pPr>
          </w:p>
        </w:tc>
      </w:tr>
      <w:tr w:rsidR="00E17CC2" w:rsidRPr="001823F7" w:rsidTr="009470E7">
        <w:tc>
          <w:tcPr>
            <w:tcW w:w="3070" w:type="dxa"/>
          </w:tcPr>
          <w:p w:rsidR="00E17CC2" w:rsidRPr="001823F7" w:rsidRDefault="00E17CC2" w:rsidP="009470E7">
            <w:pPr>
              <w:rPr>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p>
        </w:tc>
        <w:tc>
          <w:tcPr>
            <w:tcW w:w="3070" w:type="dxa"/>
          </w:tcPr>
          <w:p w:rsidR="00E17CC2" w:rsidRPr="001823F7" w:rsidRDefault="00E17CC2" w:rsidP="009470E7">
            <w:pPr>
              <w:jc w:val="center"/>
              <w:rPr>
                <w:szCs w:val="24"/>
              </w:rPr>
            </w:pPr>
          </w:p>
        </w:tc>
      </w:tr>
      <w:tr w:rsidR="00E17CC2" w:rsidRPr="001823F7" w:rsidTr="009470E7">
        <w:tc>
          <w:tcPr>
            <w:tcW w:w="3070" w:type="dxa"/>
          </w:tcPr>
          <w:p w:rsidR="00E17CC2" w:rsidRPr="001823F7" w:rsidRDefault="00E17CC2" w:rsidP="009470E7">
            <w:pPr>
              <w:rPr>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p>
        </w:tc>
        <w:tc>
          <w:tcPr>
            <w:tcW w:w="3070" w:type="dxa"/>
            <w:tcBorders>
              <w:bottom w:val="single" w:sz="4" w:space="0" w:color="auto"/>
            </w:tcBorders>
          </w:tcPr>
          <w:p w:rsidR="00E17CC2" w:rsidRPr="001823F7" w:rsidRDefault="00E17CC2" w:rsidP="009470E7">
            <w:pPr>
              <w:jc w:val="center"/>
              <w:rPr>
                <w:szCs w:val="24"/>
                <w:u w:val="single"/>
              </w:rPr>
            </w:pPr>
          </w:p>
        </w:tc>
      </w:tr>
    </w:tbl>
    <w:p w:rsidR="00E17CC2" w:rsidRPr="001823F7" w:rsidRDefault="00E17CC2" w:rsidP="00E17CC2">
      <w:pPr>
        <w:jc w:val="both"/>
        <w:rPr>
          <w:szCs w:val="24"/>
        </w:rPr>
      </w:pPr>
    </w:p>
    <w:p w:rsidR="00E17CC2" w:rsidRPr="001823F7" w:rsidRDefault="00E17CC2" w:rsidP="00E17CC2">
      <w:pPr>
        <w:jc w:val="right"/>
        <w:rPr>
          <w:b/>
          <w:bdr w:val="single" w:sz="4" w:space="0" w:color="auto" w:shadow="1"/>
          <w:shd w:val="clear" w:color="auto" w:fill="F3F3F3"/>
        </w:rPr>
      </w:pPr>
    </w:p>
    <w:p w:rsidR="00E17CC2" w:rsidRPr="001823F7" w:rsidRDefault="00E17CC2" w:rsidP="00E17CC2">
      <w:pPr>
        <w:pStyle w:val="Naslov"/>
        <w:jc w:val="right"/>
        <w:rPr>
          <w:b w:val="0"/>
          <w:sz w:val="24"/>
          <w:bdr w:val="single" w:sz="4" w:space="0" w:color="auto" w:shadow="1"/>
          <w:shd w:val="clear" w:color="auto" w:fill="F3F3F3"/>
        </w:rPr>
      </w:pPr>
    </w:p>
    <w:p w:rsidR="00E17CC2" w:rsidRPr="001823F7" w:rsidRDefault="00E17CC2" w:rsidP="00E17CC2">
      <w:pPr>
        <w:pStyle w:val="Naslov"/>
        <w:jc w:val="right"/>
        <w:rPr>
          <w:b w:val="0"/>
          <w:sz w:val="24"/>
        </w:rPr>
      </w:pPr>
      <w:r w:rsidRPr="001823F7">
        <w:rPr>
          <w:b w:val="0"/>
          <w:sz w:val="24"/>
          <w:bdr w:val="single" w:sz="4" w:space="0" w:color="auto" w:shadow="1"/>
          <w:shd w:val="clear" w:color="auto" w:fill="F3F3F3"/>
        </w:rPr>
        <w:br w:type="page"/>
        <w:t>OBR-18</w:t>
      </w:r>
    </w:p>
    <w:p w:rsidR="00E17CC2" w:rsidRPr="001823F7" w:rsidRDefault="00E17CC2" w:rsidP="00E17CC2">
      <w:pPr>
        <w:pStyle w:val="Telobesedila"/>
        <w:rPr>
          <w:b/>
        </w:rPr>
      </w:pPr>
    </w:p>
    <w:p w:rsidR="00E17CC2" w:rsidRPr="001823F7" w:rsidRDefault="00E17CC2" w:rsidP="00E17CC2">
      <w:pPr>
        <w:pStyle w:val="Telobesedila"/>
        <w:jc w:val="center"/>
        <w:rPr>
          <w:b/>
        </w:rPr>
      </w:pPr>
      <w:r w:rsidRPr="001823F7">
        <w:rPr>
          <w:b/>
        </w:rPr>
        <w:t>POOBLASTILO ZA SODELOVANJE PRI JAVNEM ODPIRANJU PONUDB</w:t>
      </w:r>
    </w:p>
    <w:p w:rsidR="00E17CC2" w:rsidRPr="001823F7" w:rsidRDefault="00E17CC2" w:rsidP="00E17CC2">
      <w:pPr>
        <w:pStyle w:val="Telobesedila"/>
      </w:pPr>
    </w:p>
    <w:p w:rsidR="00E17CC2" w:rsidRPr="001823F7" w:rsidRDefault="00E17CC2" w:rsidP="00E17CC2">
      <w:pPr>
        <w:pStyle w:val="Telobesedila"/>
        <w:rPr>
          <w:i/>
        </w:rPr>
      </w:pPr>
      <w:r w:rsidRPr="001823F7">
        <w:rPr>
          <w:i/>
        </w:rPr>
        <w:t>Opomba: Ponudnik izpolni in odda pred odpiranjem ponudb, če želi sodelovati na odpiranju ponudb</w:t>
      </w:r>
    </w:p>
    <w:p w:rsidR="00E17CC2" w:rsidRPr="001823F7" w:rsidRDefault="00E17CC2" w:rsidP="00E17CC2">
      <w:pPr>
        <w:pStyle w:val="Telobesedila"/>
      </w:pPr>
    </w:p>
    <w:p w:rsidR="009A7BC3" w:rsidRPr="001823F7" w:rsidRDefault="009A7BC3" w:rsidP="00E17CC2">
      <w:pPr>
        <w:pStyle w:val="Telobesedila"/>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E17CC2" w:rsidRPr="001823F7" w:rsidTr="00367252">
        <w:trPr>
          <w:trHeight w:val="454"/>
        </w:trPr>
        <w:tc>
          <w:tcPr>
            <w:tcW w:w="2943"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Predmet javnega naročila</w:t>
            </w:r>
          </w:p>
        </w:tc>
        <w:tc>
          <w:tcPr>
            <w:tcW w:w="6345" w:type="dxa"/>
            <w:shd w:val="clear" w:color="auto" w:fill="FFFFFF" w:themeFill="background1"/>
            <w:vAlign w:val="center"/>
          </w:tcPr>
          <w:p w:rsidR="00E17CC2" w:rsidRPr="001823F7" w:rsidRDefault="00630BE1" w:rsidP="00630BE1">
            <w:pPr>
              <w:rPr>
                <w:rFonts w:eastAsia="Times New Roman"/>
                <w:szCs w:val="24"/>
              </w:rPr>
            </w:pPr>
            <w:r w:rsidRPr="007F40E8">
              <w:rPr>
                <w:b/>
              </w:rPr>
              <w:t>Dobava energetsko učinkovitih svetilk</w:t>
            </w:r>
            <w:r>
              <w:rPr>
                <w:b/>
              </w:rPr>
              <w:t xml:space="preserve"> </w:t>
            </w:r>
            <w:r w:rsidRPr="00DC3BF3">
              <w:rPr>
                <w:rFonts w:eastAsia="Times New Roman"/>
                <w:szCs w:val="24"/>
              </w:rPr>
              <w:t xml:space="preserve"> </w:t>
            </w:r>
            <w:r w:rsidRPr="00EB5FC2">
              <w:rPr>
                <w:rFonts w:eastAsia="Times New Roman"/>
                <w:szCs w:val="24"/>
              </w:rPr>
              <w:t xml:space="preserve"> </w:t>
            </w:r>
            <w:r w:rsidR="00746F09">
              <w:rPr>
                <w:b/>
              </w:rPr>
              <w:t xml:space="preserve"> </w:t>
            </w:r>
            <w:r w:rsidR="007831EA" w:rsidRPr="00DC3BF3">
              <w:rPr>
                <w:rFonts w:eastAsia="Times New Roman"/>
                <w:szCs w:val="24"/>
              </w:rPr>
              <w:t xml:space="preserve"> </w:t>
            </w:r>
            <w:r w:rsidR="00DC3BF3" w:rsidRPr="00DC3BF3">
              <w:rPr>
                <w:rFonts w:eastAsia="Times New Roman"/>
                <w:szCs w:val="24"/>
              </w:rPr>
              <w:t xml:space="preserve">  </w:t>
            </w:r>
            <w:r w:rsidR="00EB5FC2" w:rsidRPr="00EB5FC2">
              <w:rPr>
                <w:rFonts w:eastAsia="Times New Roman"/>
                <w:szCs w:val="24"/>
              </w:rPr>
              <w:t xml:space="preserve"> </w:t>
            </w:r>
          </w:p>
        </w:tc>
      </w:tr>
    </w:tbl>
    <w:p w:rsidR="00E17CC2" w:rsidRPr="001823F7" w:rsidRDefault="00E17CC2" w:rsidP="00E17CC2">
      <w:pPr>
        <w:pStyle w:val="Telobesedila"/>
      </w:pPr>
    </w:p>
    <w:p w:rsidR="00E17CC2" w:rsidRPr="001823F7" w:rsidRDefault="00E17CC2" w:rsidP="00E17CC2">
      <w:pPr>
        <w:jc w:val="both"/>
        <w:rPr>
          <w:szCs w:val="24"/>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E17CC2" w:rsidRPr="001823F7" w:rsidTr="00367252">
        <w:trPr>
          <w:trHeight w:val="397"/>
        </w:trPr>
        <w:tc>
          <w:tcPr>
            <w:tcW w:w="2988"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Pooblastitelj</w:t>
            </w:r>
          </w:p>
        </w:tc>
        <w:tc>
          <w:tcPr>
            <w:tcW w:w="6480" w:type="dxa"/>
            <w:shd w:val="clear" w:color="auto" w:fill="FFFFFF" w:themeFill="background1"/>
            <w:vAlign w:val="center"/>
          </w:tcPr>
          <w:p w:rsidR="00E17CC2" w:rsidRPr="001823F7" w:rsidRDefault="00E17CC2" w:rsidP="009470E7">
            <w:pPr>
              <w:rPr>
                <w:rFonts w:eastAsia="Times New Roman"/>
                <w:szCs w:val="24"/>
              </w:rPr>
            </w:pPr>
          </w:p>
        </w:tc>
      </w:tr>
      <w:tr w:rsidR="00E17CC2" w:rsidRPr="001823F7" w:rsidTr="00367252">
        <w:trPr>
          <w:trHeight w:val="397"/>
        </w:trPr>
        <w:tc>
          <w:tcPr>
            <w:tcW w:w="2988"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Naslov</w:t>
            </w:r>
          </w:p>
        </w:tc>
        <w:tc>
          <w:tcPr>
            <w:tcW w:w="6480" w:type="dxa"/>
            <w:shd w:val="clear" w:color="auto" w:fill="FFFFFF" w:themeFill="background1"/>
            <w:vAlign w:val="center"/>
          </w:tcPr>
          <w:p w:rsidR="00E17CC2" w:rsidRPr="001823F7" w:rsidRDefault="00E17CC2" w:rsidP="009470E7">
            <w:pPr>
              <w:rPr>
                <w:rFonts w:eastAsia="Times New Roman"/>
                <w:szCs w:val="24"/>
              </w:rPr>
            </w:pPr>
          </w:p>
        </w:tc>
      </w:tr>
      <w:tr w:rsidR="00E17CC2" w:rsidRPr="001823F7" w:rsidTr="00367252">
        <w:trPr>
          <w:trHeight w:val="397"/>
        </w:trPr>
        <w:tc>
          <w:tcPr>
            <w:tcW w:w="2988"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Zakoniti zastopnik</w:t>
            </w:r>
          </w:p>
        </w:tc>
        <w:tc>
          <w:tcPr>
            <w:tcW w:w="6480" w:type="dxa"/>
            <w:shd w:val="clear" w:color="auto" w:fill="FFFFFF" w:themeFill="background1"/>
            <w:vAlign w:val="center"/>
          </w:tcPr>
          <w:p w:rsidR="00E17CC2" w:rsidRPr="001823F7" w:rsidRDefault="00E17CC2" w:rsidP="009470E7">
            <w:pPr>
              <w:rPr>
                <w:rFonts w:eastAsia="Times New Roman"/>
                <w:szCs w:val="24"/>
              </w:rPr>
            </w:pPr>
          </w:p>
        </w:tc>
      </w:tr>
    </w:tbl>
    <w:p w:rsidR="00E17CC2" w:rsidRPr="001823F7" w:rsidRDefault="00E17CC2" w:rsidP="00E17CC2">
      <w:pPr>
        <w:jc w:val="both"/>
        <w:rPr>
          <w:szCs w:val="24"/>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E17CC2" w:rsidRPr="001823F7" w:rsidTr="00367252">
        <w:trPr>
          <w:trHeight w:val="397"/>
        </w:trPr>
        <w:tc>
          <w:tcPr>
            <w:tcW w:w="2988"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Pooblaščenec</w:t>
            </w:r>
          </w:p>
        </w:tc>
        <w:tc>
          <w:tcPr>
            <w:tcW w:w="6480" w:type="dxa"/>
            <w:shd w:val="clear" w:color="auto" w:fill="FFFFFF" w:themeFill="background1"/>
            <w:vAlign w:val="center"/>
          </w:tcPr>
          <w:p w:rsidR="00E17CC2" w:rsidRPr="001823F7" w:rsidRDefault="00E17CC2" w:rsidP="009470E7">
            <w:pPr>
              <w:rPr>
                <w:rFonts w:eastAsia="Times New Roman"/>
                <w:szCs w:val="24"/>
              </w:rPr>
            </w:pPr>
          </w:p>
        </w:tc>
      </w:tr>
      <w:tr w:rsidR="00E17CC2" w:rsidRPr="001823F7" w:rsidTr="00367252">
        <w:trPr>
          <w:trHeight w:val="397"/>
        </w:trPr>
        <w:tc>
          <w:tcPr>
            <w:tcW w:w="2988"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Razmerje do ponudnika</w:t>
            </w:r>
          </w:p>
        </w:tc>
        <w:tc>
          <w:tcPr>
            <w:tcW w:w="6480" w:type="dxa"/>
            <w:shd w:val="clear" w:color="auto" w:fill="FFFFFF" w:themeFill="background1"/>
            <w:vAlign w:val="center"/>
          </w:tcPr>
          <w:p w:rsidR="00E17CC2" w:rsidRPr="001823F7" w:rsidRDefault="00E17CC2" w:rsidP="009470E7">
            <w:pPr>
              <w:rPr>
                <w:rFonts w:eastAsia="Times New Roman"/>
                <w:szCs w:val="24"/>
              </w:rPr>
            </w:pPr>
          </w:p>
        </w:tc>
      </w:tr>
    </w:tbl>
    <w:p w:rsidR="00E17CC2" w:rsidRPr="001823F7" w:rsidRDefault="00E17CC2" w:rsidP="00E17CC2">
      <w:pPr>
        <w:jc w:val="both"/>
        <w:rPr>
          <w:szCs w:val="24"/>
        </w:rPr>
      </w:pPr>
    </w:p>
    <w:p w:rsidR="00E17CC2" w:rsidRPr="001823F7" w:rsidRDefault="00E17CC2" w:rsidP="00E17CC2">
      <w:pPr>
        <w:jc w:val="both"/>
        <w:rPr>
          <w:szCs w:val="24"/>
        </w:rPr>
      </w:pPr>
    </w:p>
    <w:p w:rsidR="00E17CC2" w:rsidRPr="001823F7" w:rsidRDefault="00E17CC2" w:rsidP="00E17CC2">
      <w:pPr>
        <w:jc w:val="both"/>
        <w:rPr>
          <w:szCs w:val="24"/>
        </w:rPr>
      </w:pPr>
      <w:r w:rsidRPr="001823F7">
        <w:rPr>
          <w:szCs w:val="24"/>
        </w:rPr>
        <w:t>Na podlagi tega pooblastila je pooblaščeni predstavnik ponudnika upravičen:</w:t>
      </w:r>
    </w:p>
    <w:p w:rsidR="00E17CC2" w:rsidRPr="001823F7" w:rsidRDefault="00E17CC2" w:rsidP="00A33119">
      <w:pPr>
        <w:numPr>
          <w:ilvl w:val="0"/>
          <w:numId w:val="11"/>
        </w:numPr>
        <w:jc w:val="both"/>
        <w:rPr>
          <w:szCs w:val="24"/>
        </w:rPr>
      </w:pPr>
      <w:r w:rsidRPr="001823F7">
        <w:rPr>
          <w:szCs w:val="24"/>
        </w:rPr>
        <w:t>zastopati ponudnika pri javnem odpiranju ponudb in dajati pripombe k delu strokovne komisije, k poteku javnega razpisa ali vsebini zapisnika, ki se vpišejo v zapisnik o javnem odpiranju ponudb in</w:t>
      </w:r>
    </w:p>
    <w:p w:rsidR="00E17CC2" w:rsidRPr="001823F7" w:rsidRDefault="00E17CC2" w:rsidP="00E17CC2">
      <w:pPr>
        <w:ind w:left="360"/>
        <w:jc w:val="both"/>
        <w:rPr>
          <w:szCs w:val="24"/>
        </w:rPr>
      </w:pPr>
    </w:p>
    <w:p w:rsidR="00E17CC2" w:rsidRPr="001823F7" w:rsidRDefault="00E17CC2" w:rsidP="00A33119">
      <w:pPr>
        <w:numPr>
          <w:ilvl w:val="0"/>
          <w:numId w:val="11"/>
        </w:numPr>
        <w:jc w:val="both"/>
        <w:rPr>
          <w:szCs w:val="24"/>
        </w:rPr>
      </w:pPr>
      <w:r w:rsidRPr="001823F7">
        <w:rPr>
          <w:szCs w:val="24"/>
        </w:rPr>
        <w:t>podpisati zapisnik o javnem odpiranju ponudb.</w:t>
      </w:r>
    </w:p>
    <w:p w:rsidR="00E17CC2" w:rsidRPr="001823F7" w:rsidRDefault="00E17CC2" w:rsidP="00E17CC2">
      <w:pPr>
        <w:jc w:val="both"/>
        <w:rPr>
          <w:szCs w:val="24"/>
        </w:rPr>
      </w:pPr>
    </w:p>
    <w:p w:rsidR="00E17CC2" w:rsidRPr="001823F7" w:rsidRDefault="00E17CC2" w:rsidP="00E17CC2">
      <w:pPr>
        <w:jc w:val="both"/>
        <w:rPr>
          <w:szCs w:val="24"/>
        </w:rPr>
      </w:pPr>
    </w:p>
    <w:p w:rsidR="00E17CC2" w:rsidRPr="001823F7" w:rsidRDefault="00E17CC2" w:rsidP="00E17CC2">
      <w:pPr>
        <w:jc w:val="both"/>
        <w:rPr>
          <w:szCs w:val="24"/>
        </w:rPr>
      </w:pPr>
    </w:p>
    <w:p w:rsidR="00E17CC2" w:rsidRPr="001823F7" w:rsidRDefault="00E17CC2" w:rsidP="00E17CC2">
      <w:pPr>
        <w:jc w:val="both"/>
        <w:rPr>
          <w:szCs w:val="24"/>
        </w:rPr>
      </w:pPr>
    </w:p>
    <w:p w:rsidR="00E17CC2" w:rsidRPr="001823F7" w:rsidRDefault="00E17CC2" w:rsidP="00E17CC2">
      <w:pPr>
        <w:rPr>
          <w:szCs w:val="24"/>
        </w:rPr>
      </w:pPr>
    </w:p>
    <w:tbl>
      <w:tblPr>
        <w:tblW w:w="0" w:type="auto"/>
        <w:tblCellMar>
          <w:left w:w="70" w:type="dxa"/>
          <w:right w:w="70" w:type="dxa"/>
        </w:tblCellMar>
        <w:tblLook w:val="0000" w:firstRow="0" w:lastRow="0" w:firstColumn="0" w:lastColumn="0" w:noHBand="0" w:noVBand="0"/>
      </w:tblPr>
      <w:tblGrid>
        <w:gridCol w:w="3070"/>
        <w:gridCol w:w="3070"/>
        <w:gridCol w:w="3070"/>
      </w:tblGrid>
      <w:tr w:rsidR="00E17CC2" w:rsidRPr="001823F7" w:rsidTr="009470E7">
        <w:tc>
          <w:tcPr>
            <w:tcW w:w="3070" w:type="dxa"/>
          </w:tcPr>
          <w:p w:rsidR="00E17CC2" w:rsidRPr="001823F7" w:rsidRDefault="00E17CC2" w:rsidP="009470E7">
            <w:pPr>
              <w:jc w:val="center"/>
              <w:rPr>
                <w:szCs w:val="24"/>
              </w:rPr>
            </w:pPr>
            <w:r w:rsidRPr="001823F7">
              <w:rPr>
                <w:szCs w:val="24"/>
              </w:rPr>
              <w:t>Kraj in datum:</w:t>
            </w:r>
          </w:p>
          <w:p w:rsidR="00E17CC2" w:rsidRPr="001823F7" w:rsidRDefault="00E17CC2" w:rsidP="009470E7">
            <w:pPr>
              <w:jc w:val="center"/>
              <w:rPr>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r w:rsidRPr="001823F7">
              <w:rPr>
                <w:rFonts w:ascii="Times New Roman" w:hAnsi="Times New Roman"/>
                <w:sz w:val="24"/>
              </w:rPr>
              <w:t>Žig:</w:t>
            </w:r>
          </w:p>
        </w:tc>
        <w:tc>
          <w:tcPr>
            <w:tcW w:w="3070" w:type="dxa"/>
          </w:tcPr>
          <w:p w:rsidR="00E17CC2" w:rsidRPr="001823F7" w:rsidRDefault="00E17CC2" w:rsidP="009470E7">
            <w:pPr>
              <w:jc w:val="center"/>
              <w:rPr>
                <w:szCs w:val="24"/>
              </w:rPr>
            </w:pPr>
            <w:r w:rsidRPr="001823F7">
              <w:rPr>
                <w:szCs w:val="24"/>
              </w:rPr>
              <w:t>Podpis odgovorne osebe ponudnika:</w:t>
            </w:r>
          </w:p>
          <w:p w:rsidR="00E17CC2" w:rsidRPr="001823F7" w:rsidRDefault="00E17CC2" w:rsidP="009470E7">
            <w:pPr>
              <w:jc w:val="center"/>
              <w:rPr>
                <w:szCs w:val="24"/>
              </w:rPr>
            </w:pPr>
          </w:p>
        </w:tc>
      </w:tr>
      <w:tr w:rsidR="00E17CC2" w:rsidRPr="001823F7" w:rsidTr="009470E7">
        <w:tc>
          <w:tcPr>
            <w:tcW w:w="3070" w:type="dxa"/>
          </w:tcPr>
          <w:p w:rsidR="00E17CC2" w:rsidRPr="001823F7" w:rsidRDefault="00E17CC2" w:rsidP="009470E7">
            <w:pPr>
              <w:rPr>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p>
        </w:tc>
        <w:tc>
          <w:tcPr>
            <w:tcW w:w="3070" w:type="dxa"/>
          </w:tcPr>
          <w:p w:rsidR="00E17CC2" w:rsidRPr="001823F7" w:rsidRDefault="00E17CC2" w:rsidP="009470E7">
            <w:pPr>
              <w:jc w:val="center"/>
              <w:rPr>
                <w:szCs w:val="24"/>
              </w:rPr>
            </w:pPr>
          </w:p>
        </w:tc>
      </w:tr>
      <w:tr w:rsidR="00E17CC2" w:rsidRPr="001823F7" w:rsidTr="009470E7">
        <w:tc>
          <w:tcPr>
            <w:tcW w:w="3070" w:type="dxa"/>
          </w:tcPr>
          <w:p w:rsidR="00E17CC2" w:rsidRPr="001823F7" w:rsidRDefault="00E17CC2" w:rsidP="009470E7">
            <w:pPr>
              <w:rPr>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p>
        </w:tc>
        <w:tc>
          <w:tcPr>
            <w:tcW w:w="3070" w:type="dxa"/>
            <w:tcBorders>
              <w:bottom w:val="single" w:sz="4" w:space="0" w:color="auto"/>
            </w:tcBorders>
          </w:tcPr>
          <w:p w:rsidR="00E17CC2" w:rsidRPr="001823F7" w:rsidRDefault="00E17CC2" w:rsidP="009470E7">
            <w:pPr>
              <w:jc w:val="center"/>
              <w:rPr>
                <w:szCs w:val="24"/>
                <w:u w:val="single"/>
              </w:rPr>
            </w:pPr>
          </w:p>
        </w:tc>
      </w:tr>
    </w:tbl>
    <w:p w:rsidR="0000098B" w:rsidRDefault="0000098B" w:rsidP="00B86ECA">
      <w:pPr>
        <w:pStyle w:val="Telobesedila"/>
        <w:rPr>
          <w:sz w:val="20"/>
          <w:szCs w:val="20"/>
        </w:rPr>
      </w:pPr>
    </w:p>
    <w:p w:rsidR="006478DE" w:rsidRDefault="006478DE" w:rsidP="006478DE">
      <w:pPr>
        <w:pStyle w:val="Telobesedila"/>
        <w:jc w:val="center"/>
        <w:rPr>
          <w:b/>
        </w:rPr>
      </w:pPr>
    </w:p>
    <w:p w:rsidR="006478DE" w:rsidRDefault="006478DE" w:rsidP="006478DE">
      <w:pPr>
        <w:pStyle w:val="Telobesedila"/>
        <w:jc w:val="center"/>
        <w:rPr>
          <w:b/>
        </w:rPr>
      </w:pPr>
    </w:p>
    <w:p w:rsidR="006478DE" w:rsidRDefault="006478DE" w:rsidP="006478DE">
      <w:pPr>
        <w:pStyle w:val="Telobesedila"/>
        <w:jc w:val="center"/>
        <w:rPr>
          <w:b/>
        </w:rPr>
      </w:pPr>
    </w:p>
    <w:p w:rsidR="006478DE" w:rsidRDefault="006478DE" w:rsidP="006478DE">
      <w:pPr>
        <w:pStyle w:val="Telobesedila"/>
        <w:jc w:val="center"/>
        <w:rPr>
          <w:b/>
        </w:rPr>
      </w:pPr>
    </w:p>
    <w:p w:rsidR="006478DE" w:rsidRDefault="006478DE" w:rsidP="006478DE">
      <w:pPr>
        <w:pStyle w:val="Telobesedila"/>
        <w:jc w:val="center"/>
        <w:rPr>
          <w:b/>
        </w:rPr>
      </w:pPr>
    </w:p>
    <w:p w:rsidR="006478DE" w:rsidRDefault="006478DE" w:rsidP="006478DE">
      <w:pPr>
        <w:pStyle w:val="Telobesedila"/>
        <w:jc w:val="center"/>
        <w:rPr>
          <w:b/>
        </w:rPr>
      </w:pPr>
    </w:p>
    <w:p w:rsidR="006478DE" w:rsidRDefault="006478DE" w:rsidP="006478DE">
      <w:pPr>
        <w:pStyle w:val="Telobesedila"/>
        <w:jc w:val="center"/>
        <w:rPr>
          <w:b/>
        </w:rPr>
      </w:pPr>
    </w:p>
    <w:p w:rsidR="006478DE" w:rsidRDefault="006478DE" w:rsidP="006478DE">
      <w:pPr>
        <w:pStyle w:val="Telobesedila"/>
        <w:jc w:val="center"/>
        <w:rPr>
          <w:b/>
        </w:rPr>
      </w:pPr>
    </w:p>
    <w:p w:rsidR="006478DE" w:rsidRDefault="006478DE" w:rsidP="006478DE">
      <w:pPr>
        <w:pStyle w:val="Telobesedila"/>
        <w:jc w:val="center"/>
        <w:rPr>
          <w:b/>
        </w:rPr>
      </w:pPr>
    </w:p>
    <w:p w:rsidR="006478DE" w:rsidRDefault="006478DE" w:rsidP="006478DE">
      <w:pPr>
        <w:pStyle w:val="Telobesedila"/>
        <w:jc w:val="center"/>
        <w:rPr>
          <w:b/>
        </w:rPr>
      </w:pPr>
      <w:r>
        <w:rPr>
          <w:b/>
        </w:rPr>
        <w:t xml:space="preserve">PRILOGA 1 - </w:t>
      </w:r>
      <w:r w:rsidRPr="001B3F26">
        <w:rPr>
          <w:b/>
        </w:rPr>
        <w:t>TEHNIČNE SPECIFIKACIJE</w:t>
      </w:r>
    </w:p>
    <w:p w:rsidR="006478DE" w:rsidRDefault="006478DE" w:rsidP="006478DE">
      <w:pPr>
        <w:pStyle w:val="Telobesedila"/>
        <w:jc w:val="left"/>
      </w:pPr>
    </w:p>
    <w:tbl>
      <w:tblPr>
        <w:tblStyle w:val="Tabelamrea"/>
        <w:tblW w:w="0" w:type="auto"/>
        <w:tblLook w:val="04A0" w:firstRow="1" w:lastRow="0" w:firstColumn="1" w:lastColumn="0" w:noHBand="0" w:noVBand="1"/>
      </w:tblPr>
      <w:tblGrid>
        <w:gridCol w:w="696"/>
        <w:gridCol w:w="4941"/>
        <w:gridCol w:w="1083"/>
        <w:gridCol w:w="738"/>
      </w:tblGrid>
      <w:tr w:rsidR="00630BE1" w:rsidRPr="00630BE1" w:rsidTr="00630BE1">
        <w:trPr>
          <w:trHeight w:val="600"/>
        </w:trPr>
        <w:tc>
          <w:tcPr>
            <w:tcW w:w="696" w:type="dxa"/>
            <w:noWrap/>
            <w:hideMark/>
          </w:tcPr>
          <w:p w:rsidR="00630BE1" w:rsidRPr="00630BE1" w:rsidRDefault="00630BE1" w:rsidP="00630BE1">
            <w:pPr>
              <w:pStyle w:val="Telobesedila"/>
              <w:jc w:val="left"/>
              <w:rPr>
                <w:b/>
                <w:bCs/>
              </w:rPr>
            </w:pPr>
            <w:r w:rsidRPr="00630BE1">
              <w:rPr>
                <w:b/>
                <w:bCs/>
              </w:rPr>
              <w:t>Zap št.</w:t>
            </w:r>
          </w:p>
        </w:tc>
        <w:tc>
          <w:tcPr>
            <w:tcW w:w="4941" w:type="dxa"/>
            <w:noWrap/>
            <w:hideMark/>
          </w:tcPr>
          <w:p w:rsidR="00630BE1" w:rsidRPr="00630BE1" w:rsidRDefault="00630BE1" w:rsidP="00630BE1">
            <w:pPr>
              <w:pStyle w:val="Telobesedila"/>
              <w:jc w:val="left"/>
              <w:rPr>
                <w:b/>
                <w:bCs/>
              </w:rPr>
            </w:pPr>
            <w:r w:rsidRPr="00630BE1">
              <w:rPr>
                <w:b/>
                <w:bCs/>
              </w:rPr>
              <w:t>Naziv materiala</w:t>
            </w:r>
          </w:p>
        </w:tc>
        <w:tc>
          <w:tcPr>
            <w:tcW w:w="236" w:type="dxa"/>
            <w:noWrap/>
            <w:hideMark/>
          </w:tcPr>
          <w:p w:rsidR="00630BE1" w:rsidRPr="00630BE1" w:rsidRDefault="00630BE1" w:rsidP="00630BE1">
            <w:pPr>
              <w:pStyle w:val="Telobesedila"/>
              <w:jc w:val="left"/>
              <w:rPr>
                <w:b/>
                <w:bCs/>
              </w:rPr>
            </w:pPr>
            <w:r w:rsidRPr="00630BE1">
              <w:rPr>
                <w:b/>
                <w:bCs/>
              </w:rPr>
              <w:t>Količina</w:t>
            </w:r>
          </w:p>
        </w:tc>
        <w:tc>
          <w:tcPr>
            <w:tcW w:w="738" w:type="dxa"/>
            <w:noWrap/>
            <w:hideMark/>
          </w:tcPr>
          <w:p w:rsidR="00630BE1" w:rsidRPr="00630BE1" w:rsidRDefault="00630BE1" w:rsidP="00630BE1">
            <w:pPr>
              <w:pStyle w:val="Telobesedila"/>
              <w:jc w:val="left"/>
              <w:rPr>
                <w:b/>
                <w:bCs/>
              </w:rPr>
            </w:pPr>
            <w:r w:rsidRPr="00630BE1">
              <w:rPr>
                <w:b/>
                <w:bCs/>
              </w:rPr>
              <w:t>M.E</w:t>
            </w:r>
          </w:p>
        </w:tc>
      </w:tr>
      <w:tr w:rsidR="00630BE1" w:rsidRPr="00630BE1" w:rsidTr="00630BE1">
        <w:trPr>
          <w:trHeight w:val="289"/>
        </w:trPr>
        <w:tc>
          <w:tcPr>
            <w:tcW w:w="696" w:type="dxa"/>
            <w:noWrap/>
            <w:hideMark/>
          </w:tcPr>
          <w:p w:rsidR="00630BE1" w:rsidRPr="00630BE1" w:rsidRDefault="00630BE1" w:rsidP="00630BE1">
            <w:pPr>
              <w:pStyle w:val="Telobesedila"/>
              <w:jc w:val="left"/>
              <w:rPr>
                <w:b/>
                <w:bCs/>
              </w:rPr>
            </w:pPr>
            <w:r w:rsidRPr="00630BE1">
              <w:rPr>
                <w:b/>
                <w:bCs/>
              </w:rPr>
              <w:t> </w:t>
            </w:r>
          </w:p>
        </w:tc>
        <w:tc>
          <w:tcPr>
            <w:tcW w:w="4941" w:type="dxa"/>
            <w:noWrap/>
            <w:hideMark/>
          </w:tcPr>
          <w:p w:rsidR="00630BE1" w:rsidRPr="00630BE1" w:rsidRDefault="00630BE1" w:rsidP="00630BE1">
            <w:pPr>
              <w:pStyle w:val="Telobesedila"/>
              <w:jc w:val="left"/>
              <w:rPr>
                <w:b/>
                <w:bCs/>
              </w:rPr>
            </w:pPr>
            <w:r w:rsidRPr="00630BE1">
              <w:rPr>
                <w:b/>
                <w:bCs/>
              </w:rPr>
              <w:t> </w:t>
            </w:r>
          </w:p>
        </w:tc>
        <w:tc>
          <w:tcPr>
            <w:tcW w:w="236" w:type="dxa"/>
            <w:noWrap/>
            <w:hideMark/>
          </w:tcPr>
          <w:p w:rsidR="00630BE1" w:rsidRPr="00630BE1" w:rsidRDefault="00630BE1" w:rsidP="00630BE1">
            <w:pPr>
              <w:pStyle w:val="Telobesedila"/>
              <w:jc w:val="left"/>
              <w:rPr>
                <w:b/>
              </w:rPr>
            </w:pPr>
            <w:r w:rsidRPr="00630BE1">
              <w:rPr>
                <w:b/>
              </w:rPr>
              <w:t> </w:t>
            </w:r>
          </w:p>
        </w:tc>
        <w:tc>
          <w:tcPr>
            <w:tcW w:w="738" w:type="dxa"/>
            <w:noWrap/>
            <w:hideMark/>
          </w:tcPr>
          <w:p w:rsidR="00630BE1" w:rsidRPr="00630BE1" w:rsidRDefault="00630BE1" w:rsidP="00630BE1">
            <w:pPr>
              <w:pStyle w:val="Telobesedila"/>
              <w:jc w:val="left"/>
              <w:rPr>
                <w:b/>
              </w:rPr>
            </w:pPr>
            <w:r w:rsidRPr="00630BE1">
              <w:rPr>
                <w:b/>
              </w:rPr>
              <w:t> </w:t>
            </w:r>
          </w:p>
        </w:tc>
      </w:tr>
      <w:tr w:rsidR="00630BE1" w:rsidRPr="00630BE1" w:rsidTr="00630BE1">
        <w:trPr>
          <w:trHeight w:val="900"/>
        </w:trPr>
        <w:tc>
          <w:tcPr>
            <w:tcW w:w="696" w:type="dxa"/>
            <w:noWrap/>
            <w:hideMark/>
          </w:tcPr>
          <w:p w:rsidR="00630BE1" w:rsidRPr="00630BE1" w:rsidRDefault="00630BE1" w:rsidP="00630BE1">
            <w:pPr>
              <w:pStyle w:val="Telobesedila"/>
              <w:jc w:val="left"/>
              <w:rPr>
                <w:b/>
                <w:bCs/>
              </w:rPr>
            </w:pPr>
            <w:r w:rsidRPr="00630BE1">
              <w:rPr>
                <w:b/>
                <w:bCs/>
              </w:rPr>
              <w:t>1.</w:t>
            </w:r>
          </w:p>
        </w:tc>
        <w:tc>
          <w:tcPr>
            <w:tcW w:w="4941" w:type="dxa"/>
            <w:hideMark/>
          </w:tcPr>
          <w:p w:rsidR="00630BE1" w:rsidRPr="00630BE1" w:rsidRDefault="00630BE1" w:rsidP="00630BE1">
            <w:pPr>
              <w:pStyle w:val="Telobesedila"/>
              <w:jc w:val="left"/>
              <w:rPr>
                <w:b/>
              </w:rPr>
            </w:pPr>
            <w:r w:rsidRPr="00630BE1">
              <w:rPr>
                <w:b/>
              </w:rPr>
              <w:t>Kandelaber javne razsvetljave višine 5 m, segmentni, III. vetrovne cone, raster prirobnice 170 x 170 mm, natik za svetilko fi 60 mm, komplet z vratci (brez sidra)</w:t>
            </w:r>
          </w:p>
        </w:tc>
        <w:tc>
          <w:tcPr>
            <w:tcW w:w="236" w:type="dxa"/>
            <w:noWrap/>
            <w:hideMark/>
          </w:tcPr>
          <w:p w:rsidR="00630BE1" w:rsidRPr="00630BE1" w:rsidRDefault="00630BE1" w:rsidP="00630BE1">
            <w:pPr>
              <w:pStyle w:val="Telobesedila"/>
              <w:jc w:val="left"/>
              <w:rPr>
                <w:b/>
              </w:rPr>
            </w:pPr>
            <w:r w:rsidRPr="00630BE1">
              <w:rPr>
                <w:b/>
              </w:rPr>
              <w:t>100</w:t>
            </w:r>
          </w:p>
        </w:tc>
        <w:tc>
          <w:tcPr>
            <w:tcW w:w="738" w:type="dxa"/>
            <w:noWrap/>
            <w:hideMark/>
          </w:tcPr>
          <w:p w:rsidR="00630BE1" w:rsidRPr="00630BE1" w:rsidRDefault="00630BE1" w:rsidP="00630BE1">
            <w:pPr>
              <w:pStyle w:val="Telobesedila"/>
              <w:jc w:val="left"/>
              <w:rPr>
                <w:b/>
              </w:rPr>
            </w:pPr>
            <w:r w:rsidRPr="00630BE1">
              <w:rPr>
                <w:b/>
              </w:rPr>
              <w:t>kos</w:t>
            </w:r>
          </w:p>
        </w:tc>
      </w:tr>
      <w:tr w:rsidR="00630BE1" w:rsidRPr="00630BE1" w:rsidTr="00630BE1">
        <w:trPr>
          <w:trHeight w:val="900"/>
        </w:trPr>
        <w:tc>
          <w:tcPr>
            <w:tcW w:w="696" w:type="dxa"/>
            <w:noWrap/>
            <w:hideMark/>
          </w:tcPr>
          <w:p w:rsidR="00630BE1" w:rsidRPr="00630BE1" w:rsidRDefault="00630BE1" w:rsidP="00630BE1">
            <w:pPr>
              <w:pStyle w:val="Telobesedila"/>
              <w:jc w:val="left"/>
              <w:rPr>
                <w:b/>
                <w:bCs/>
              </w:rPr>
            </w:pPr>
            <w:r w:rsidRPr="00630BE1">
              <w:rPr>
                <w:b/>
                <w:bCs/>
              </w:rPr>
              <w:t>2.</w:t>
            </w:r>
          </w:p>
        </w:tc>
        <w:tc>
          <w:tcPr>
            <w:tcW w:w="4941" w:type="dxa"/>
            <w:hideMark/>
          </w:tcPr>
          <w:p w:rsidR="00630BE1" w:rsidRPr="00630BE1" w:rsidRDefault="00630BE1" w:rsidP="00630BE1">
            <w:pPr>
              <w:pStyle w:val="Telobesedila"/>
              <w:jc w:val="left"/>
              <w:rPr>
                <w:b/>
              </w:rPr>
            </w:pPr>
            <w:r w:rsidRPr="00630BE1">
              <w:rPr>
                <w:b/>
              </w:rPr>
              <w:t>Kandelaber javne razsvetljave višine 7 m, segmentni, III. vetrovne cone, raster prirobnice 170 x 170 mm, natik za svetilko fi 60 mm, komplet z vratci (brez sidra)</w:t>
            </w:r>
          </w:p>
        </w:tc>
        <w:tc>
          <w:tcPr>
            <w:tcW w:w="236" w:type="dxa"/>
            <w:noWrap/>
            <w:hideMark/>
          </w:tcPr>
          <w:p w:rsidR="00630BE1" w:rsidRPr="00630BE1" w:rsidRDefault="00630BE1" w:rsidP="00630BE1">
            <w:pPr>
              <w:pStyle w:val="Telobesedila"/>
              <w:jc w:val="left"/>
              <w:rPr>
                <w:b/>
              </w:rPr>
            </w:pPr>
            <w:r w:rsidRPr="00630BE1">
              <w:rPr>
                <w:b/>
              </w:rPr>
              <w:t>36</w:t>
            </w:r>
          </w:p>
        </w:tc>
        <w:tc>
          <w:tcPr>
            <w:tcW w:w="738" w:type="dxa"/>
            <w:noWrap/>
            <w:hideMark/>
          </w:tcPr>
          <w:p w:rsidR="00630BE1" w:rsidRPr="00630BE1" w:rsidRDefault="00630BE1" w:rsidP="00630BE1">
            <w:pPr>
              <w:pStyle w:val="Telobesedila"/>
              <w:jc w:val="left"/>
              <w:rPr>
                <w:b/>
              </w:rPr>
            </w:pPr>
            <w:r w:rsidRPr="00630BE1">
              <w:rPr>
                <w:b/>
              </w:rPr>
              <w:t>kos</w:t>
            </w:r>
          </w:p>
        </w:tc>
      </w:tr>
      <w:tr w:rsidR="00630BE1" w:rsidRPr="00630BE1" w:rsidTr="00630BE1">
        <w:trPr>
          <w:trHeight w:val="1500"/>
        </w:trPr>
        <w:tc>
          <w:tcPr>
            <w:tcW w:w="696" w:type="dxa"/>
            <w:noWrap/>
            <w:hideMark/>
          </w:tcPr>
          <w:p w:rsidR="00630BE1" w:rsidRPr="00630BE1" w:rsidRDefault="00630BE1" w:rsidP="00630BE1">
            <w:pPr>
              <w:pStyle w:val="Telobesedila"/>
              <w:jc w:val="left"/>
              <w:rPr>
                <w:b/>
                <w:bCs/>
              </w:rPr>
            </w:pPr>
            <w:r w:rsidRPr="00630BE1">
              <w:rPr>
                <w:b/>
                <w:bCs/>
              </w:rPr>
              <w:t>3.</w:t>
            </w:r>
          </w:p>
        </w:tc>
        <w:tc>
          <w:tcPr>
            <w:tcW w:w="4941" w:type="dxa"/>
            <w:hideMark/>
          </w:tcPr>
          <w:p w:rsidR="005B1A80" w:rsidRDefault="00630BE1" w:rsidP="00F35D93">
            <w:pPr>
              <w:pStyle w:val="Telobesedila"/>
              <w:jc w:val="left"/>
              <w:rPr>
                <w:ins w:id="17" w:author="Franci Voglar" w:date="2015-07-23T14:41:00Z"/>
                <w:b/>
              </w:rPr>
            </w:pPr>
            <w:r w:rsidRPr="00630BE1">
              <w:rPr>
                <w:b/>
              </w:rPr>
              <w:t xml:space="preserve">Cestna LED svetilka </w:t>
            </w:r>
            <w:ins w:id="18" w:author="Franci Voglar" w:date="2015-07-23T14:38:00Z">
              <w:r w:rsidR="00F35D93">
                <w:rPr>
                  <w:b/>
                </w:rPr>
                <w:t xml:space="preserve">do moči 15 W </w:t>
              </w:r>
            </w:ins>
            <w:del w:id="19" w:author="Franci Voglar" w:date="2015-07-23T14:38:00Z">
              <w:r w:rsidRPr="00630BE1" w:rsidDel="00F35D93">
                <w:rPr>
                  <w:b/>
                </w:rPr>
                <w:delText>LSL15</w:delText>
              </w:r>
            </w:del>
            <w:r w:rsidRPr="00630BE1">
              <w:rPr>
                <w:b/>
              </w:rPr>
              <w:t xml:space="preserve"> s kotnim nosilcem</w:t>
            </w:r>
            <w:ins w:id="20" w:author="Franci Voglar" w:date="2015-07-23T14:41:00Z">
              <w:r w:rsidR="005B1A80">
                <w:rPr>
                  <w:b/>
                </w:rPr>
                <w:t xml:space="preserve">, </w:t>
              </w:r>
            </w:ins>
            <w:ins w:id="21" w:author="Franci Voglar" w:date="2015-07-23T14:53:00Z">
              <w:r w:rsidR="00644EE2">
                <w:rPr>
                  <w:b/>
                </w:rPr>
                <w:t xml:space="preserve">s </w:t>
              </w:r>
            </w:ins>
            <w:ins w:id="22" w:author="Franci Voglar" w:date="2015-07-23T14:41:00Z">
              <w:r w:rsidR="005B1A80">
                <w:rPr>
                  <w:b/>
                </w:rPr>
                <w:t>sledečimi specifikacijami</w:t>
              </w:r>
            </w:ins>
            <w:r w:rsidRPr="00630BE1">
              <w:rPr>
                <w:b/>
              </w:rPr>
              <w:t xml:space="preserve"> ali </w:t>
            </w:r>
            <w:ins w:id="23" w:author="Franci Voglar" w:date="2015-07-23T14:41:00Z">
              <w:r w:rsidR="005B1A80">
                <w:rPr>
                  <w:b/>
                </w:rPr>
                <w:t>enakovredno:</w:t>
              </w:r>
            </w:ins>
          </w:p>
          <w:p w:rsidR="005B1A80" w:rsidRDefault="005B1A80" w:rsidP="00F35D93">
            <w:pPr>
              <w:pStyle w:val="Telobesedila"/>
              <w:jc w:val="left"/>
              <w:rPr>
                <w:ins w:id="24" w:author="Franci Voglar" w:date="2015-07-23T14:41:00Z"/>
                <w:b/>
              </w:rPr>
            </w:pPr>
            <w:ins w:id="25" w:author="Franci Voglar" w:date="2015-07-23T14:41:00Z">
              <w:r>
                <w:rPr>
                  <w:b/>
                </w:rPr>
                <w:t>- napajalna napetost svetilke: 230V AC,</w:t>
              </w:r>
            </w:ins>
          </w:p>
          <w:p w:rsidR="005B1A80" w:rsidRDefault="005B1A80" w:rsidP="00F35D93">
            <w:pPr>
              <w:pStyle w:val="Telobesedila"/>
              <w:jc w:val="left"/>
              <w:rPr>
                <w:ins w:id="26" w:author="Franci Voglar" w:date="2015-07-23T14:42:00Z"/>
                <w:b/>
              </w:rPr>
            </w:pPr>
            <w:ins w:id="27" w:author="Franci Voglar" w:date="2015-07-23T14:42:00Z">
              <w:r>
                <w:rPr>
                  <w:b/>
                </w:rPr>
                <w:t>- priključna moč svetilke: max. 15 W,</w:t>
              </w:r>
            </w:ins>
          </w:p>
          <w:p w:rsidR="005B1A80" w:rsidRDefault="005B1A80" w:rsidP="00F35D93">
            <w:pPr>
              <w:pStyle w:val="Telobesedila"/>
              <w:jc w:val="left"/>
              <w:rPr>
                <w:ins w:id="28" w:author="Franci Voglar" w:date="2015-07-23T14:42:00Z"/>
                <w:b/>
              </w:rPr>
            </w:pPr>
            <w:ins w:id="29" w:author="Franci Voglar" w:date="2015-07-23T14:42:00Z">
              <w:r>
                <w:rPr>
                  <w:b/>
                </w:rPr>
                <w:t>- električni tok napajalnika: max. 300 mA</w:t>
              </w:r>
            </w:ins>
            <w:ins w:id="30" w:author="Franci Voglar" w:date="2015-07-23T14:43:00Z">
              <w:r>
                <w:rPr>
                  <w:b/>
                </w:rPr>
                <w:t>,</w:t>
              </w:r>
            </w:ins>
          </w:p>
          <w:p w:rsidR="005B1A80" w:rsidRDefault="005B1A80" w:rsidP="00F35D93">
            <w:pPr>
              <w:pStyle w:val="Telobesedila"/>
              <w:jc w:val="left"/>
              <w:rPr>
                <w:ins w:id="31" w:author="Franci Voglar" w:date="2015-07-23T14:42:00Z"/>
                <w:b/>
              </w:rPr>
            </w:pPr>
            <w:ins w:id="32" w:author="Franci Voglar" w:date="2015-07-23T14:42:00Z">
              <w:r>
                <w:rPr>
                  <w:b/>
                </w:rPr>
                <w:t>- življenjska doba svetilke: min. 50.000 ur,</w:t>
              </w:r>
            </w:ins>
          </w:p>
          <w:p w:rsidR="005B1A80" w:rsidRDefault="005B1A80" w:rsidP="00F35D93">
            <w:pPr>
              <w:pStyle w:val="Telobesedila"/>
              <w:jc w:val="left"/>
              <w:rPr>
                <w:ins w:id="33" w:author="Franci Voglar" w:date="2015-07-23T14:43:00Z"/>
                <w:b/>
              </w:rPr>
            </w:pPr>
            <w:ins w:id="34" w:author="Franci Voglar" w:date="2015-07-23T14:43:00Z">
              <w:r>
                <w:rPr>
                  <w:b/>
                </w:rPr>
                <w:t>- temperatura barve: max. 4200 K,</w:t>
              </w:r>
            </w:ins>
          </w:p>
          <w:p w:rsidR="005B1A80" w:rsidRDefault="005B1A80" w:rsidP="00F35D93">
            <w:pPr>
              <w:pStyle w:val="Telobesedila"/>
              <w:jc w:val="left"/>
              <w:rPr>
                <w:ins w:id="35" w:author="Franci Voglar" w:date="2015-07-23T14:44:00Z"/>
                <w:b/>
              </w:rPr>
            </w:pPr>
            <w:ins w:id="36" w:author="Franci Voglar" w:date="2015-07-23T14:44:00Z">
              <w:r>
                <w:rPr>
                  <w:b/>
                </w:rPr>
                <w:t>- stopnja zaščite svetilke: min. IP 66,</w:t>
              </w:r>
            </w:ins>
          </w:p>
          <w:p w:rsidR="005B1A80" w:rsidRDefault="005B1A80" w:rsidP="00F35D93">
            <w:pPr>
              <w:pStyle w:val="Telobesedila"/>
              <w:jc w:val="left"/>
              <w:rPr>
                <w:ins w:id="37" w:author="Franci Voglar" w:date="2015-07-23T14:45:00Z"/>
                <w:b/>
              </w:rPr>
            </w:pPr>
            <w:ins w:id="38" w:author="Franci Voglar" w:date="2015-07-23T14:44:00Z">
              <w:r>
                <w:rPr>
                  <w:b/>
                </w:rPr>
                <w:t>- temperaturno območje delovanja: -30</w:t>
              </w:r>
            </w:ins>
            <w:ins w:id="39" w:author="Franci Voglar" w:date="2015-07-23T14:45:00Z">
              <w:r>
                <w:rPr>
                  <w:b/>
                </w:rPr>
                <w:t xml:space="preserve"> °C do +45 °C,</w:t>
              </w:r>
            </w:ins>
          </w:p>
          <w:p w:rsidR="005B1A80" w:rsidRDefault="005B1A80" w:rsidP="00F35D93">
            <w:pPr>
              <w:pStyle w:val="Telobesedila"/>
              <w:jc w:val="left"/>
              <w:rPr>
                <w:ins w:id="40" w:author="Franci Voglar" w:date="2015-07-23T14:45:00Z"/>
                <w:b/>
              </w:rPr>
            </w:pPr>
            <w:ins w:id="41" w:author="Franci Voglar" w:date="2015-07-23T14:45:00Z">
              <w:r>
                <w:rPr>
                  <w:b/>
                </w:rPr>
                <w:t>- zaščitni razred: min. class II,</w:t>
              </w:r>
            </w:ins>
          </w:p>
          <w:p w:rsidR="005B1A80" w:rsidRDefault="005B1A80" w:rsidP="00F35D93">
            <w:pPr>
              <w:pStyle w:val="Telobesedila"/>
              <w:jc w:val="left"/>
              <w:rPr>
                <w:ins w:id="42" w:author="Franci Voglar" w:date="2015-07-23T14:45:00Z"/>
                <w:b/>
              </w:rPr>
            </w:pPr>
            <w:ins w:id="43" w:author="Franci Voglar" w:date="2015-07-23T14:45:00Z">
              <w:r>
                <w:rPr>
                  <w:b/>
                </w:rPr>
                <w:t>- ohišje svetilke: aluminijeva zlitina,</w:t>
              </w:r>
            </w:ins>
          </w:p>
          <w:p w:rsidR="005B1A80" w:rsidRDefault="005B1A80" w:rsidP="00F35D93">
            <w:pPr>
              <w:pStyle w:val="Telobesedila"/>
              <w:jc w:val="left"/>
              <w:rPr>
                <w:ins w:id="44" w:author="Franci Voglar" w:date="2015-07-23T14:46:00Z"/>
                <w:b/>
              </w:rPr>
            </w:pPr>
            <w:ins w:id="45" w:author="Franci Voglar" w:date="2015-07-23T14:46:00Z">
              <w:r>
                <w:rPr>
                  <w:b/>
                </w:rPr>
                <w:t>- barva ohišja: RAL 9006,</w:t>
              </w:r>
            </w:ins>
          </w:p>
          <w:p w:rsidR="005B1A80" w:rsidRDefault="005B1A80" w:rsidP="00F35D93">
            <w:pPr>
              <w:pStyle w:val="Telobesedila"/>
              <w:jc w:val="left"/>
              <w:rPr>
                <w:ins w:id="46" w:author="Franci Voglar" w:date="2015-07-23T14:46:00Z"/>
                <w:b/>
              </w:rPr>
            </w:pPr>
            <w:ins w:id="47" w:author="Franci Voglar" w:date="2015-07-23T14:46:00Z">
              <w:r>
                <w:rPr>
                  <w:b/>
                </w:rPr>
                <w:t>- redukcija moči: 0 – 50%,</w:t>
              </w:r>
            </w:ins>
          </w:p>
          <w:p w:rsidR="005B1A80" w:rsidRDefault="005B1A80" w:rsidP="00F35D93">
            <w:pPr>
              <w:pStyle w:val="Telobesedila"/>
              <w:jc w:val="left"/>
              <w:rPr>
                <w:ins w:id="48" w:author="Franci Voglar" w:date="2015-07-23T14:47:00Z"/>
                <w:b/>
              </w:rPr>
            </w:pPr>
            <w:ins w:id="49" w:author="Franci Voglar" w:date="2015-07-23T14:46:00Z">
              <w:r>
                <w:rPr>
                  <w:b/>
                </w:rPr>
                <w:t xml:space="preserve">- nosilec svetilke za natik do fi 76 mm nastavljiv od min. -15 </w:t>
              </w:r>
            </w:ins>
            <w:ins w:id="50" w:author="Franci Voglar" w:date="2015-07-23T14:47:00Z">
              <w:r>
                <w:rPr>
                  <w:b/>
                </w:rPr>
                <w:t>° do min. +15 °,</w:t>
              </w:r>
            </w:ins>
          </w:p>
          <w:p w:rsidR="005B1A80" w:rsidRDefault="005B1A80" w:rsidP="00F35D93">
            <w:pPr>
              <w:pStyle w:val="Telobesedila"/>
              <w:jc w:val="left"/>
              <w:rPr>
                <w:ins w:id="51" w:author="Franci Voglar" w:date="2015-07-23T14:48:00Z"/>
                <w:b/>
              </w:rPr>
            </w:pPr>
            <w:ins w:id="52" w:author="Franci Voglar" w:date="2015-07-23T14:47:00Z">
              <w:r>
                <w:rPr>
                  <w:b/>
                </w:rPr>
                <w:t xml:space="preserve">- delež svetlobnega toka nad vodoravnico pri nagibu 0 </w:t>
              </w:r>
            </w:ins>
            <w:ins w:id="53" w:author="Franci Voglar" w:date="2015-07-23T14:48:00Z">
              <w:r>
                <w:rPr>
                  <w:b/>
                </w:rPr>
                <w:t>° je enak 0,</w:t>
              </w:r>
            </w:ins>
          </w:p>
          <w:p w:rsidR="005B1A80" w:rsidRDefault="00644EE2" w:rsidP="00F35D93">
            <w:pPr>
              <w:pStyle w:val="Telobesedila"/>
              <w:jc w:val="left"/>
              <w:rPr>
                <w:ins w:id="54" w:author="Franci Voglar" w:date="2015-07-23T14:48:00Z"/>
                <w:b/>
              </w:rPr>
            </w:pPr>
            <w:ins w:id="55" w:author="Franci Voglar" w:date="2015-07-23T14:48:00Z">
              <w:r>
                <w:rPr>
                  <w:b/>
                </w:rPr>
                <w:t>- termič</w:t>
              </w:r>
              <w:r w:rsidR="005B1A80">
                <w:rPr>
                  <w:b/>
                </w:rPr>
                <w:t>na zaščita svetilke,</w:t>
              </w:r>
            </w:ins>
          </w:p>
          <w:p w:rsidR="005B1A80" w:rsidRDefault="005B1A80" w:rsidP="00F35D93">
            <w:pPr>
              <w:pStyle w:val="Telobesedila"/>
              <w:jc w:val="left"/>
              <w:rPr>
                <w:ins w:id="56" w:author="Franci Voglar" w:date="2015-07-23T14:48:00Z"/>
                <w:b/>
              </w:rPr>
            </w:pPr>
            <w:ins w:id="57" w:author="Franci Voglar" w:date="2015-07-23T14:48:00Z">
              <w:r>
                <w:rPr>
                  <w:b/>
                </w:rPr>
                <w:t>- svetlobni tok: min. 1200 lm,</w:t>
              </w:r>
            </w:ins>
          </w:p>
          <w:p w:rsidR="005B1A80" w:rsidRDefault="005B1A80" w:rsidP="00F35D93">
            <w:pPr>
              <w:pStyle w:val="Telobesedila"/>
              <w:jc w:val="left"/>
              <w:rPr>
                <w:ins w:id="58" w:author="Franci Voglar" w:date="2015-07-23T14:48:00Z"/>
                <w:b/>
              </w:rPr>
            </w:pPr>
            <w:ins w:id="59" w:author="Franci Voglar" w:date="2015-07-23T14:48:00Z">
              <w:r>
                <w:rPr>
                  <w:b/>
                </w:rPr>
                <w:t>- priloga: ustrezen svetlobno tehnični izračun, s karakteristikami: montaža svetilke na višini 5 m, širina ceste 4 m, odmik kandelabra 0,5m, raster med kan</w:t>
              </w:r>
            </w:ins>
            <w:ins w:id="60" w:author="Franci Voglar" w:date="2015-07-23T14:52:00Z">
              <w:r w:rsidR="00644EE2">
                <w:rPr>
                  <w:b/>
                </w:rPr>
                <w:t>d</w:t>
              </w:r>
            </w:ins>
            <w:ins w:id="61" w:author="Franci Voglar" w:date="2015-07-23T14:48:00Z">
              <w:r>
                <w:rPr>
                  <w:b/>
                </w:rPr>
                <w:t>elabri 28 m, ustreznost svetlobno</w:t>
              </w:r>
            </w:ins>
            <w:ins w:id="62" w:author="Franci Voglar" w:date="2015-07-23T14:51:00Z">
              <w:r w:rsidR="00644EE2">
                <w:rPr>
                  <w:b/>
                </w:rPr>
                <w:t xml:space="preserve"> </w:t>
              </w:r>
            </w:ins>
            <w:ins w:id="63" w:author="Franci Voglar" w:date="2015-07-23T14:48:00Z">
              <w:r>
                <w:rPr>
                  <w:b/>
                </w:rPr>
                <w:t>tehničnemu razredu min. S4,</w:t>
              </w:r>
            </w:ins>
          </w:p>
          <w:p w:rsidR="00630BE1" w:rsidRPr="00630BE1" w:rsidRDefault="005B1A80" w:rsidP="00F35D93">
            <w:pPr>
              <w:pStyle w:val="Telobesedila"/>
              <w:jc w:val="left"/>
              <w:rPr>
                <w:b/>
              </w:rPr>
            </w:pPr>
            <w:ins w:id="64" w:author="Franci Voglar" w:date="2015-07-23T14:50:00Z">
              <w:r>
                <w:rPr>
                  <w:b/>
                </w:rPr>
                <w:t>- priloga: tehnično-komercialna dokumentacija za dokazilo zahtevanim tehničnim pogojem svetilke.</w:t>
              </w:r>
            </w:ins>
            <w:del w:id="65" w:author="Franci Voglar" w:date="2015-07-23T14:51:00Z">
              <w:r w:rsidR="00630BE1" w:rsidRPr="00630BE1" w:rsidDel="005B1A80">
                <w:rPr>
                  <w:b/>
                </w:rPr>
                <w:delText xml:space="preserve">podobno, makasimalno 14W, maksimalno 4200 K, montaža na višini 5 m, širina ceste 4 m, raster 28 m, svetlobno tehnični razred minimalno S4. </w:delText>
              </w:r>
              <w:r w:rsidR="00630BE1" w:rsidRPr="00296F51" w:rsidDel="005B1A80">
                <w:rPr>
                  <w:b/>
                  <w:color w:val="548DD4" w:themeColor="text2" w:themeTint="99"/>
                  <w:u w:val="single"/>
                </w:rPr>
                <w:delText>Ponudnik v ponudbi priloži svetlobnotehnični  izračun</w:delText>
              </w:r>
            </w:del>
          </w:p>
        </w:tc>
        <w:tc>
          <w:tcPr>
            <w:tcW w:w="236" w:type="dxa"/>
            <w:noWrap/>
            <w:hideMark/>
          </w:tcPr>
          <w:p w:rsidR="00630BE1" w:rsidRPr="00630BE1" w:rsidRDefault="00630BE1" w:rsidP="00630BE1">
            <w:pPr>
              <w:pStyle w:val="Telobesedila"/>
              <w:jc w:val="left"/>
              <w:rPr>
                <w:b/>
              </w:rPr>
            </w:pPr>
            <w:r w:rsidRPr="00630BE1">
              <w:rPr>
                <w:b/>
              </w:rPr>
              <w:t>100</w:t>
            </w:r>
          </w:p>
        </w:tc>
        <w:tc>
          <w:tcPr>
            <w:tcW w:w="738" w:type="dxa"/>
            <w:noWrap/>
            <w:hideMark/>
          </w:tcPr>
          <w:p w:rsidR="00630BE1" w:rsidRPr="00630BE1" w:rsidRDefault="00630BE1" w:rsidP="00630BE1">
            <w:pPr>
              <w:pStyle w:val="Telobesedila"/>
              <w:jc w:val="left"/>
              <w:rPr>
                <w:b/>
              </w:rPr>
            </w:pPr>
            <w:r w:rsidRPr="00630BE1">
              <w:rPr>
                <w:b/>
              </w:rPr>
              <w:t>kos</w:t>
            </w:r>
          </w:p>
        </w:tc>
      </w:tr>
      <w:tr w:rsidR="00630BE1" w:rsidRPr="00630BE1" w:rsidTr="00630BE1">
        <w:trPr>
          <w:trHeight w:val="1515"/>
        </w:trPr>
        <w:tc>
          <w:tcPr>
            <w:tcW w:w="696" w:type="dxa"/>
            <w:noWrap/>
            <w:hideMark/>
          </w:tcPr>
          <w:p w:rsidR="00630BE1" w:rsidRPr="00630BE1" w:rsidRDefault="00630BE1" w:rsidP="00630BE1">
            <w:pPr>
              <w:pStyle w:val="Telobesedila"/>
              <w:jc w:val="left"/>
              <w:rPr>
                <w:b/>
                <w:bCs/>
              </w:rPr>
            </w:pPr>
            <w:r w:rsidRPr="00630BE1">
              <w:rPr>
                <w:b/>
                <w:bCs/>
              </w:rPr>
              <w:t>4.</w:t>
            </w:r>
          </w:p>
        </w:tc>
        <w:tc>
          <w:tcPr>
            <w:tcW w:w="4941" w:type="dxa"/>
            <w:hideMark/>
          </w:tcPr>
          <w:p w:rsidR="00644EE2" w:rsidRDefault="00630BE1" w:rsidP="00630BE1">
            <w:pPr>
              <w:pStyle w:val="Telobesedila"/>
              <w:jc w:val="left"/>
              <w:rPr>
                <w:ins w:id="66" w:author="Franci Voglar" w:date="2015-07-23T14:53:00Z"/>
                <w:b/>
              </w:rPr>
            </w:pPr>
            <w:r w:rsidRPr="00630BE1">
              <w:rPr>
                <w:b/>
              </w:rPr>
              <w:t>Cestna LED svetilka</w:t>
            </w:r>
            <w:ins w:id="67" w:author="Franci Voglar" w:date="2015-07-23T14:52:00Z">
              <w:r w:rsidR="00644EE2">
                <w:rPr>
                  <w:b/>
                </w:rPr>
                <w:t xml:space="preserve"> do moči 28 W</w:t>
              </w:r>
            </w:ins>
            <w:r w:rsidRPr="00630BE1">
              <w:rPr>
                <w:b/>
              </w:rPr>
              <w:t xml:space="preserve"> LSL30 s kotnim nosilcem</w:t>
            </w:r>
            <w:ins w:id="68" w:author="Franci Voglar" w:date="2015-07-23T14:53:00Z">
              <w:r w:rsidR="00644EE2">
                <w:rPr>
                  <w:b/>
                </w:rPr>
                <w:t>, s</w:t>
              </w:r>
            </w:ins>
            <w:r w:rsidRPr="00630BE1">
              <w:rPr>
                <w:b/>
              </w:rPr>
              <w:t xml:space="preserve"> </w:t>
            </w:r>
            <w:ins w:id="69" w:author="Franci Voglar" w:date="2015-07-23T14:53:00Z">
              <w:r w:rsidR="00644EE2">
                <w:rPr>
                  <w:b/>
                </w:rPr>
                <w:t xml:space="preserve">sledečimi specifikacijami </w:t>
              </w:r>
            </w:ins>
            <w:r w:rsidRPr="00630BE1">
              <w:rPr>
                <w:b/>
              </w:rPr>
              <w:t xml:space="preserve">ali </w:t>
            </w:r>
            <w:ins w:id="70" w:author="Franci Voglar" w:date="2015-07-23T14:53:00Z">
              <w:r w:rsidR="00644EE2">
                <w:rPr>
                  <w:b/>
                </w:rPr>
                <w:t>enakovredno:</w:t>
              </w:r>
            </w:ins>
          </w:p>
          <w:p w:rsidR="00644EE2" w:rsidRDefault="00644EE2" w:rsidP="00644EE2">
            <w:pPr>
              <w:pStyle w:val="Telobesedila"/>
              <w:jc w:val="left"/>
              <w:rPr>
                <w:ins w:id="71" w:author="Franci Voglar" w:date="2015-07-23T14:53:00Z"/>
                <w:b/>
              </w:rPr>
            </w:pPr>
            <w:ins w:id="72" w:author="Franci Voglar" w:date="2015-07-23T14:53:00Z">
              <w:r>
                <w:rPr>
                  <w:b/>
                </w:rPr>
                <w:t>- napajalna napetost svetilke: 230V AC,</w:t>
              </w:r>
            </w:ins>
          </w:p>
          <w:p w:rsidR="00644EE2" w:rsidRDefault="00644EE2" w:rsidP="00644EE2">
            <w:pPr>
              <w:pStyle w:val="Telobesedila"/>
              <w:jc w:val="left"/>
              <w:rPr>
                <w:ins w:id="73" w:author="Franci Voglar" w:date="2015-07-23T14:53:00Z"/>
                <w:b/>
              </w:rPr>
            </w:pPr>
            <w:ins w:id="74" w:author="Franci Voglar" w:date="2015-07-23T14:53:00Z">
              <w:r>
                <w:rPr>
                  <w:b/>
                </w:rPr>
                <w:t>- priključna moč svetilke: max. 28 W,</w:t>
              </w:r>
            </w:ins>
          </w:p>
          <w:p w:rsidR="00644EE2" w:rsidRDefault="00644EE2" w:rsidP="00644EE2">
            <w:pPr>
              <w:pStyle w:val="Telobesedila"/>
              <w:jc w:val="left"/>
              <w:rPr>
                <w:ins w:id="75" w:author="Franci Voglar" w:date="2015-07-23T14:53:00Z"/>
                <w:b/>
              </w:rPr>
            </w:pPr>
            <w:ins w:id="76" w:author="Franci Voglar" w:date="2015-07-23T14:53:00Z">
              <w:r>
                <w:rPr>
                  <w:b/>
                </w:rPr>
                <w:t>- električni tok napajalnika: max. 300 mA,</w:t>
              </w:r>
            </w:ins>
          </w:p>
          <w:p w:rsidR="00644EE2" w:rsidRDefault="00644EE2" w:rsidP="00644EE2">
            <w:pPr>
              <w:pStyle w:val="Telobesedila"/>
              <w:jc w:val="left"/>
              <w:rPr>
                <w:ins w:id="77" w:author="Franci Voglar" w:date="2015-07-23T14:53:00Z"/>
                <w:b/>
              </w:rPr>
            </w:pPr>
            <w:ins w:id="78" w:author="Franci Voglar" w:date="2015-07-23T14:53:00Z">
              <w:r>
                <w:rPr>
                  <w:b/>
                </w:rPr>
                <w:t>- življenjska doba svetilke: min. 50.000 ur,</w:t>
              </w:r>
            </w:ins>
          </w:p>
          <w:p w:rsidR="00644EE2" w:rsidRDefault="00644EE2" w:rsidP="00644EE2">
            <w:pPr>
              <w:pStyle w:val="Telobesedila"/>
              <w:jc w:val="left"/>
              <w:rPr>
                <w:ins w:id="79" w:author="Franci Voglar" w:date="2015-07-23T14:53:00Z"/>
                <w:b/>
              </w:rPr>
            </w:pPr>
            <w:ins w:id="80" w:author="Franci Voglar" w:date="2015-07-23T14:53:00Z">
              <w:r>
                <w:rPr>
                  <w:b/>
                </w:rPr>
                <w:t>- temperatura barve: max. 4200 K,</w:t>
              </w:r>
            </w:ins>
          </w:p>
          <w:p w:rsidR="00644EE2" w:rsidRDefault="00644EE2" w:rsidP="00644EE2">
            <w:pPr>
              <w:pStyle w:val="Telobesedila"/>
              <w:jc w:val="left"/>
              <w:rPr>
                <w:ins w:id="81" w:author="Franci Voglar" w:date="2015-07-23T14:53:00Z"/>
                <w:b/>
              </w:rPr>
            </w:pPr>
            <w:ins w:id="82" w:author="Franci Voglar" w:date="2015-07-23T14:53:00Z">
              <w:r>
                <w:rPr>
                  <w:b/>
                </w:rPr>
                <w:t>- stopnja zaščite svetilke: min. IP 66,</w:t>
              </w:r>
            </w:ins>
          </w:p>
          <w:p w:rsidR="00644EE2" w:rsidRDefault="00644EE2" w:rsidP="00644EE2">
            <w:pPr>
              <w:pStyle w:val="Telobesedila"/>
              <w:jc w:val="left"/>
              <w:rPr>
                <w:ins w:id="83" w:author="Franci Voglar" w:date="2015-07-23T14:53:00Z"/>
                <w:b/>
              </w:rPr>
            </w:pPr>
            <w:ins w:id="84" w:author="Franci Voglar" w:date="2015-07-23T14:53:00Z">
              <w:r>
                <w:rPr>
                  <w:b/>
                </w:rPr>
                <w:t>- temperaturno območje delovanja: -30 °C do +45 °C,</w:t>
              </w:r>
            </w:ins>
          </w:p>
          <w:p w:rsidR="00644EE2" w:rsidRDefault="00644EE2" w:rsidP="00644EE2">
            <w:pPr>
              <w:pStyle w:val="Telobesedila"/>
              <w:jc w:val="left"/>
              <w:rPr>
                <w:ins w:id="85" w:author="Franci Voglar" w:date="2015-07-23T14:53:00Z"/>
                <w:b/>
              </w:rPr>
            </w:pPr>
            <w:ins w:id="86" w:author="Franci Voglar" w:date="2015-07-23T14:53:00Z">
              <w:r>
                <w:rPr>
                  <w:b/>
                </w:rPr>
                <w:t>- zaščitni razred: min. class II,</w:t>
              </w:r>
            </w:ins>
          </w:p>
          <w:p w:rsidR="00644EE2" w:rsidRDefault="00644EE2" w:rsidP="00644EE2">
            <w:pPr>
              <w:pStyle w:val="Telobesedila"/>
              <w:jc w:val="left"/>
              <w:rPr>
                <w:ins w:id="87" w:author="Franci Voglar" w:date="2015-07-23T14:53:00Z"/>
                <w:b/>
              </w:rPr>
            </w:pPr>
            <w:ins w:id="88" w:author="Franci Voglar" w:date="2015-07-23T14:53:00Z">
              <w:r>
                <w:rPr>
                  <w:b/>
                </w:rPr>
                <w:t>- ohišje svetilke: aluminijeva zlitina,</w:t>
              </w:r>
            </w:ins>
          </w:p>
          <w:p w:rsidR="00644EE2" w:rsidRDefault="00644EE2" w:rsidP="00644EE2">
            <w:pPr>
              <w:pStyle w:val="Telobesedila"/>
              <w:jc w:val="left"/>
              <w:rPr>
                <w:ins w:id="89" w:author="Franci Voglar" w:date="2015-07-23T14:53:00Z"/>
                <w:b/>
              </w:rPr>
            </w:pPr>
            <w:ins w:id="90" w:author="Franci Voglar" w:date="2015-07-23T14:53:00Z">
              <w:r>
                <w:rPr>
                  <w:b/>
                </w:rPr>
                <w:t>- barva ohišja: RAL 9006,</w:t>
              </w:r>
            </w:ins>
          </w:p>
          <w:p w:rsidR="00644EE2" w:rsidRDefault="00644EE2" w:rsidP="00644EE2">
            <w:pPr>
              <w:pStyle w:val="Telobesedila"/>
              <w:jc w:val="left"/>
              <w:rPr>
                <w:ins w:id="91" w:author="Franci Voglar" w:date="2015-07-23T14:53:00Z"/>
                <w:b/>
              </w:rPr>
            </w:pPr>
            <w:ins w:id="92" w:author="Franci Voglar" w:date="2015-07-23T14:53:00Z">
              <w:r>
                <w:rPr>
                  <w:b/>
                </w:rPr>
                <w:t>- redukcija moči: 0 – 50%,</w:t>
              </w:r>
            </w:ins>
          </w:p>
          <w:p w:rsidR="00644EE2" w:rsidRDefault="00644EE2" w:rsidP="00644EE2">
            <w:pPr>
              <w:pStyle w:val="Telobesedila"/>
              <w:jc w:val="left"/>
              <w:rPr>
                <w:ins w:id="93" w:author="Franci Voglar" w:date="2015-07-23T14:53:00Z"/>
                <w:b/>
              </w:rPr>
            </w:pPr>
            <w:ins w:id="94" w:author="Franci Voglar" w:date="2015-07-23T14:53:00Z">
              <w:r>
                <w:rPr>
                  <w:b/>
                </w:rPr>
                <w:t>- nosilec svetilke za natik do fi 76 mm nastavljiv od min. -15 ° do min. +15 °,</w:t>
              </w:r>
            </w:ins>
          </w:p>
          <w:p w:rsidR="00644EE2" w:rsidRDefault="00644EE2" w:rsidP="00644EE2">
            <w:pPr>
              <w:pStyle w:val="Telobesedila"/>
              <w:jc w:val="left"/>
              <w:rPr>
                <w:ins w:id="95" w:author="Franci Voglar" w:date="2015-07-23T14:53:00Z"/>
                <w:b/>
              </w:rPr>
            </w:pPr>
            <w:ins w:id="96" w:author="Franci Voglar" w:date="2015-07-23T14:53:00Z">
              <w:r>
                <w:rPr>
                  <w:b/>
                </w:rPr>
                <w:t>- delež svetlobnega toka nad vodoravnico pri nagibu 0 ° je enak 0,</w:t>
              </w:r>
            </w:ins>
          </w:p>
          <w:p w:rsidR="00644EE2" w:rsidRDefault="00644EE2" w:rsidP="00644EE2">
            <w:pPr>
              <w:pStyle w:val="Telobesedila"/>
              <w:jc w:val="left"/>
              <w:rPr>
                <w:ins w:id="97" w:author="Franci Voglar" w:date="2015-07-23T14:53:00Z"/>
                <w:b/>
              </w:rPr>
            </w:pPr>
            <w:ins w:id="98" w:author="Franci Voglar" w:date="2015-07-23T14:53:00Z">
              <w:r>
                <w:rPr>
                  <w:b/>
                </w:rPr>
                <w:t>- termična zaščita svetilke,</w:t>
              </w:r>
            </w:ins>
          </w:p>
          <w:p w:rsidR="00644EE2" w:rsidRDefault="00644EE2" w:rsidP="00644EE2">
            <w:pPr>
              <w:pStyle w:val="Telobesedila"/>
              <w:jc w:val="left"/>
              <w:rPr>
                <w:ins w:id="99" w:author="Franci Voglar" w:date="2015-07-23T14:53:00Z"/>
                <w:b/>
              </w:rPr>
            </w:pPr>
            <w:ins w:id="100" w:author="Franci Voglar" w:date="2015-07-23T14:53:00Z">
              <w:r>
                <w:rPr>
                  <w:b/>
                </w:rPr>
                <w:t>- svetlobni tok: min. 3000 lm,</w:t>
              </w:r>
            </w:ins>
          </w:p>
          <w:p w:rsidR="00644EE2" w:rsidRDefault="00644EE2" w:rsidP="00644EE2">
            <w:pPr>
              <w:pStyle w:val="Telobesedila"/>
              <w:jc w:val="left"/>
              <w:rPr>
                <w:ins w:id="101" w:author="Franci Voglar" w:date="2015-07-23T14:53:00Z"/>
                <w:b/>
              </w:rPr>
            </w:pPr>
            <w:ins w:id="102" w:author="Franci Voglar" w:date="2015-07-23T14:53:00Z">
              <w:r>
                <w:rPr>
                  <w:b/>
                </w:rPr>
                <w:t>- priloga: ustrezen svetlobno tehnični izračun, s karakteristikami: montaža svetilke na višini 7 m, širina ceste 5,5 m, odmik kandelabra 0,5m, raster med kandelabri 34 m, ustreznost svetlobno tehničnemu razredu min. M5,</w:t>
              </w:r>
            </w:ins>
          </w:p>
          <w:p w:rsidR="00630BE1" w:rsidRPr="00630BE1" w:rsidRDefault="00644EE2" w:rsidP="00644EE2">
            <w:pPr>
              <w:pStyle w:val="Telobesedila"/>
              <w:jc w:val="left"/>
              <w:rPr>
                <w:b/>
              </w:rPr>
            </w:pPr>
            <w:ins w:id="103" w:author="Franci Voglar" w:date="2015-07-23T14:53:00Z">
              <w:r>
                <w:rPr>
                  <w:b/>
                </w:rPr>
                <w:t>- priloga: tehnično-komercialna dokumentacija za dokazilo zahtevanim tehničnim pogojem svetilke.</w:t>
              </w:r>
              <w:r w:rsidRPr="00630BE1">
                <w:rPr>
                  <w:b/>
                </w:rPr>
                <w:t xml:space="preserve"> </w:t>
              </w:r>
            </w:ins>
            <w:del w:id="104" w:author="Franci Voglar" w:date="2015-07-23T14:54:00Z">
              <w:r w:rsidR="00630BE1" w:rsidRPr="00630BE1" w:rsidDel="00644EE2">
                <w:rPr>
                  <w:b/>
                </w:rPr>
                <w:delText xml:space="preserve">podobno, makasimalno 27W, maksimalno 4200 K, montaža na višini 7 m, širina ceste 5,5 m, raster 34 m, svetlobno tehnični razred minimalno M5.  </w:delText>
              </w:r>
              <w:r w:rsidR="00630BE1" w:rsidRPr="00296F51" w:rsidDel="00644EE2">
                <w:rPr>
                  <w:b/>
                  <w:color w:val="548DD4" w:themeColor="text2" w:themeTint="99"/>
                  <w:u w:val="single"/>
                </w:rPr>
                <w:delText>Ponudnik v ponudbi priloži sve</w:delText>
              </w:r>
            </w:del>
            <w:del w:id="105" w:author="Franci Voglar" w:date="2015-07-23T14:53:00Z">
              <w:r w:rsidR="00630BE1" w:rsidRPr="00296F51" w:rsidDel="00644EE2">
                <w:rPr>
                  <w:b/>
                  <w:color w:val="548DD4" w:themeColor="text2" w:themeTint="99"/>
                  <w:u w:val="single"/>
                </w:rPr>
                <w:delText>tlobnotehnični  izračun</w:delText>
              </w:r>
            </w:del>
          </w:p>
        </w:tc>
        <w:tc>
          <w:tcPr>
            <w:tcW w:w="236" w:type="dxa"/>
            <w:noWrap/>
            <w:hideMark/>
          </w:tcPr>
          <w:p w:rsidR="00630BE1" w:rsidRPr="00630BE1" w:rsidRDefault="00630BE1" w:rsidP="00630BE1">
            <w:pPr>
              <w:pStyle w:val="Telobesedila"/>
              <w:jc w:val="left"/>
              <w:rPr>
                <w:b/>
              </w:rPr>
            </w:pPr>
            <w:r w:rsidRPr="00630BE1">
              <w:rPr>
                <w:b/>
              </w:rPr>
              <w:t>30</w:t>
            </w:r>
          </w:p>
        </w:tc>
        <w:tc>
          <w:tcPr>
            <w:tcW w:w="738" w:type="dxa"/>
            <w:tcBorders>
              <w:bottom w:val="single" w:sz="4" w:space="0" w:color="auto"/>
            </w:tcBorders>
            <w:noWrap/>
            <w:hideMark/>
          </w:tcPr>
          <w:p w:rsidR="00630BE1" w:rsidRPr="00630BE1" w:rsidRDefault="00630BE1" w:rsidP="00630BE1">
            <w:pPr>
              <w:pStyle w:val="Telobesedila"/>
              <w:jc w:val="left"/>
              <w:rPr>
                <w:b/>
              </w:rPr>
            </w:pPr>
            <w:r w:rsidRPr="00630BE1">
              <w:rPr>
                <w:b/>
              </w:rPr>
              <w:t>kos</w:t>
            </w:r>
          </w:p>
        </w:tc>
      </w:tr>
    </w:tbl>
    <w:p w:rsidR="006478DE" w:rsidRDefault="006478DE" w:rsidP="006478DE">
      <w:pPr>
        <w:pStyle w:val="Telobesedila"/>
        <w:jc w:val="left"/>
      </w:pPr>
    </w:p>
    <w:p w:rsidR="006478DE" w:rsidRDefault="006478DE" w:rsidP="006478DE">
      <w:pPr>
        <w:pStyle w:val="Telobesedila"/>
        <w:jc w:val="left"/>
      </w:pPr>
    </w:p>
    <w:p w:rsidR="006478DE" w:rsidRDefault="006478DE" w:rsidP="006478DE">
      <w:pPr>
        <w:pStyle w:val="Telobesedila"/>
        <w:jc w:val="left"/>
      </w:pPr>
    </w:p>
    <w:p w:rsidR="006478DE" w:rsidRDefault="006478DE" w:rsidP="006478DE">
      <w:pPr>
        <w:pStyle w:val="Telobesedila"/>
        <w:jc w:val="left"/>
      </w:pPr>
    </w:p>
    <w:p w:rsidR="009F1832" w:rsidRDefault="009F1832" w:rsidP="00E84F9C">
      <w:pPr>
        <w:pStyle w:val="Zaetekinkonecpogodbe"/>
        <w:jc w:val="center"/>
        <w:rPr>
          <w:sz w:val="20"/>
          <w:szCs w:val="20"/>
        </w:rPr>
      </w:pPr>
    </w:p>
    <w:tbl>
      <w:tblPr>
        <w:tblW w:w="0" w:type="auto"/>
        <w:tblCellMar>
          <w:left w:w="70" w:type="dxa"/>
          <w:right w:w="70" w:type="dxa"/>
        </w:tblCellMar>
        <w:tblLook w:val="0000" w:firstRow="0" w:lastRow="0" w:firstColumn="0" w:lastColumn="0" w:noHBand="0" w:noVBand="0"/>
      </w:tblPr>
      <w:tblGrid>
        <w:gridCol w:w="3070"/>
        <w:gridCol w:w="3070"/>
        <w:gridCol w:w="3070"/>
      </w:tblGrid>
      <w:tr w:rsidR="00630BE1" w:rsidRPr="001823F7" w:rsidTr="005D2D72">
        <w:tc>
          <w:tcPr>
            <w:tcW w:w="3070" w:type="dxa"/>
          </w:tcPr>
          <w:p w:rsidR="00630BE1" w:rsidRPr="001823F7" w:rsidRDefault="00630BE1" w:rsidP="005D2D72">
            <w:pPr>
              <w:jc w:val="center"/>
              <w:rPr>
                <w:szCs w:val="24"/>
              </w:rPr>
            </w:pPr>
            <w:r w:rsidRPr="001823F7">
              <w:rPr>
                <w:szCs w:val="24"/>
              </w:rPr>
              <w:t>Kraj in datum:</w:t>
            </w:r>
          </w:p>
          <w:p w:rsidR="00630BE1" w:rsidRPr="001823F7" w:rsidRDefault="00630BE1" w:rsidP="005D2D72">
            <w:pPr>
              <w:jc w:val="center"/>
              <w:rPr>
                <w:szCs w:val="24"/>
              </w:rPr>
            </w:pPr>
          </w:p>
        </w:tc>
        <w:tc>
          <w:tcPr>
            <w:tcW w:w="3070" w:type="dxa"/>
          </w:tcPr>
          <w:p w:rsidR="00630BE1" w:rsidRPr="001823F7" w:rsidRDefault="00630BE1" w:rsidP="005D2D72">
            <w:pPr>
              <w:pStyle w:val="len"/>
              <w:keepNext w:val="0"/>
              <w:spacing w:before="0" w:after="0"/>
              <w:rPr>
                <w:rFonts w:ascii="Times New Roman" w:hAnsi="Times New Roman"/>
                <w:sz w:val="24"/>
              </w:rPr>
            </w:pPr>
            <w:r w:rsidRPr="001823F7">
              <w:rPr>
                <w:rFonts w:ascii="Times New Roman" w:hAnsi="Times New Roman"/>
                <w:sz w:val="24"/>
              </w:rPr>
              <w:t>Žig:</w:t>
            </w:r>
          </w:p>
        </w:tc>
        <w:tc>
          <w:tcPr>
            <w:tcW w:w="3070" w:type="dxa"/>
          </w:tcPr>
          <w:p w:rsidR="00630BE1" w:rsidRPr="001823F7" w:rsidRDefault="00630BE1" w:rsidP="005D2D72">
            <w:pPr>
              <w:jc w:val="center"/>
              <w:rPr>
                <w:szCs w:val="24"/>
              </w:rPr>
            </w:pPr>
            <w:r w:rsidRPr="001823F7">
              <w:rPr>
                <w:szCs w:val="24"/>
              </w:rPr>
              <w:t>Podpis odgovorne osebe ponudnika:</w:t>
            </w:r>
          </w:p>
          <w:p w:rsidR="00630BE1" w:rsidRPr="001823F7" w:rsidRDefault="00630BE1" w:rsidP="005D2D72">
            <w:pPr>
              <w:jc w:val="center"/>
              <w:rPr>
                <w:szCs w:val="24"/>
              </w:rPr>
            </w:pPr>
          </w:p>
        </w:tc>
      </w:tr>
      <w:tr w:rsidR="00630BE1" w:rsidRPr="001823F7" w:rsidTr="005D2D72">
        <w:tc>
          <w:tcPr>
            <w:tcW w:w="3070" w:type="dxa"/>
          </w:tcPr>
          <w:p w:rsidR="00630BE1" w:rsidRPr="001823F7" w:rsidRDefault="00630BE1" w:rsidP="005D2D72">
            <w:pPr>
              <w:rPr>
                <w:szCs w:val="24"/>
              </w:rPr>
            </w:pPr>
          </w:p>
        </w:tc>
        <w:tc>
          <w:tcPr>
            <w:tcW w:w="3070" w:type="dxa"/>
          </w:tcPr>
          <w:p w:rsidR="00630BE1" w:rsidRPr="001823F7" w:rsidRDefault="00630BE1" w:rsidP="005D2D72">
            <w:pPr>
              <w:pStyle w:val="len"/>
              <w:keepNext w:val="0"/>
              <w:spacing w:before="0" w:after="0"/>
              <w:rPr>
                <w:rFonts w:ascii="Times New Roman" w:hAnsi="Times New Roman"/>
                <w:sz w:val="24"/>
              </w:rPr>
            </w:pPr>
          </w:p>
        </w:tc>
        <w:tc>
          <w:tcPr>
            <w:tcW w:w="3070" w:type="dxa"/>
          </w:tcPr>
          <w:p w:rsidR="00630BE1" w:rsidRPr="001823F7" w:rsidRDefault="00630BE1" w:rsidP="005D2D72">
            <w:pPr>
              <w:jc w:val="center"/>
              <w:rPr>
                <w:szCs w:val="24"/>
              </w:rPr>
            </w:pPr>
          </w:p>
        </w:tc>
      </w:tr>
      <w:tr w:rsidR="00630BE1" w:rsidRPr="001823F7" w:rsidTr="005D2D72">
        <w:tc>
          <w:tcPr>
            <w:tcW w:w="3070" w:type="dxa"/>
          </w:tcPr>
          <w:p w:rsidR="00630BE1" w:rsidRPr="001823F7" w:rsidRDefault="00630BE1" w:rsidP="005D2D72">
            <w:pPr>
              <w:rPr>
                <w:szCs w:val="24"/>
              </w:rPr>
            </w:pPr>
          </w:p>
        </w:tc>
        <w:tc>
          <w:tcPr>
            <w:tcW w:w="3070" w:type="dxa"/>
          </w:tcPr>
          <w:p w:rsidR="00630BE1" w:rsidRPr="001823F7" w:rsidRDefault="00630BE1" w:rsidP="005D2D72">
            <w:pPr>
              <w:pStyle w:val="len"/>
              <w:keepNext w:val="0"/>
              <w:spacing w:before="0" w:after="0"/>
              <w:rPr>
                <w:rFonts w:ascii="Times New Roman" w:hAnsi="Times New Roman"/>
                <w:sz w:val="24"/>
              </w:rPr>
            </w:pPr>
          </w:p>
        </w:tc>
        <w:tc>
          <w:tcPr>
            <w:tcW w:w="3070" w:type="dxa"/>
            <w:tcBorders>
              <w:bottom w:val="single" w:sz="4" w:space="0" w:color="auto"/>
            </w:tcBorders>
          </w:tcPr>
          <w:p w:rsidR="00630BE1" w:rsidRPr="001823F7" w:rsidRDefault="00630BE1" w:rsidP="005D2D72">
            <w:pPr>
              <w:jc w:val="center"/>
              <w:rPr>
                <w:szCs w:val="24"/>
                <w:u w:val="single"/>
              </w:rPr>
            </w:pPr>
          </w:p>
        </w:tc>
      </w:tr>
    </w:tbl>
    <w:p w:rsidR="00630BE1" w:rsidRDefault="00630BE1" w:rsidP="00630BE1">
      <w:pPr>
        <w:pStyle w:val="Telobesedila"/>
        <w:rPr>
          <w:sz w:val="20"/>
          <w:szCs w:val="20"/>
        </w:rPr>
      </w:pPr>
    </w:p>
    <w:p w:rsidR="00630BE1" w:rsidRDefault="00630BE1" w:rsidP="00630BE1">
      <w:pPr>
        <w:pStyle w:val="Telobesedila"/>
        <w:jc w:val="center"/>
        <w:rPr>
          <w:b/>
        </w:rPr>
      </w:pPr>
    </w:p>
    <w:p w:rsidR="00253F78" w:rsidRPr="0084217B" w:rsidRDefault="00253F78" w:rsidP="00253F78">
      <w:pPr>
        <w:spacing w:after="240"/>
        <w:jc w:val="center"/>
        <w:rPr>
          <w:b/>
          <w:sz w:val="48"/>
        </w:rPr>
      </w:pPr>
    </w:p>
    <w:p w:rsidR="00630BE1" w:rsidRDefault="00630BE1" w:rsidP="00644EE2">
      <w:pPr>
        <w:spacing w:after="240"/>
        <w:rPr>
          <w:b/>
        </w:rPr>
      </w:pPr>
    </w:p>
    <w:p w:rsidR="0075735C" w:rsidRPr="00230849" w:rsidRDefault="0075735C" w:rsidP="0075735C">
      <w:pPr>
        <w:pStyle w:val="Zaetekinkonecpogodbe"/>
        <w:jc w:val="center"/>
      </w:pPr>
      <w:r w:rsidRPr="00F55D20">
        <w:rPr>
          <w:b/>
        </w:rPr>
        <w:t>POGODBA O IZVEDBI JAVNEGA NAROČILA</w:t>
      </w:r>
      <w:r>
        <w:rPr>
          <w:b/>
        </w:rPr>
        <w:t xml:space="preserve"> ZA DOBAVO ENERGETSKO UČINKOVITIH SVETILK</w:t>
      </w:r>
    </w:p>
    <w:p w:rsidR="0075735C" w:rsidRPr="00F55D20" w:rsidRDefault="0075735C" w:rsidP="0075735C">
      <w:pPr>
        <w:pStyle w:val="Zaetekinkonecpogodbe"/>
      </w:pPr>
    </w:p>
    <w:p w:rsidR="0075735C" w:rsidRPr="00F55D20" w:rsidRDefault="0075735C" w:rsidP="0075735C">
      <w:pPr>
        <w:pStyle w:val="Zaetekinkonecpogodbe"/>
      </w:pPr>
      <w:r w:rsidRPr="00F55D20">
        <w:t>ki sta jo dogovorila in sklenila</w:t>
      </w:r>
    </w:p>
    <w:p w:rsidR="0075735C" w:rsidRPr="00F55D20" w:rsidRDefault="0075735C" w:rsidP="0075735C">
      <w:pPr>
        <w:pStyle w:val="Zaetekinkonecpogodbe"/>
      </w:pPr>
    </w:p>
    <w:tbl>
      <w:tblPr>
        <w:tblW w:w="9288" w:type="dxa"/>
        <w:tblInd w:w="-34" w:type="dxa"/>
        <w:tblLook w:val="01E0" w:firstRow="1" w:lastRow="1" w:firstColumn="1" w:lastColumn="1" w:noHBand="0" w:noVBand="0"/>
      </w:tblPr>
      <w:tblGrid>
        <w:gridCol w:w="1907"/>
        <w:gridCol w:w="1384"/>
        <w:gridCol w:w="5997"/>
      </w:tblGrid>
      <w:tr w:rsidR="0075735C" w:rsidRPr="00F55D20" w:rsidTr="00F35D93">
        <w:tc>
          <w:tcPr>
            <w:tcW w:w="1907" w:type="dxa"/>
            <w:vAlign w:val="center"/>
          </w:tcPr>
          <w:p w:rsidR="0075735C" w:rsidRPr="00F55D20" w:rsidRDefault="0075735C" w:rsidP="00F35D93">
            <w:pPr>
              <w:pStyle w:val="Zaetekinkonecpogodbe"/>
              <w:ind w:left="0"/>
            </w:pPr>
            <w:r w:rsidRPr="00F55D20">
              <w:t>NAROČNIK:</w:t>
            </w:r>
          </w:p>
        </w:tc>
        <w:tc>
          <w:tcPr>
            <w:tcW w:w="7381" w:type="dxa"/>
            <w:gridSpan w:val="2"/>
            <w:vAlign w:val="center"/>
          </w:tcPr>
          <w:p w:rsidR="0075735C" w:rsidRPr="00F55D20" w:rsidRDefault="0075735C" w:rsidP="00F35D93">
            <w:pPr>
              <w:pStyle w:val="Zaetekinkonecpogodbe"/>
              <w:ind w:left="0"/>
            </w:pPr>
            <w:r w:rsidRPr="00610A80">
              <w:rPr>
                <w:b/>
              </w:rPr>
              <w:t>JAVNE SLUŽBE PTUJ d.o.o.</w:t>
            </w:r>
            <w:r w:rsidRPr="00F55D20">
              <w:t>, Ulica heroja Lacka 3, 2250 Ptuj</w:t>
            </w:r>
          </w:p>
        </w:tc>
      </w:tr>
      <w:tr w:rsidR="0075735C" w:rsidRPr="00F55D20" w:rsidTr="00F35D93">
        <w:tc>
          <w:tcPr>
            <w:tcW w:w="1907" w:type="dxa"/>
            <w:vAlign w:val="center"/>
          </w:tcPr>
          <w:p w:rsidR="0075735C" w:rsidRPr="00F55D20" w:rsidRDefault="0075735C" w:rsidP="00F35D93">
            <w:pPr>
              <w:pStyle w:val="Zaetekinkonecpogodbe"/>
              <w:ind w:left="0"/>
            </w:pPr>
          </w:p>
        </w:tc>
        <w:tc>
          <w:tcPr>
            <w:tcW w:w="7381" w:type="dxa"/>
            <w:gridSpan w:val="2"/>
            <w:vAlign w:val="center"/>
          </w:tcPr>
          <w:p w:rsidR="0075735C" w:rsidRPr="00F55D20" w:rsidRDefault="0075735C" w:rsidP="00F35D93">
            <w:pPr>
              <w:pStyle w:val="Zaetekinkonecpogodbe"/>
              <w:ind w:left="0"/>
            </w:pPr>
            <w:r w:rsidRPr="00F55D20">
              <w:t xml:space="preserve">ki jih zastopa direktor </w:t>
            </w:r>
            <w:r>
              <w:t xml:space="preserve">mag. </w:t>
            </w:r>
            <w:r w:rsidRPr="00F55D20">
              <w:t>Alen Hodnik</w:t>
            </w:r>
          </w:p>
        </w:tc>
      </w:tr>
      <w:tr w:rsidR="0075735C" w:rsidRPr="00F55D20" w:rsidTr="00F35D93">
        <w:tc>
          <w:tcPr>
            <w:tcW w:w="1907" w:type="dxa"/>
            <w:vAlign w:val="center"/>
          </w:tcPr>
          <w:p w:rsidR="0075735C" w:rsidRPr="00F55D20" w:rsidRDefault="0075735C" w:rsidP="00F35D93">
            <w:pPr>
              <w:pStyle w:val="Zaetekinkonecpogodbe"/>
              <w:ind w:left="0"/>
            </w:pPr>
          </w:p>
        </w:tc>
        <w:tc>
          <w:tcPr>
            <w:tcW w:w="7381" w:type="dxa"/>
            <w:gridSpan w:val="2"/>
            <w:vAlign w:val="center"/>
          </w:tcPr>
          <w:p w:rsidR="0075735C" w:rsidRPr="00F55D20" w:rsidRDefault="0075735C" w:rsidP="00F35D93">
            <w:pPr>
              <w:pStyle w:val="Zaetekinkonecpogodbe"/>
              <w:ind w:left="0"/>
            </w:pPr>
          </w:p>
        </w:tc>
      </w:tr>
      <w:tr w:rsidR="0075735C" w:rsidRPr="00F55D20" w:rsidTr="00F35D93">
        <w:tc>
          <w:tcPr>
            <w:tcW w:w="3291" w:type="dxa"/>
            <w:gridSpan w:val="2"/>
            <w:vAlign w:val="center"/>
          </w:tcPr>
          <w:p w:rsidR="0075735C" w:rsidRPr="00F55D20" w:rsidRDefault="0075735C" w:rsidP="00F35D93">
            <w:pPr>
              <w:pStyle w:val="Zaetekinkonecpogodbe"/>
              <w:ind w:left="0"/>
            </w:pPr>
            <w:r w:rsidRPr="00F55D20">
              <w:t>Matična številka:</w:t>
            </w:r>
          </w:p>
        </w:tc>
        <w:tc>
          <w:tcPr>
            <w:tcW w:w="5997" w:type="dxa"/>
            <w:vAlign w:val="center"/>
          </w:tcPr>
          <w:p w:rsidR="0075735C" w:rsidRPr="00F55D20" w:rsidRDefault="0075735C" w:rsidP="00F35D93">
            <w:pPr>
              <w:pStyle w:val="Zaetekinkonecpogodbe"/>
            </w:pPr>
            <w:r w:rsidRPr="00F55D20">
              <w:t>3441890000</w:t>
            </w:r>
          </w:p>
        </w:tc>
      </w:tr>
      <w:tr w:rsidR="0075735C" w:rsidRPr="00F55D20" w:rsidTr="00F35D93">
        <w:tc>
          <w:tcPr>
            <w:tcW w:w="3291" w:type="dxa"/>
            <w:gridSpan w:val="2"/>
            <w:vAlign w:val="center"/>
          </w:tcPr>
          <w:p w:rsidR="0075735C" w:rsidRPr="00F55D20" w:rsidRDefault="0075735C" w:rsidP="00F35D93">
            <w:pPr>
              <w:pStyle w:val="Zaetekinkonecpogodbe"/>
              <w:ind w:left="0"/>
            </w:pPr>
            <w:r w:rsidRPr="00F55D20">
              <w:t>Identifikacijska štev. za DDV:</w:t>
            </w:r>
          </w:p>
        </w:tc>
        <w:tc>
          <w:tcPr>
            <w:tcW w:w="5997" w:type="dxa"/>
            <w:vAlign w:val="center"/>
          </w:tcPr>
          <w:p w:rsidR="0075735C" w:rsidRPr="00F55D20" w:rsidRDefault="0075735C" w:rsidP="00F35D93">
            <w:pPr>
              <w:pStyle w:val="Zaetekinkonecpogodbe"/>
            </w:pPr>
            <w:r w:rsidRPr="00F55D20">
              <w:t>SI92851525</w:t>
            </w:r>
          </w:p>
        </w:tc>
      </w:tr>
    </w:tbl>
    <w:p w:rsidR="0075735C" w:rsidRPr="00F55D20" w:rsidRDefault="0075735C" w:rsidP="0075735C">
      <w:pPr>
        <w:pStyle w:val="Zaetekinkonecpogodbe"/>
      </w:pPr>
    </w:p>
    <w:p w:rsidR="0075735C" w:rsidRPr="00F55D20" w:rsidRDefault="0075735C" w:rsidP="0075735C">
      <w:pPr>
        <w:pStyle w:val="Zaetekinkonecpogodbe"/>
      </w:pPr>
      <w:r w:rsidRPr="00F55D20">
        <w:t>in</w:t>
      </w:r>
    </w:p>
    <w:p w:rsidR="0075735C" w:rsidRPr="00F55D20" w:rsidRDefault="0075735C" w:rsidP="0075735C">
      <w:pPr>
        <w:pStyle w:val="Zaetekinkonecpogodbe"/>
      </w:pPr>
    </w:p>
    <w:tbl>
      <w:tblPr>
        <w:tblW w:w="0" w:type="auto"/>
        <w:tblLook w:val="01E0" w:firstRow="1" w:lastRow="1" w:firstColumn="1" w:lastColumn="1" w:noHBand="0" w:noVBand="0"/>
      </w:tblPr>
      <w:tblGrid>
        <w:gridCol w:w="1830"/>
        <w:gridCol w:w="1397"/>
        <w:gridCol w:w="6059"/>
      </w:tblGrid>
      <w:tr w:rsidR="0075735C" w:rsidRPr="00F55D20" w:rsidTr="00F35D93">
        <w:tc>
          <w:tcPr>
            <w:tcW w:w="1830" w:type="dxa"/>
            <w:vAlign w:val="center"/>
          </w:tcPr>
          <w:p w:rsidR="0075735C" w:rsidRPr="00F55D20" w:rsidRDefault="0075735C" w:rsidP="00F35D93">
            <w:pPr>
              <w:pStyle w:val="Zaetekinkonecpogodbe"/>
              <w:ind w:left="0"/>
            </w:pPr>
            <w:r>
              <w:t>DOBAVITELJ:</w:t>
            </w:r>
          </w:p>
        </w:tc>
        <w:tc>
          <w:tcPr>
            <w:tcW w:w="7456" w:type="dxa"/>
            <w:gridSpan w:val="2"/>
            <w:vAlign w:val="center"/>
          </w:tcPr>
          <w:p w:rsidR="0075735C" w:rsidRPr="00F55D20" w:rsidRDefault="0075735C" w:rsidP="00F35D93">
            <w:pPr>
              <w:pStyle w:val="Zaetekinkonecpogodbe"/>
              <w:ind w:left="0"/>
            </w:pPr>
          </w:p>
        </w:tc>
      </w:tr>
      <w:tr w:rsidR="0075735C" w:rsidRPr="00F55D20" w:rsidTr="00F35D93">
        <w:trPr>
          <w:trHeight w:val="354"/>
        </w:trPr>
        <w:tc>
          <w:tcPr>
            <w:tcW w:w="1830" w:type="dxa"/>
            <w:vAlign w:val="center"/>
          </w:tcPr>
          <w:p w:rsidR="0075735C" w:rsidRPr="00F55D20" w:rsidRDefault="0075735C" w:rsidP="00F35D93">
            <w:pPr>
              <w:pStyle w:val="Zaetekinkonecpogodbe"/>
              <w:ind w:left="0"/>
            </w:pPr>
          </w:p>
        </w:tc>
        <w:tc>
          <w:tcPr>
            <w:tcW w:w="7456" w:type="dxa"/>
            <w:gridSpan w:val="2"/>
            <w:vAlign w:val="center"/>
          </w:tcPr>
          <w:p w:rsidR="0075735C" w:rsidRPr="00F55D20" w:rsidRDefault="0075735C" w:rsidP="00F35D93">
            <w:pPr>
              <w:pStyle w:val="Zaetekinkonecpogodbe"/>
              <w:ind w:left="0"/>
            </w:pPr>
            <w:r w:rsidRPr="00F55D20">
              <w:t>ki ga zastopa</w:t>
            </w:r>
          </w:p>
        </w:tc>
      </w:tr>
      <w:tr w:rsidR="0075735C" w:rsidRPr="00F55D20" w:rsidTr="00F35D93">
        <w:tc>
          <w:tcPr>
            <w:tcW w:w="1830" w:type="dxa"/>
          </w:tcPr>
          <w:p w:rsidR="0075735C" w:rsidRPr="00F55D20" w:rsidRDefault="0075735C" w:rsidP="00F35D93">
            <w:pPr>
              <w:pStyle w:val="Zaetekinkonecpogodbe"/>
              <w:ind w:left="0"/>
            </w:pPr>
          </w:p>
        </w:tc>
        <w:tc>
          <w:tcPr>
            <w:tcW w:w="7456" w:type="dxa"/>
            <w:gridSpan w:val="2"/>
          </w:tcPr>
          <w:p w:rsidR="0075735C" w:rsidRPr="00F55D20" w:rsidRDefault="0075735C" w:rsidP="00F35D93">
            <w:pPr>
              <w:pStyle w:val="Zaetekinkonecpogodbe"/>
              <w:ind w:left="0"/>
            </w:pPr>
          </w:p>
        </w:tc>
      </w:tr>
      <w:tr w:rsidR="0075735C" w:rsidRPr="00F55D20" w:rsidTr="00F35D93">
        <w:tc>
          <w:tcPr>
            <w:tcW w:w="3227" w:type="dxa"/>
            <w:gridSpan w:val="2"/>
          </w:tcPr>
          <w:p w:rsidR="0075735C" w:rsidRPr="00F55D20" w:rsidRDefault="0075735C" w:rsidP="00F35D93">
            <w:pPr>
              <w:pStyle w:val="Zaetekinkonecpogodbe"/>
              <w:ind w:left="0"/>
            </w:pPr>
            <w:r w:rsidRPr="00F55D20">
              <w:t xml:space="preserve">Matična številka: </w:t>
            </w:r>
          </w:p>
        </w:tc>
        <w:tc>
          <w:tcPr>
            <w:tcW w:w="6059" w:type="dxa"/>
          </w:tcPr>
          <w:p w:rsidR="0075735C" w:rsidRPr="00F55D20" w:rsidRDefault="0075735C" w:rsidP="00F35D93">
            <w:pPr>
              <w:pStyle w:val="Zaetekinkonecpogodbe"/>
            </w:pPr>
          </w:p>
        </w:tc>
      </w:tr>
      <w:tr w:rsidR="0075735C" w:rsidRPr="00F55D20" w:rsidTr="00F35D93">
        <w:tc>
          <w:tcPr>
            <w:tcW w:w="3227" w:type="dxa"/>
            <w:gridSpan w:val="2"/>
          </w:tcPr>
          <w:p w:rsidR="0075735C" w:rsidRPr="00F55D20" w:rsidRDefault="0075735C" w:rsidP="00F35D93">
            <w:pPr>
              <w:pStyle w:val="Zaetekinkonecpogodbe"/>
              <w:ind w:left="0"/>
            </w:pPr>
            <w:r w:rsidRPr="00F55D20">
              <w:t>Identifikacijska štev. za DDV:</w:t>
            </w:r>
          </w:p>
        </w:tc>
        <w:tc>
          <w:tcPr>
            <w:tcW w:w="6059" w:type="dxa"/>
          </w:tcPr>
          <w:p w:rsidR="0075735C" w:rsidRPr="00F55D20" w:rsidRDefault="0075735C" w:rsidP="00F35D93">
            <w:pPr>
              <w:pStyle w:val="Zaetekinkonecpogodbe"/>
            </w:pPr>
          </w:p>
        </w:tc>
      </w:tr>
    </w:tbl>
    <w:p w:rsidR="0075735C" w:rsidRPr="00F55D20" w:rsidRDefault="0075735C" w:rsidP="0075735C">
      <w:pPr>
        <w:pStyle w:val="Zaetekinkonecpogodbe"/>
      </w:pPr>
    </w:p>
    <w:p w:rsidR="0075735C" w:rsidRPr="008A0FA6" w:rsidRDefault="0075735C" w:rsidP="0075735C">
      <w:pPr>
        <w:pStyle w:val="Naslov1"/>
        <w:keepNext/>
        <w:numPr>
          <w:ilvl w:val="0"/>
          <w:numId w:val="0"/>
        </w:numPr>
        <w:spacing w:before="360" w:after="180"/>
        <w:ind w:left="357"/>
        <w:jc w:val="both"/>
        <w:rPr>
          <w:rFonts w:ascii="Times New Roman" w:hAnsi="Times New Roman" w:cs="Times New Roman"/>
          <w:sz w:val="22"/>
          <w:szCs w:val="22"/>
        </w:rPr>
      </w:pPr>
      <w:r w:rsidRPr="008A0FA6">
        <w:rPr>
          <w:rFonts w:ascii="Times New Roman" w:hAnsi="Times New Roman" w:cs="Times New Roman"/>
          <w:sz w:val="22"/>
          <w:szCs w:val="22"/>
        </w:rPr>
        <w:t>1. Uvodne ugotovitve</w:t>
      </w:r>
    </w:p>
    <w:p w:rsidR="0075735C" w:rsidRPr="00F55D20" w:rsidRDefault="0075735C" w:rsidP="0075735C">
      <w:pPr>
        <w:numPr>
          <w:ilvl w:val="1"/>
          <w:numId w:val="0"/>
        </w:numPr>
        <w:ind w:left="709" w:hanging="567"/>
        <w:jc w:val="both"/>
      </w:pPr>
      <w:r w:rsidRPr="00F55D20">
        <w:t>Pogodbeni stranki uvodoma ugotavljata:</w:t>
      </w:r>
    </w:p>
    <w:p w:rsidR="0075735C" w:rsidRPr="00F55D20" w:rsidRDefault="0075735C" w:rsidP="00A33119">
      <w:pPr>
        <w:numPr>
          <w:ilvl w:val="0"/>
          <w:numId w:val="14"/>
        </w:numPr>
        <w:jc w:val="both"/>
      </w:pPr>
      <w:r w:rsidRPr="00F55D20">
        <w:t>da je naročnik izvedel postopek oddaje javnega naročila v skladu z dol</w:t>
      </w:r>
      <w:r>
        <w:t>očili Zakona o javnem naročanju,</w:t>
      </w:r>
    </w:p>
    <w:p w:rsidR="0075735C" w:rsidRPr="00F55D20" w:rsidRDefault="0075735C" w:rsidP="00A33119">
      <w:pPr>
        <w:numPr>
          <w:ilvl w:val="0"/>
          <w:numId w:val="14"/>
        </w:numPr>
        <w:jc w:val="both"/>
      </w:pPr>
      <w:r w:rsidRPr="00F55D20">
        <w:t>da je b</w:t>
      </w:r>
      <w:r>
        <w:t>il dobavitelj</w:t>
      </w:r>
      <w:r w:rsidRPr="00F55D20">
        <w:t xml:space="preserve"> izbran kot najugodnejši ponudnik za </w:t>
      </w:r>
      <w:r>
        <w:t>dobavo predmeta javnega naročila</w:t>
      </w:r>
      <w:r w:rsidRPr="00F55D20">
        <w:t>,</w:t>
      </w:r>
    </w:p>
    <w:p w:rsidR="0075735C" w:rsidRPr="00F55D20" w:rsidRDefault="0075735C" w:rsidP="00A33119">
      <w:pPr>
        <w:numPr>
          <w:ilvl w:val="0"/>
          <w:numId w:val="14"/>
        </w:numPr>
        <w:ind w:left="1066" w:hanging="357"/>
        <w:jc w:val="both"/>
      </w:pPr>
      <w:r w:rsidRPr="00F55D20">
        <w:t>da je odločitev o oddaji javnega naročila postala pravnomočna dne _____</w:t>
      </w:r>
      <w:r>
        <w:t>_______</w:t>
      </w:r>
      <w:r w:rsidRPr="00F55D20">
        <w:t>.</w:t>
      </w:r>
    </w:p>
    <w:p w:rsidR="0075735C" w:rsidRPr="008A0FA6" w:rsidRDefault="0075735C" w:rsidP="0075735C">
      <w:pPr>
        <w:pStyle w:val="Naslov1"/>
        <w:keepNext/>
        <w:numPr>
          <w:ilvl w:val="0"/>
          <w:numId w:val="0"/>
        </w:numPr>
        <w:spacing w:before="360" w:after="180"/>
        <w:ind w:left="357"/>
        <w:jc w:val="both"/>
        <w:rPr>
          <w:rFonts w:ascii="Times New Roman" w:hAnsi="Times New Roman" w:cs="Times New Roman"/>
          <w:sz w:val="22"/>
          <w:szCs w:val="22"/>
        </w:rPr>
      </w:pPr>
      <w:r w:rsidRPr="008A0FA6">
        <w:rPr>
          <w:rFonts w:ascii="Times New Roman" w:hAnsi="Times New Roman" w:cs="Times New Roman"/>
          <w:sz w:val="22"/>
          <w:szCs w:val="22"/>
        </w:rPr>
        <w:t>2. Predmet pogodbe</w:t>
      </w:r>
    </w:p>
    <w:p w:rsidR="0075735C" w:rsidRDefault="0075735C" w:rsidP="0075735C">
      <w:pPr>
        <w:numPr>
          <w:ilvl w:val="1"/>
          <w:numId w:val="0"/>
        </w:numPr>
        <w:spacing w:after="180"/>
        <w:ind w:left="709" w:hanging="567"/>
        <w:jc w:val="both"/>
      </w:pPr>
      <w:r>
        <w:t xml:space="preserve">Pogodba </w:t>
      </w:r>
      <w:r w:rsidRPr="00F55D20">
        <w:t xml:space="preserve">se sklene na podlagi izvedenega javnega naročila in ponudbe </w:t>
      </w:r>
      <w:r>
        <w:t>dobavitelja št.</w:t>
      </w:r>
      <w:r w:rsidRPr="00F55D20">
        <w:t>______________ z dne ________________.</w:t>
      </w:r>
    </w:p>
    <w:p w:rsidR="0075735C" w:rsidRDefault="0075735C" w:rsidP="0075735C">
      <w:pPr>
        <w:numPr>
          <w:ilvl w:val="1"/>
          <w:numId w:val="0"/>
        </w:numPr>
        <w:spacing w:after="180"/>
        <w:ind w:left="709" w:hanging="567"/>
        <w:jc w:val="both"/>
      </w:pPr>
      <w:r>
        <w:t>Naročnik s to pogodbo naroča, dobavitelj pa dobavi naročniku energetsko učinkovite svetilke in kandelabre v naslednjem obsegu:</w:t>
      </w:r>
      <w:r>
        <w:tab/>
        <w:t xml:space="preserve"> </w:t>
      </w:r>
      <w:r>
        <w:tab/>
        <w:t xml:space="preserve"> </w:t>
      </w:r>
      <w:r>
        <w:tab/>
        <w:t xml:space="preserve"> </w:t>
      </w:r>
    </w:p>
    <w:p w:rsidR="0075735C" w:rsidRDefault="0075735C" w:rsidP="00A33119">
      <w:pPr>
        <w:pStyle w:val="Odstavekseznama"/>
        <w:numPr>
          <w:ilvl w:val="0"/>
          <w:numId w:val="19"/>
        </w:numPr>
        <w:spacing w:after="180"/>
        <w:jc w:val="both"/>
      </w:pPr>
      <w:r>
        <w:t>kandelaber javne razsvetljave višine 5 m, segmentni, III. vetrovne cone, raster prirobnice 170 x 170 mm, natik za svetilko fi 60 mm, komplet z vratci (brez sidra): 100 kosov</w:t>
      </w:r>
    </w:p>
    <w:p w:rsidR="0075735C" w:rsidRDefault="0075735C" w:rsidP="00A33119">
      <w:pPr>
        <w:pStyle w:val="Odstavekseznama"/>
        <w:numPr>
          <w:ilvl w:val="0"/>
          <w:numId w:val="19"/>
        </w:numPr>
        <w:spacing w:after="180"/>
        <w:jc w:val="both"/>
      </w:pPr>
      <w:r>
        <w:t>kandelaber javne razsvetljave višine 7 m, segmentni, III. vetrovne cone, raster prirobnice 170 x 170 mm, natik za svetilko fi 60 mm, komplet z vratci (brez sidra): 36 kosov</w:t>
      </w:r>
    </w:p>
    <w:p w:rsidR="0075735C" w:rsidRDefault="0075735C" w:rsidP="00A33119">
      <w:pPr>
        <w:pStyle w:val="Odstavekseznama"/>
        <w:numPr>
          <w:ilvl w:val="0"/>
          <w:numId w:val="19"/>
        </w:numPr>
        <w:spacing w:after="180"/>
        <w:jc w:val="both"/>
      </w:pPr>
      <w:r>
        <w:t xml:space="preserve">cestna LED svetilka </w:t>
      </w:r>
      <w:ins w:id="106" w:author="Franci Voglar" w:date="2015-07-23T14:57:00Z">
        <w:r w:rsidR="003E0A2C">
          <w:t>do moči 15 W</w:t>
        </w:r>
      </w:ins>
      <w:del w:id="107" w:author="Franci Voglar" w:date="2015-07-23T14:58:00Z">
        <w:r w:rsidDel="003E0A2C">
          <w:delText>LSL15</w:delText>
        </w:r>
      </w:del>
      <w:r>
        <w:t xml:space="preserve"> s kotnim nosilcem ali </w:t>
      </w:r>
      <w:ins w:id="108" w:author="Franci Voglar" w:date="2015-07-23T14:58:00Z">
        <w:r w:rsidR="003E0A2C">
          <w:t>enakovredno</w:t>
        </w:r>
      </w:ins>
      <w:del w:id="109" w:author="Franci Voglar" w:date="2015-07-23T14:58:00Z">
        <w:r w:rsidDel="003E0A2C">
          <w:delText>podobno, maksimalno 14W, maksimalno 4200 K, montaža na višini 5 m, širina ceste 4 m, raster 28 m, svetlobno tehnični razred minimalno S4</w:delText>
        </w:r>
      </w:del>
      <w:r>
        <w:t>: 100</w:t>
      </w:r>
      <w:r>
        <w:tab/>
        <w:t>kosov</w:t>
      </w:r>
    </w:p>
    <w:p w:rsidR="0075735C" w:rsidRPr="00F55D20" w:rsidRDefault="0075735C" w:rsidP="00A33119">
      <w:pPr>
        <w:pStyle w:val="Odstavekseznama"/>
        <w:numPr>
          <w:ilvl w:val="0"/>
          <w:numId w:val="19"/>
        </w:numPr>
        <w:spacing w:after="180"/>
        <w:jc w:val="both"/>
      </w:pPr>
      <w:r>
        <w:t xml:space="preserve">cestna LED svetilka </w:t>
      </w:r>
      <w:ins w:id="110" w:author="Franci Voglar" w:date="2015-07-23T14:58:00Z">
        <w:r w:rsidR="003E0A2C">
          <w:t>do moči 28 W</w:t>
        </w:r>
      </w:ins>
      <w:del w:id="111" w:author="Franci Voglar" w:date="2015-07-23T14:59:00Z">
        <w:r w:rsidDel="003E0A2C">
          <w:delText>LSL30</w:delText>
        </w:r>
      </w:del>
      <w:r>
        <w:t xml:space="preserve"> s kotnim nosilcem ali </w:t>
      </w:r>
      <w:ins w:id="112" w:author="Franci Voglar" w:date="2015-07-23T14:59:00Z">
        <w:r w:rsidR="003E0A2C">
          <w:t>enakovredno</w:t>
        </w:r>
      </w:ins>
      <w:del w:id="113" w:author="Franci Voglar" w:date="2015-07-23T14:59:00Z">
        <w:r w:rsidDel="003E0A2C">
          <w:delText>podobno, maksimalno 27W, maksimalno 4200 K, montaža na višini 7 m, širina ceste 5,5 m, raster 34 m, svetlobno tehnični razred minimalno M5</w:delText>
        </w:r>
      </w:del>
      <w:r>
        <w:t>: 30 kosov.</w:t>
      </w:r>
    </w:p>
    <w:p w:rsidR="0075735C" w:rsidRPr="008A0FA6" w:rsidRDefault="0075735C" w:rsidP="0075735C">
      <w:pPr>
        <w:pStyle w:val="Naslov1"/>
        <w:keepNext/>
        <w:numPr>
          <w:ilvl w:val="0"/>
          <w:numId w:val="0"/>
        </w:numPr>
        <w:spacing w:before="360" w:after="180"/>
        <w:ind w:left="357"/>
        <w:jc w:val="both"/>
        <w:rPr>
          <w:rFonts w:ascii="Times New Roman" w:hAnsi="Times New Roman" w:cs="Times New Roman"/>
          <w:sz w:val="22"/>
          <w:szCs w:val="22"/>
        </w:rPr>
      </w:pPr>
      <w:r w:rsidRPr="008A0FA6">
        <w:rPr>
          <w:rFonts w:ascii="Times New Roman" w:hAnsi="Times New Roman" w:cs="Times New Roman"/>
          <w:sz w:val="22"/>
          <w:szCs w:val="22"/>
        </w:rPr>
        <w:t>3. Pogodbena cena</w:t>
      </w:r>
    </w:p>
    <w:p w:rsidR="0075735C" w:rsidRPr="00F55D20" w:rsidRDefault="0075735C" w:rsidP="0075735C">
      <w:pPr>
        <w:numPr>
          <w:ilvl w:val="1"/>
          <w:numId w:val="0"/>
        </w:numPr>
        <w:spacing w:after="180"/>
        <w:ind w:left="709" w:hanging="567"/>
        <w:jc w:val="both"/>
      </w:pPr>
      <w:r w:rsidRPr="00F55D20">
        <w:t>Pogodbe</w:t>
      </w:r>
      <w:r>
        <w:t>ni stranki se dogovorita za ceno, ki izhaja</w:t>
      </w:r>
      <w:r w:rsidRPr="00F55D20">
        <w:t xml:space="preserve"> iz po</w:t>
      </w:r>
      <w:r>
        <w:t xml:space="preserve">nudbenega predračuna dobavitelja, ki je sestavni del pogodbe. </w:t>
      </w:r>
    </w:p>
    <w:p w:rsidR="0075735C" w:rsidRPr="00F55D20" w:rsidRDefault="0075735C" w:rsidP="0075735C">
      <w:pPr>
        <w:numPr>
          <w:ilvl w:val="1"/>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80"/>
        <w:ind w:left="709" w:hanging="567"/>
        <w:jc w:val="both"/>
      </w:pPr>
      <w:r>
        <w:t>Pogodbena cena dobavitelja</w:t>
      </w:r>
      <w:r w:rsidRPr="00F55D20">
        <w:t xml:space="preserve">  znaša (brez DDV):</w:t>
      </w:r>
    </w:p>
    <w:p w:rsidR="0075735C" w:rsidRPr="00F55D20" w:rsidRDefault="0075735C" w:rsidP="0075735C">
      <w:pPr>
        <w:ind w:left="2125" w:firstLine="707"/>
      </w:pPr>
      <w:r w:rsidRPr="00F55D20">
        <w:t>_____________________________________  EUR</w:t>
      </w:r>
    </w:p>
    <w:p w:rsidR="0075735C" w:rsidRPr="00EA0932" w:rsidRDefault="0075735C" w:rsidP="0075735C">
      <w:pPr>
        <w:ind w:left="2125" w:firstLine="707"/>
      </w:pPr>
      <w:r w:rsidRPr="00F55D20">
        <w:t>(z besedo: _____________________________)</w:t>
      </w:r>
    </w:p>
    <w:p w:rsidR="0075735C" w:rsidRPr="00F55D20" w:rsidRDefault="0075735C" w:rsidP="0075735C">
      <w:pPr>
        <w:ind w:left="720" w:hanging="578"/>
      </w:pPr>
      <w:r w:rsidRPr="00F55D20">
        <w:t>Pogodbe</w:t>
      </w:r>
      <w:r>
        <w:t>ni stranki se sporazumeta, da je cena</w:t>
      </w:r>
      <w:r w:rsidRPr="00F55D20">
        <w:t xml:space="preserve"> po tej pogodbi</w:t>
      </w:r>
      <w:r>
        <w:t xml:space="preserve"> nespremenljiva</w:t>
      </w:r>
      <w:r w:rsidRPr="00F55D20">
        <w:t xml:space="preserve">. </w:t>
      </w:r>
      <w:r>
        <w:t xml:space="preserve"> Dobavitelj</w:t>
      </w:r>
      <w:r w:rsidRPr="00F55D20">
        <w:t xml:space="preserve"> ni upravičen do nobenih dodatnih plačil.</w:t>
      </w:r>
    </w:p>
    <w:p w:rsidR="0075735C" w:rsidRPr="008A0FA6" w:rsidRDefault="0075735C" w:rsidP="0075735C">
      <w:pPr>
        <w:pStyle w:val="Naslov1"/>
        <w:keepNext/>
        <w:spacing w:before="360" w:after="180"/>
        <w:ind w:left="357" w:hanging="357"/>
        <w:jc w:val="both"/>
        <w:rPr>
          <w:rFonts w:ascii="Times New Roman" w:hAnsi="Times New Roman" w:cs="Times New Roman"/>
          <w:sz w:val="22"/>
          <w:szCs w:val="22"/>
        </w:rPr>
      </w:pPr>
      <w:r w:rsidRPr="008A0FA6">
        <w:rPr>
          <w:rFonts w:ascii="Times New Roman" w:hAnsi="Times New Roman" w:cs="Times New Roman"/>
          <w:sz w:val="22"/>
          <w:szCs w:val="22"/>
        </w:rPr>
        <w:t>Sestavni deli pogodbe</w:t>
      </w:r>
    </w:p>
    <w:p w:rsidR="0075735C" w:rsidRPr="00F55D20" w:rsidRDefault="0075735C" w:rsidP="0075735C">
      <w:pPr>
        <w:numPr>
          <w:ilvl w:val="1"/>
          <w:numId w:val="0"/>
        </w:numPr>
        <w:spacing w:after="180"/>
        <w:ind w:left="709" w:hanging="567"/>
        <w:jc w:val="both"/>
      </w:pPr>
      <w:r>
        <w:t>Razpisna dokumentacija, ponudba dobavitelja</w:t>
      </w:r>
      <w:r w:rsidRPr="00F55D20">
        <w:t xml:space="preserve"> št. ______ z dne _______ </w:t>
      </w:r>
      <w:r>
        <w:t xml:space="preserve">in potrjene tehnične specifikacije </w:t>
      </w:r>
      <w:r w:rsidR="00B50F43">
        <w:t>s prilogo,</w:t>
      </w:r>
      <w:r>
        <w:t xml:space="preserve"> so priloge</w:t>
      </w:r>
      <w:r w:rsidRPr="00F55D20">
        <w:t xml:space="preserve"> k tej pogodbi in njen sestavni del, zato mora </w:t>
      </w:r>
      <w:r>
        <w:t>dobavitelj</w:t>
      </w:r>
      <w:r w:rsidRPr="00F55D20">
        <w:t xml:space="preserve"> izvesti tudi vse obveznosti, ki niso izrecno navedene v tej pogodbi, izhajajo pa iz razpisne dokumentacije</w:t>
      </w:r>
      <w:r>
        <w:t>, tehničnih specifikacij</w:t>
      </w:r>
      <w:r w:rsidRPr="00F55D20">
        <w:t xml:space="preserve"> oziroma ponudbe </w:t>
      </w:r>
      <w:r>
        <w:t>dobavitelja, in sicer po</w:t>
      </w:r>
      <w:r w:rsidRPr="00F55D20">
        <w:t xml:space="preserve"> cen</w:t>
      </w:r>
      <w:r>
        <w:t>i v tej pogodbi oziroma ponudbi</w:t>
      </w:r>
    </w:p>
    <w:p w:rsidR="0075735C" w:rsidRPr="008A0FA6" w:rsidRDefault="0075735C" w:rsidP="0075735C">
      <w:pPr>
        <w:pStyle w:val="Naslov1"/>
        <w:keepNext/>
        <w:spacing w:before="360" w:after="180"/>
        <w:ind w:left="357" w:hanging="357"/>
        <w:jc w:val="both"/>
        <w:rPr>
          <w:rFonts w:ascii="Times New Roman" w:hAnsi="Times New Roman" w:cs="Times New Roman"/>
          <w:sz w:val="22"/>
          <w:szCs w:val="22"/>
        </w:rPr>
      </w:pPr>
      <w:r w:rsidRPr="008A0FA6">
        <w:rPr>
          <w:rFonts w:ascii="Times New Roman" w:hAnsi="Times New Roman" w:cs="Times New Roman"/>
          <w:sz w:val="22"/>
          <w:szCs w:val="22"/>
        </w:rPr>
        <w:t>Plačilo</w:t>
      </w:r>
    </w:p>
    <w:p w:rsidR="0075735C" w:rsidRPr="00E72A4B" w:rsidRDefault="0075735C" w:rsidP="0075735C">
      <w:pPr>
        <w:numPr>
          <w:ilvl w:val="1"/>
          <w:numId w:val="0"/>
        </w:numPr>
        <w:spacing w:after="180"/>
        <w:ind w:left="709" w:hanging="567"/>
        <w:jc w:val="both"/>
      </w:pPr>
      <w:r w:rsidRPr="00E72A4B">
        <w:t>Pogodb</w:t>
      </w:r>
      <w:r>
        <w:t>eno ceno bo naročnik</w:t>
      </w:r>
      <w:r w:rsidRPr="00E72A4B">
        <w:t xml:space="preserve"> plačal na osnovi potrjenega računa in podpisanega prevzemneg</w:t>
      </w:r>
      <w:r>
        <w:t>a zapisnika za dobavljeno opremo</w:t>
      </w:r>
      <w:r w:rsidRPr="00E72A4B">
        <w:t>.</w:t>
      </w:r>
    </w:p>
    <w:p w:rsidR="0075735C" w:rsidRPr="00E72A4B" w:rsidRDefault="0075735C" w:rsidP="0075735C">
      <w:pPr>
        <w:numPr>
          <w:ilvl w:val="1"/>
          <w:numId w:val="0"/>
        </w:numPr>
        <w:spacing w:after="180"/>
        <w:ind w:left="709" w:hanging="567"/>
        <w:jc w:val="both"/>
      </w:pPr>
      <w:r>
        <w:t>Naročnik</w:t>
      </w:r>
      <w:r w:rsidRPr="00E72A4B">
        <w:t xml:space="preserve"> bo potrjeni zn</w:t>
      </w:r>
      <w:r>
        <w:t>esek nakazal na račun dobavitelja, št. TRR_____________________, in sicer v roku 30 dni</w:t>
      </w:r>
      <w:r w:rsidRPr="00E72A4B">
        <w:t xml:space="preserve"> od dneva pravilno izstavljenega račun</w:t>
      </w:r>
      <w:r>
        <w:t>a. Račun se mora sklicevati na pogodbo</w:t>
      </w:r>
      <w:r w:rsidRPr="00E72A4B">
        <w:t>, na podlagi katere se izstavlja.</w:t>
      </w:r>
    </w:p>
    <w:p w:rsidR="0075735C" w:rsidRPr="00F55D20" w:rsidRDefault="0075735C" w:rsidP="0075735C">
      <w:pPr>
        <w:numPr>
          <w:ilvl w:val="1"/>
          <w:numId w:val="0"/>
        </w:numPr>
        <w:spacing w:after="180"/>
        <w:ind w:left="709" w:hanging="567"/>
        <w:jc w:val="both"/>
      </w:pPr>
      <w:r w:rsidRPr="00E72A4B">
        <w:t xml:space="preserve">V primeru plačilne zamude naročnika, pripadajo </w:t>
      </w:r>
      <w:r>
        <w:t>dobavitelju na njegovo zahtevo zakonite</w:t>
      </w:r>
      <w:r w:rsidRPr="00E72A4B">
        <w:t xml:space="preserve"> zamudne obresti.</w:t>
      </w:r>
      <w:r>
        <w:t xml:space="preserve"> Dobavitelj lahko zahteva plačilo obresti do dneva poplačila.</w:t>
      </w:r>
    </w:p>
    <w:p w:rsidR="0075735C" w:rsidRPr="008A0FA6" w:rsidRDefault="0075735C" w:rsidP="0075735C">
      <w:pPr>
        <w:pStyle w:val="Naslov1"/>
        <w:keepNext/>
        <w:spacing w:before="360" w:after="180"/>
        <w:ind w:left="357" w:hanging="357"/>
        <w:jc w:val="both"/>
        <w:rPr>
          <w:rFonts w:ascii="Times New Roman" w:hAnsi="Times New Roman" w:cs="Times New Roman"/>
          <w:sz w:val="22"/>
          <w:szCs w:val="22"/>
        </w:rPr>
      </w:pPr>
      <w:r w:rsidRPr="008A0FA6">
        <w:rPr>
          <w:rFonts w:ascii="Times New Roman" w:hAnsi="Times New Roman" w:cs="Times New Roman"/>
          <w:sz w:val="22"/>
          <w:szCs w:val="22"/>
        </w:rPr>
        <w:t>Obveznosti pogodbenih strank</w:t>
      </w:r>
    </w:p>
    <w:p w:rsidR="0075735C" w:rsidRPr="00011EE3" w:rsidRDefault="0075735C" w:rsidP="0075735C">
      <w:pPr>
        <w:numPr>
          <w:ilvl w:val="1"/>
          <w:numId w:val="0"/>
        </w:numPr>
        <w:spacing w:after="180"/>
        <w:ind w:left="709" w:hanging="567"/>
        <w:jc w:val="both"/>
      </w:pPr>
      <w:r w:rsidRPr="00011EE3">
        <w:t>Dobavitelj s podpisom te pogodbe potrjuje, da je v celoti seznanjen z obsegom in zahtevnostjo pogodbenih obveznosti.</w:t>
      </w:r>
    </w:p>
    <w:p w:rsidR="0075735C" w:rsidRPr="00011EE3" w:rsidRDefault="0075735C" w:rsidP="0075735C">
      <w:pPr>
        <w:numPr>
          <w:ilvl w:val="1"/>
          <w:numId w:val="0"/>
        </w:numPr>
        <w:spacing w:after="180"/>
        <w:ind w:left="709" w:hanging="567"/>
        <w:jc w:val="both"/>
      </w:pPr>
      <w:r w:rsidRPr="00011EE3">
        <w:t>Dobavitelj zagotavlja, da bo pogodbene obveznosti opravil pravilno in kvalitetno po pravilih stroke, v skladu z veljavnimi predpisi (zakoni, pravilniki, standardi), tehničnimi navodili in priporočili ter normativi.</w:t>
      </w:r>
    </w:p>
    <w:p w:rsidR="0075735C" w:rsidRPr="00011EE3" w:rsidRDefault="0075735C" w:rsidP="0075735C">
      <w:pPr>
        <w:numPr>
          <w:ilvl w:val="1"/>
          <w:numId w:val="0"/>
        </w:numPr>
        <w:spacing w:after="180"/>
        <w:ind w:left="709" w:hanging="567"/>
        <w:jc w:val="both"/>
      </w:pPr>
      <w:r w:rsidRPr="00011EE3">
        <w:t>Dobavitelj naročniku jamči da:</w:t>
      </w:r>
    </w:p>
    <w:p w:rsidR="0075735C" w:rsidRPr="00011EE3" w:rsidRDefault="0075735C" w:rsidP="0075735C">
      <w:pPr>
        <w:ind w:left="142"/>
      </w:pPr>
      <w:r w:rsidRPr="00011EE3">
        <w:t xml:space="preserve">          - </w:t>
      </w:r>
      <w:r>
        <w:t xml:space="preserve"> d</w:t>
      </w:r>
      <w:r w:rsidRPr="00011EE3">
        <w:t>obavljen</w:t>
      </w:r>
      <w:r>
        <w:t xml:space="preserve">a </w:t>
      </w:r>
      <w:r w:rsidR="00B50F43">
        <w:t>predmetna oprema</w:t>
      </w:r>
      <w:r>
        <w:t xml:space="preserve"> ne bo imela</w:t>
      </w:r>
      <w:r w:rsidRPr="00011EE3">
        <w:t xml:space="preserve"> stvarnih in pravnih napak,</w:t>
      </w:r>
    </w:p>
    <w:p w:rsidR="0075735C" w:rsidRPr="00011EE3" w:rsidRDefault="0075735C" w:rsidP="0075735C">
      <w:pPr>
        <w:widowControl w:val="0"/>
        <w:ind w:left="900" w:hanging="758"/>
      </w:pPr>
      <w:r>
        <w:t xml:space="preserve">          -  bo dobavljena </w:t>
      </w:r>
      <w:r w:rsidR="00B50F43">
        <w:t>predmetna oprema ustre</w:t>
      </w:r>
      <w:r w:rsidRPr="00011EE3">
        <w:t>za</w:t>
      </w:r>
      <w:r>
        <w:t>la</w:t>
      </w:r>
      <w:r w:rsidRPr="00011EE3">
        <w:t xml:space="preserve"> vsem zahtevam glede tehničnih lastnosti, ki </w:t>
      </w:r>
      <w:r>
        <w:t>so</w:t>
      </w:r>
      <w:r w:rsidRPr="00011EE3">
        <w:t xml:space="preserve"> opredelj</w:t>
      </w:r>
      <w:r>
        <w:t>ene</w:t>
      </w:r>
      <w:r w:rsidRPr="00011EE3">
        <w:t xml:space="preserve"> v razpisni dokumentaciji</w:t>
      </w:r>
      <w:r>
        <w:t xml:space="preserve"> s tehničnimi specifikacijami.</w:t>
      </w:r>
    </w:p>
    <w:p w:rsidR="0075735C" w:rsidRPr="008A0FA6" w:rsidRDefault="0075735C" w:rsidP="0075735C">
      <w:pPr>
        <w:pStyle w:val="Naslov1"/>
        <w:keepNext/>
        <w:spacing w:before="360" w:after="180"/>
        <w:ind w:left="357" w:hanging="357"/>
        <w:jc w:val="both"/>
        <w:rPr>
          <w:rFonts w:ascii="Times New Roman" w:hAnsi="Times New Roman" w:cs="Times New Roman"/>
          <w:sz w:val="22"/>
          <w:szCs w:val="22"/>
        </w:rPr>
      </w:pPr>
      <w:r w:rsidRPr="008A0FA6">
        <w:rPr>
          <w:rFonts w:ascii="Times New Roman" w:hAnsi="Times New Roman" w:cs="Times New Roman"/>
          <w:sz w:val="22"/>
          <w:szCs w:val="22"/>
        </w:rPr>
        <w:t>Dobavni roki</w:t>
      </w:r>
    </w:p>
    <w:p w:rsidR="00B50F43" w:rsidRDefault="0075735C" w:rsidP="0075735C">
      <w:pPr>
        <w:numPr>
          <w:ilvl w:val="1"/>
          <w:numId w:val="0"/>
        </w:numPr>
        <w:spacing w:after="180"/>
        <w:ind w:left="709" w:hanging="567"/>
        <w:jc w:val="both"/>
      </w:pPr>
      <w:r>
        <w:t>Dobavitelj</w:t>
      </w:r>
      <w:r w:rsidRPr="00011EE3">
        <w:t xml:space="preserve"> se zavezuje, da bo na lokacijo, ki jo je določi</w:t>
      </w:r>
      <w:r>
        <w:t>l</w:t>
      </w:r>
      <w:r w:rsidRPr="00011EE3">
        <w:t xml:space="preserve"> kupec v razpis</w:t>
      </w:r>
      <w:r>
        <w:t xml:space="preserve">ni dokumentaciji, dobavil </w:t>
      </w:r>
      <w:r w:rsidR="00B50F43">
        <w:t>predmetno opremo na sledeč način:</w:t>
      </w:r>
    </w:p>
    <w:p w:rsidR="00B50F43" w:rsidRPr="00B50F43" w:rsidRDefault="00B50F43" w:rsidP="00B50F43">
      <w:pPr>
        <w:pStyle w:val="Odstavekseznama"/>
        <w:ind w:left="360"/>
        <w:rPr>
          <w:rFonts w:cs="Times New Roman"/>
          <w:szCs w:val="24"/>
        </w:rPr>
      </w:pPr>
      <w:r w:rsidRPr="00B50F43">
        <w:rPr>
          <w:rFonts w:cs="Times New Roman"/>
          <w:szCs w:val="24"/>
        </w:rPr>
        <w:t>- 50 % materiala v roku 10 dni od podpisa pogodbe</w:t>
      </w:r>
    </w:p>
    <w:p w:rsidR="00B50F43" w:rsidRDefault="00B50F43" w:rsidP="00B50F43">
      <w:pPr>
        <w:pStyle w:val="Odstavekseznama"/>
        <w:ind w:left="360"/>
        <w:rPr>
          <w:rFonts w:cs="Times New Roman"/>
          <w:szCs w:val="24"/>
        </w:rPr>
      </w:pPr>
      <w:r w:rsidRPr="00B50F43">
        <w:rPr>
          <w:rFonts w:cs="Times New Roman"/>
          <w:szCs w:val="24"/>
        </w:rPr>
        <w:t>- 50 % materiala v roku naslednjih 10 dni (20 dni od podpisa pogodbe).</w:t>
      </w:r>
    </w:p>
    <w:p w:rsidR="00B50F43" w:rsidRPr="00B50F43" w:rsidRDefault="00B50F43" w:rsidP="00B50F43">
      <w:pPr>
        <w:pStyle w:val="Odstavekseznama"/>
        <w:ind w:left="360"/>
        <w:rPr>
          <w:rFonts w:cs="Times New Roman"/>
          <w:szCs w:val="24"/>
        </w:rPr>
      </w:pPr>
    </w:p>
    <w:p w:rsidR="0075735C" w:rsidRDefault="0075735C" w:rsidP="0075735C">
      <w:pPr>
        <w:numPr>
          <w:ilvl w:val="1"/>
          <w:numId w:val="0"/>
        </w:numPr>
        <w:spacing w:after="180"/>
        <w:ind w:left="709" w:hanging="567"/>
        <w:jc w:val="both"/>
      </w:pPr>
      <w:r w:rsidRPr="00011EE3">
        <w:t>Pogodbeni dobavni rok se lahko spremeni le v primeru izrednih dogo</w:t>
      </w:r>
      <w:r>
        <w:t>dkov, ki vplivajo na izvedbo pogodbenih obveznosti</w:t>
      </w:r>
      <w:r w:rsidRPr="00011EE3">
        <w:t xml:space="preserve"> in ki jih ni bilo mogoče pre</w:t>
      </w:r>
      <w:r>
        <w:t>dvideti ob določitvi dobavnega roka</w:t>
      </w:r>
      <w:r w:rsidRPr="00011EE3">
        <w:t xml:space="preserve"> oziroma jih ni povzročil </w:t>
      </w:r>
      <w:r>
        <w:t>dobavitelj.</w:t>
      </w:r>
    </w:p>
    <w:p w:rsidR="0075735C" w:rsidRPr="008A0FA6" w:rsidRDefault="0075735C" w:rsidP="0075735C">
      <w:pPr>
        <w:pStyle w:val="Naslov1"/>
        <w:keepNext/>
        <w:spacing w:before="360" w:after="180"/>
        <w:ind w:left="357" w:hanging="357"/>
        <w:jc w:val="both"/>
        <w:rPr>
          <w:rFonts w:ascii="Times New Roman" w:hAnsi="Times New Roman" w:cs="Times New Roman"/>
          <w:sz w:val="22"/>
          <w:szCs w:val="22"/>
        </w:rPr>
      </w:pPr>
      <w:r w:rsidRPr="008A0FA6">
        <w:rPr>
          <w:rFonts w:ascii="Times New Roman" w:hAnsi="Times New Roman" w:cs="Times New Roman"/>
          <w:sz w:val="22"/>
          <w:szCs w:val="22"/>
        </w:rPr>
        <w:t>Pogodbena kazen in povračilo škode</w:t>
      </w:r>
    </w:p>
    <w:p w:rsidR="0075735C" w:rsidRPr="00F55D20" w:rsidRDefault="0075735C" w:rsidP="0075735C">
      <w:pPr>
        <w:numPr>
          <w:ilvl w:val="1"/>
          <w:numId w:val="0"/>
        </w:numPr>
        <w:spacing w:after="180"/>
        <w:ind w:left="709" w:hanging="567"/>
        <w:jc w:val="both"/>
      </w:pPr>
      <w:r>
        <w:t>V primeru, da dobavitelj po svoji krivdi ne dobavi opreme v roku, mora</w:t>
      </w:r>
      <w:r w:rsidRPr="00F55D20">
        <w:t xml:space="preserve"> plačati pogodbeno kazen:</w:t>
      </w:r>
    </w:p>
    <w:p w:rsidR="0075735C" w:rsidRPr="00F55D20" w:rsidRDefault="0075735C" w:rsidP="00A33119">
      <w:pPr>
        <w:numPr>
          <w:ilvl w:val="0"/>
          <w:numId w:val="18"/>
        </w:numPr>
        <w:tabs>
          <w:tab w:val="num" w:pos="851"/>
        </w:tabs>
        <w:spacing w:after="180"/>
        <w:ind w:left="851"/>
        <w:jc w:val="both"/>
      </w:pPr>
      <w:r w:rsidRPr="00F55D20">
        <w:t>za vsak koledarski dan prekoračitve</w:t>
      </w:r>
      <w:r>
        <w:t xml:space="preserve"> roka dobave in zamude izvedbe pogodbenih obveznosti v višini 1 % (enega odstotka</w:t>
      </w:r>
      <w:r w:rsidRPr="00F55D20">
        <w:t>) celotne pogodbene cene (z DDV), vendar skupno največ v višini 10% (deset odstotkov) celotne pogodbene cene (z DDV).</w:t>
      </w:r>
    </w:p>
    <w:p w:rsidR="0075735C" w:rsidRPr="00F55D20" w:rsidRDefault="0075735C" w:rsidP="0075735C">
      <w:pPr>
        <w:numPr>
          <w:ilvl w:val="1"/>
          <w:numId w:val="0"/>
        </w:numPr>
        <w:spacing w:after="180"/>
        <w:ind w:left="709" w:hanging="567"/>
        <w:jc w:val="both"/>
      </w:pPr>
      <w:r w:rsidRPr="00F55D20">
        <w:t>Če zara</w:t>
      </w:r>
      <w:r>
        <w:t>di zamude izvedbe pogodbenih obveznosti</w:t>
      </w:r>
      <w:r w:rsidRPr="00F55D20">
        <w:t xml:space="preserve"> </w:t>
      </w:r>
      <w:r>
        <w:t xml:space="preserve">in roka dobave </w:t>
      </w:r>
      <w:r w:rsidRPr="00F55D20">
        <w:t xml:space="preserve">nastaja pri naročniku dodatna škoda, je naročnik upravičen do povrnitve nastale škode s strani </w:t>
      </w:r>
      <w:r>
        <w:t>dobavitelja.</w:t>
      </w:r>
    </w:p>
    <w:p w:rsidR="0075735C" w:rsidRPr="00F55D20" w:rsidRDefault="0075735C" w:rsidP="0075735C">
      <w:pPr>
        <w:numPr>
          <w:ilvl w:val="1"/>
          <w:numId w:val="0"/>
        </w:numPr>
        <w:spacing w:after="180"/>
        <w:ind w:left="709" w:hanging="567"/>
        <w:jc w:val="both"/>
      </w:pPr>
      <w:r w:rsidRPr="00F55D20">
        <w:t xml:space="preserve">Naročnik in </w:t>
      </w:r>
      <w:r>
        <w:t>dobavitelj so</w:t>
      </w:r>
      <w:r w:rsidRPr="00F55D20">
        <w:t>glašata, da pravica do zaračunavanja pogodbene kazni ni pogojena z nastankom škode naročniku. Povračilo tako nastale škode bo naročnik uveljavljal po splošnih načelih odškodninske odgovornosti, neodvisno od uveljavljanja pogodbene kazni.</w:t>
      </w:r>
    </w:p>
    <w:p w:rsidR="0075735C" w:rsidRPr="008A0FA6" w:rsidRDefault="0075735C" w:rsidP="0075735C">
      <w:pPr>
        <w:pStyle w:val="Naslov1"/>
        <w:keepNext/>
        <w:spacing w:before="360" w:after="180"/>
        <w:ind w:left="357" w:hanging="357"/>
        <w:jc w:val="both"/>
        <w:rPr>
          <w:rFonts w:ascii="Times New Roman" w:hAnsi="Times New Roman" w:cs="Times New Roman"/>
          <w:sz w:val="22"/>
          <w:szCs w:val="22"/>
        </w:rPr>
      </w:pPr>
      <w:r w:rsidRPr="008A0FA6">
        <w:rPr>
          <w:rFonts w:ascii="Times New Roman" w:hAnsi="Times New Roman" w:cs="Times New Roman"/>
          <w:sz w:val="22"/>
          <w:szCs w:val="22"/>
        </w:rPr>
        <w:t>Obračun in plačilo zamudnih obresti</w:t>
      </w:r>
    </w:p>
    <w:p w:rsidR="0075735C" w:rsidRPr="00F55D20" w:rsidRDefault="0075735C" w:rsidP="0075735C">
      <w:pPr>
        <w:numPr>
          <w:ilvl w:val="1"/>
          <w:numId w:val="0"/>
        </w:numPr>
        <w:spacing w:after="180"/>
        <w:ind w:left="709" w:hanging="567"/>
        <w:jc w:val="both"/>
      </w:pPr>
      <w:r w:rsidRPr="00F55D20">
        <w:t>V p</w:t>
      </w:r>
      <w:r>
        <w:t>rimeru zamude s plačilom računa</w:t>
      </w:r>
      <w:r w:rsidRPr="00F55D20">
        <w:t xml:space="preserve"> je naročnik dolžan </w:t>
      </w:r>
      <w:r>
        <w:t>dobavitelju</w:t>
      </w:r>
      <w:r w:rsidRPr="00F55D20">
        <w:t xml:space="preserve"> na njegovo zahtevo p</w:t>
      </w:r>
      <w:r>
        <w:t>op</w:t>
      </w:r>
      <w:r w:rsidRPr="00F55D20">
        <w:t xml:space="preserve">lačati zakonite zamudne obresti. </w:t>
      </w:r>
      <w:r>
        <w:t>Dobavitelj</w:t>
      </w:r>
      <w:r w:rsidRPr="00F55D20">
        <w:t xml:space="preserve"> lahko zahteva plačilo obresti do dneva poplačila.</w:t>
      </w:r>
    </w:p>
    <w:p w:rsidR="0075735C" w:rsidRPr="008A0FA6" w:rsidRDefault="00AE5D81" w:rsidP="002001D6">
      <w:pPr>
        <w:pStyle w:val="Naslov1"/>
        <w:keepNext/>
        <w:spacing w:before="360" w:after="0"/>
        <w:ind w:left="357" w:hanging="357"/>
        <w:jc w:val="both"/>
        <w:rPr>
          <w:rFonts w:ascii="Times New Roman" w:hAnsi="Times New Roman" w:cs="Times New Roman"/>
          <w:sz w:val="22"/>
          <w:szCs w:val="22"/>
        </w:rPr>
      </w:pPr>
      <w:r>
        <w:rPr>
          <w:rFonts w:ascii="Times New Roman" w:hAnsi="Times New Roman" w:cs="Times New Roman"/>
          <w:sz w:val="22"/>
          <w:szCs w:val="22"/>
        </w:rPr>
        <w:t>Finančna z</w:t>
      </w:r>
      <w:r w:rsidR="0075735C" w:rsidRPr="008A0FA6">
        <w:rPr>
          <w:rFonts w:ascii="Times New Roman" w:hAnsi="Times New Roman" w:cs="Times New Roman"/>
          <w:sz w:val="22"/>
          <w:szCs w:val="22"/>
        </w:rPr>
        <w:t>avarovanja</w:t>
      </w:r>
    </w:p>
    <w:p w:rsidR="0075735C" w:rsidRDefault="0075735C" w:rsidP="002001D6">
      <w:pPr>
        <w:pStyle w:val="Naslov1"/>
        <w:numPr>
          <w:ilvl w:val="0"/>
          <w:numId w:val="0"/>
        </w:numPr>
      </w:pPr>
    </w:p>
    <w:p w:rsidR="00AE5D81" w:rsidRPr="00AE5D81" w:rsidRDefault="00AE5D81" w:rsidP="00AE5D81">
      <w:pPr>
        <w:ind w:left="426" w:hanging="426"/>
        <w:jc w:val="both"/>
        <w:rPr>
          <w:rFonts w:eastAsia="Times New Roman" w:cs="Times New Roman"/>
          <w:szCs w:val="24"/>
          <w:lang w:eastAsia="sl-SI"/>
        </w:rPr>
      </w:pPr>
      <w:r w:rsidRPr="00AE5D81">
        <w:rPr>
          <w:rFonts w:eastAsia="Times New Roman" w:cs="Times New Roman"/>
          <w:szCs w:val="24"/>
          <w:lang w:eastAsia="sl-SI"/>
        </w:rPr>
        <w:t>Dobavitelj mora naročniku ob podpisu pogodbe predložiti bianco menico z menično izjavo</w:t>
      </w:r>
      <w:r>
        <w:rPr>
          <w:rFonts w:eastAsia="Times New Roman" w:cs="Times New Roman"/>
          <w:szCs w:val="24"/>
          <w:lang w:eastAsia="sl-SI"/>
        </w:rPr>
        <w:t xml:space="preserve"> skladno z določili razpisne dokumentacije,</w:t>
      </w:r>
      <w:r w:rsidRPr="00AE5D81">
        <w:rPr>
          <w:rFonts w:eastAsia="Times New Roman" w:cs="Times New Roman"/>
          <w:szCs w:val="24"/>
          <w:lang w:eastAsia="sl-SI"/>
        </w:rPr>
        <w:t xml:space="preserve"> v višini 10% pogodbene vrednosti (z DDV), ki mora veljati še 30 dni po roku za izvedbo naročila. Če se rok za izvedbo podaljša je potrebno podaljšati veljavnost finančnega zavarovanja.</w:t>
      </w:r>
    </w:p>
    <w:p w:rsidR="00AE5D81" w:rsidRPr="00AE5D81" w:rsidRDefault="00AE5D81" w:rsidP="00AE5D81">
      <w:pPr>
        <w:ind w:left="567"/>
        <w:jc w:val="both"/>
        <w:rPr>
          <w:rFonts w:eastAsia="Times New Roman" w:cs="Times New Roman"/>
          <w:szCs w:val="24"/>
          <w:lang w:eastAsia="sl-SI"/>
        </w:rPr>
      </w:pPr>
    </w:p>
    <w:p w:rsidR="00AE5D81" w:rsidRPr="00AE5D81" w:rsidRDefault="00AE5D81" w:rsidP="00AE5D81">
      <w:pPr>
        <w:jc w:val="both"/>
        <w:rPr>
          <w:rFonts w:eastAsia="Times New Roman" w:cs="Times New Roman"/>
          <w:szCs w:val="24"/>
          <w:lang w:eastAsia="sl-SI"/>
        </w:rPr>
      </w:pPr>
      <w:r w:rsidRPr="00AE5D81">
        <w:rPr>
          <w:rFonts w:eastAsia="Times New Roman" w:cs="Times New Roman"/>
          <w:szCs w:val="24"/>
          <w:lang w:eastAsia="sl-SI"/>
        </w:rPr>
        <w:t>Naročnik lahko unovči menico za dobro izvedbo pogodbenih obveznosti, če:</w:t>
      </w:r>
    </w:p>
    <w:p w:rsidR="00AE5D81" w:rsidRPr="00AE5D81" w:rsidRDefault="00AE5D81" w:rsidP="00AE5D81">
      <w:pPr>
        <w:ind w:left="567"/>
        <w:jc w:val="both"/>
        <w:rPr>
          <w:rFonts w:eastAsia="Times New Roman" w:cs="Times New Roman"/>
          <w:szCs w:val="24"/>
          <w:lang w:eastAsia="sl-SI"/>
        </w:rPr>
      </w:pPr>
      <w:r w:rsidRPr="00AE5D81">
        <w:rPr>
          <w:rFonts w:eastAsia="Times New Roman" w:cs="Times New Roman"/>
          <w:szCs w:val="24"/>
          <w:lang w:eastAsia="sl-SI"/>
        </w:rPr>
        <w:t>- izbrani ponudnik ne izpolni določil iz pogodbe in razpisne dokumentacije ali</w:t>
      </w:r>
    </w:p>
    <w:p w:rsidR="00AE5D81" w:rsidRPr="00AE5D81" w:rsidRDefault="00AE5D81" w:rsidP="00AE5D81">
      <w:pPr>
        <w:ind w:left="567"/>
        <w:jc w:val="both"/>
        <w:rPr>
          <w:rFonts w:eastAsia="Times New Roman" w:cs="Times New Roman"/>
          <w:szCs w:val="24"/>
          <w:lang w:eastAsia="sl-SI"/>
        </w:rPr>
      </w:pPr>
      <w:r w:rsidRPr="00AE5D81">
        <w:rPr>
          <w:rFonts w:eastAsia="Times New Roman" w:cs="Times New Roman"/>
          <w:szCs w:val="24"/>
          <w:lang w:eastAsia="sl-SI"/>
        </w:rPr>
        <w:t>- dela v nasprotju z določili pogodbe in razpisne dokumentacije.</w:t>
      </w:r>
    </w:p>
    <w:p w:rsidR="00AE5D81" w:rsidRPr="003A445B" w:rsidRDefault="00AE5D81" w:rsidP="00AE5D81">
      <w:pPr>
        <w:jc w:val="both"/>
        <w:rPr>
          <w:rFonts w:asciiTheme="minorHAnsi" w:eastAsia="Times New Roman" w:hAnsiTheme="minorHAnsi" w:cstheme="minorHAnsi"/>
          <w:i/>
          <w:sz w:val="18"/>
          <w:szCs w:val="18"/>
          <w:lang w:eastAsia="sl-SI"/>
        </w:rPr>
      </w:pPr>
    </w:p>
    <w:p w:rsidR="0075735C" w:rsidRPr="008A0FA6" w:rsidRDefault="0075735C" w:rsidP="0075735C">
      <w:pPr>
        <w:pStyle w:val="Naslov1"/>
        <w:keepNext/>
        <w:spacing w:before="360" w:after="180"/>
        <w:ind w:left="357" w:hanging="357"/>
        <w:jc w:val="both"/>
        <w:rPr>
          <w:rFonts w:ascii="Times New Roman" w:hAnsi="Times New Roman" w:cs="Times New Roman"/>
          <w:sz w:val="22"/>
          <w:szCs w:val="22"/>
        </w:rPr>
      </w:pPr>
      <w:r w:rsidRPr="008A0FA6">
        <w:rPr>
          <w:rFonts w:ascii="Times New Roman" w:hAnsi="Times New Roman" w:cs="Times New Roman"/>
          <w:sz w:val="22"/>
          <w:szCs w:val="22"/>
        </w:rPr>
        <w:t>Nadzor</w:t>
      </w:r>
    </w:p>
    <w:p w:rsidR="0075735C" w:rsidRPr="00F55D20" w:rsidRDefault="0075735C" w:rsidP="0075735C">
      <w:pPr>
        <w:numPr>
          <w:ilvl w:val="1"/>
          <w:numId w:val="0"/>
        </w:numPr>
        <w:spacing w:after="180"/>
        <w:ind w:left="709" w:hanging="567"/>
        <w:jc w:val="both"/>
      </w:pPr>
      <w:r w:rsidRPr="00F55D20">
        <w:t xml:space="preserve">V kolikor naročnik ugotovi, da </w:t>
      </w:r>
      <w:r>
        <w:t>dobavitelj ne iz</w:t>
      </w:r>
      <w:r w:rsidRPr="00F55D20">
        <w:t xml:space="preserve">polnjuje svojih obveznosti v skladu z določili členov te pogodbe in zahtev iz razpisne dokumentacije predmetnega javnega naročila, lahko naročnik takoj pisno odpove pogodbo, brez odškodninske obveznosti do </w:t>
      </w:r>
      <w:r>
        <w:t>dobavitelja.</w:t>
      </w:r>
    </w:p>
    <w:p w:rsidR="0075735C" w:rsidRPr="008A0FA6" w:rsidRDefault="0075735C" w:rsidP="0075735C">
      <w:pPr>
        <w:pStyle w:val="Naslov1"/>
        <w:keepNext/>
        <w:spacing w:before="360" w:after="180"/>
        <w:ind w:left="357" w:hanging="357"/>
        <w:jc w:val="both"/>
        <w:rPr>
          <w:rFonts w:ascii="Times New Roman" w:hAnsi="Times New Roman" w:cs="Times New Roman"/>
          <w:sz w:val="22"/>
          <w:szCs w:val="22"/>
        </w:rPr>
      </w:pPr>
      <w:r w:rsidRPr="008A0FA6">
        <w:rPr>
          <w:rFonts w:ascii="Times New Roman" w:hAnsi="Times New Roman" w:cs="Times New Roman"/>
          <w:sz w:val="22"/>
          <w:szCs w:val="22"/>
        </w:rPr>
        <w:t>Prevzem predmeta pogodbe</w:t>
      </w:r>
    </w:p>
    <w:p w:rsidR="0075735C" w:rsidRPr="00597937" w:rsidRDefault="0075735C" w:rsidP="0075735C">
      <w:pPr>
        <w:numPr>
          <w:ilvl w:val="1"/>
          <w:numId w:val="0"/>
        </w:numPr>
        <w:spacing w:after="180"/>
        <w:ind w:left="709" w:hanging="567"/>
        <w:jc w:val="both"/>
      </w:pPr>
      <w:r>
        <w:t>Naročnik prev</w:t>
      </w:r>
      <w:r w:rsidRPr="00597937">
        <w:t xml:space="preserve">zame od </w:t>
      </w:r>
      <w:r>
        <w:t>dobavitelja opremo</w:t>
      </w:r>
      <w:r w:rsidRPr="00597937">
        <w:t xml:space="preserve"> pod pogojem, da je tehnično brezhibn</w:t>
      </w:r>
      <w:r>
        <w:t>a in</w:t>
      </w:r>
      <w:r w:rsidRPr="00597937">
        <w:t xml:space="preserve"> nepoškodovan</w:t>
      </w:r>
      <w:r>
        <w:t>a</w:t>
      </w:r>
      <w:r w:rsidRPr="00597937">
        <w:t>. O prevzemu se sestavi prevzemni zapisnik. Podpisan in žigosan original prevzemnega zapisnika je obvezna priloga k računu.</w:t>
      </w:r>
    </w:p>
    <w:p w:rsidR="0075735C" w:rsidRPr="00F55D20" w:rsidRDefault="0075735C" w:rsidP="0075735C">
      <w:pPr>
        <w:numPr>
          <w:ilvl w:val="1"/>
          <w:numId w:val="0"/>
        </w:numPr>
        <w:spacing w:after="180"/>
        <w:ind w:left="709" w:hanging="567"/>
        <w:jc w:val="both"/>
      </w:pPr>
      <w:r w:rsidRPr="00F55D20">
        <w:t xml:space="preserve">Morebitne pomanjkljivosti se vpišejo v prevzemni zapisnik, kjer se določi tudi rok za njihovo odpravo. Po odpravi pomanjkljivosti iz prevzemnega zapisnika, </w:t>
      </w:r>
      <w:r>
        <w:t>dobavitelj o</w:t>
      </w:r>
      <w:r w:rsidRPr="00F55D20">
        <w:t xml:space="preserve"> tem pismeno obvesti naročnika. Pomanjkljivosti odpravi </w:t>
      </w:r>
      <w:r>
        <w:t>dobavitelj</w:t>
      </w:r>
      <w:r w:rsidRPr="00F55D20">
        <w:t xml:space="preserve"> na svoje stroške.</w:t>
      </w:r>
    </w:p>
    <w:p w:rsidR="0075735C" w:rsidRPr="00CD15C2" w:rsidRDefault="0075735C" w:rsidP="0075735C">
      <w:pPr>
        <w:numPr>
          <w:ilvl w:val="1"/>
          <w:numId w:val="0"/>
        </w:numPr>
        <w:spacing w:after="180"/>
        <w:ind w:left="709" w:hanging="567"/>
        <w:jc w:val="both"/>
      </w:pPr>
      <w:r w:rsidRPr="00CD15C2">
        <w:t>Dobavitelj je dolžan pred prevzemom predmeta pogodbe predati naročniku vso potrebno tehnično dokumentacijo</w:t>
      </w:r>
      <w:r w:rsidR="002001D6">
        <w:t>, ateste, certifikate, izjave, ki izkazujejo, da je dobavljena oprema skladna z veljavno zakonodajo.</w:t>
      </w:r>
    </w:p>
    <w:p w:rsidR="0075735C" w:rsidRDefault="0075735C" w:rsidP="0075735C">
      <w:pPr>
        <w:numPr>
          <w:ilvl w:val="1"/>
          <w:numId w:val="0"/>
        </w:numPr>
        <w:spacing w:after="180"/>
        <w:ind w:left="709" w:hanging="567"/>
        <w:jc w:val="both"/>
      </w:pPr>
      <w:r w:rsidRPr="00F55D20">
        <w:t xml:space="preserve">Če se ob prevzemu ugotovijo funkcionalne pomanjkljivosti, to je, da </w:t>
      </w:r>
      <w:r>
        <w:t>predmet pogodbe</w:t>
      </w:r>
      <w:r w:rsidRPr="00F55D20">
        <w:t xml:space="preserve"> ne izpolnjuje zahtev iz razpisne ali ponudbene dokumentacije oz. te pogodbe in če se na zahtevo naročnika v primernem roku, ki ga določi naročnik, te ne odpravijo, ima naročnik pravico unovčiti zavarovanje za dobr</w:t>
      </w:r>
      <w:r>
        <w:t>o izvedbo pogodbenih obveznosti ali odpovedati pogodbo.</w:t>
      </w:r>
    </w:p>
    <w:p w:rsidR="0075735C" w:rsidRDefault="0075735C" w:rsidP="0075735C">
      <w:pPr>
        <w:numPr>
          <w:ilvl w:val="1"/>
          <w:numId w:val="0"/>
        </w:numPr>
        <w:spacing w:after="180"/>
        <w:ind w:left="709" w:hanging="567"/>
        <w:jc w:val="both"/>
      </w:pPr>
      <w:r w:rsidRPr="00B946B4">
        <w:t>Dobavitelj izroči naročniku kon</w:t>
      </w:r>
      <w:r>
        <w:t>čni račun najkasneje v roku sedem (7)</w:t>
      </w:r>
      <w:r w:rsidRPr="00B946B4">
        <w:t xml:space="preserve"> dn</w:t>
      </w:r>
      <w:r>
        <w:t>i po uspešni primopredaji opreme.</w:t>
      </w:r>
    </w:p>
    <w:p w:rsidR="0075735C" w:rsidRPr="008A0FA6" w:rsidRDefault="0075735C" w:rsidP="0075735C">
      <w:pPr>
        <w:pStyle w:val="Naslov1"/>
        <w:keepNext/>
        <w:spacing w:before="360" w:after="180"/>
        <w:ind w:left="357" w:hanging="357"/>
        <w:jc w:val="both"/>
        <w:rPr>
          <w:rFonts w:ascii="Times New Roman" w:hAnsi="Times New Roman" w:cs="Times New Roman"/>
          <w:sz w:val="22"/>
          <w:szCs w:val="22"/>
        </w:rPr>
      </w:pPr>
      <w:r w:rsidRPr="008A0FA6">
        <w:rPr>
          <w:rFonts w:ascii="Times New Roman" w:hAnsi="Times New Roman" w:cs="Times New Roman"/>
          <w:sz w:val="22"/>
          <w:szCs w:val="22"/>
        </w:rPr>
        <w:t>Odprava napak v garancijski dobi</w:t>
      </w:r>
    </w:p>
    <w:p w:rsidR="0075735C" w:rsidRDefault="0075735C" w:rsidP="0075735C">
      <w:pPr>
        <w:numPr>
          <w:ilvl w:val="1"/>
          <w:numId w:val="0"/>
        </w:numPr>
        <w:spacing w:after="180"/>
        <w:ind w:left="709" w:hanging="567"/>
        <w:jc w:val="both"/>
      </w:pPr>
      <w:r>
        <w:t>Dobavitelj s</w:t>
      </w:r>
      <w:r w:rsidRPr="00F55D20">
        <w:t xml:space="preserve">e obveže, da na naročnikovo zahtevo </w:t>
      </w:r>
      <w:r>
        <w:t xml:space="preserve">uredi vse potrebno za odpravo </w:t>
      </w:r>
      <w:r w:rsidRPr="00F55D20">
        <w:t>vse</w:t>
      </w:r>
      <w:r>
        <w:t>h pomanjkljivosti nastalih</w:t>
      </w:r>
      <w:r w:rsidRPr="00F55D20">
        <w:t xml:space="preserve"> v garancijski dobi</w:t>
      </w:r>
      <w:r>
        <w:t>, po krivdi dobavitelja.</w:t>
      </w:r>
    </w:p>
    <w:p w:rsidR="0075735C" w:rsidRDefault="0075735C" w:rsidP="0075735C">
      <w:pPr>
        <w:widowControl w:val="0"/>
        <w:ind w:left="720" w:hanging="578"/>
      </w:pPr>
      <w:r w:rsidRPr="00011EE3">
        <w:t xml:space="preserve">Napake oziroma </w:t>
      </w:r>
      <w:r>
        <w:t>pomanjkljivosti na dobavljeni opremi</w:t>
      </w:r>
      <w:r w:rsidRPr="00011EE3">
        <w:t xml:space="preserve">, ki jih ugotovi </w:t>
      </w:r>
      <w:r>
        <w:t>naročnik pri pr</w:t>
      </w:r>
      <w:r w:rsidRPr="00011EE3">
        <w:t xml:space="preserve">evzemu oziroma v garancijskem roku, mora </w:t>
      </w:r>
      <w:r>
        <w:t>dobavitelj</w:t>
      </w:r>
      <w:r w:rsidRPr="00011EE3">
        <w:t xml:space="preserve"> odpraviti takoj oziroma v roku, ki ga določi </w:t>
      </w:r>
      <w:r>
        <w:t>naročnik, v</w:t>
      </w:r>
      <w:r w:rsidRPr="00011EE3">
        <w:t xml:space="preserve"> kolikor tega ne odpravi, sme </w:t>
      </w:r>
      <w:r>
        <w:t>naročnik</w:t>
      </w:r>
      <w:r w:rsidRPr="00011EE3">
        <w:t xml:space="preserve"> napake odstraniti na </w:t>
      </w:r>
      <w:r>
        <w:t xml:space="preserve">dobaviteljev </w:t>
      </w:r>
      <w:r w:rsidRPr="00011EE3">
        <w:t xml:space="preserve">račun s pribitkom vseh stroškov, ki jih je utrpel </w:t>
      </w:r>
      <w:r>
        <w:t>naročnik. O</w:t>
      </w:r>
      <w:r w:rsidRPr="00011EE3">
        <w:t xml:space="preserve">dpravo napak sme </w:t>
      </w:r>
      <w:r>
        <w:t>naročnik izvesti</w:t>
      </w:r>
      <w:r w:rsidRPr="00011EE3">
        <w:t xml:space="preserve"> na </w:t>
      </w:r>
      <w:r>
        <w:t>dobaviteljev račun.</w:t>
      </w:r>
    </w:p>
    <w:p w:rsidR="00A5205A" w:rsidRDefault="00A5205A" w:rsidP="0075735C">
      <w:pPr>
        <w:widowControl w:val="0"/>
        <w:ind w:left="720" w:hanging="578"/>
      </w:pPr>
    </w:p>
    <w:p w:rsidR="0075735C" w:rsidRDefault="00A5205A" w:rsidP="0075735C">
      <w:pPr>
        <w:widowControl w:val="0"/>
        <w:ind w:left="720" w:hanging="578"/>
      </w:pPr>
      <w:r>
        <w:t>Za dobavljeno opremo veljajo garancijski roki proizvajalcev.</w:t>
      </w:r>
    </w:p>
    <w:p w:rsidR="00A5205A" w:rsidRDefault="00A5205A" w:rsidP="0075735C">
      <w:pPr>
        <w:widowControl w:val="0"/>
        <w:ind w:left="720" w:hanging="578"/>
      </w:pPr>
    </w:p>
    <w:p w:rsidR="0075735C" w:rsidRPr="00F55D20" w:rsidRDefault="0075735C" w:rsidP="0075735C">
      <w:pPr>
        <w:ind w:left="709" w:hanging="567"/>
      </w:pPr>
      <w:r>
        <w:t>Povzročeno škodo</w:t>
      </w:r>
      <w:r w:rsidRPr="00B800A1">
        <w:t xml:space="preserve"> dobavitel</w:t>
      </w:r>
      <w:r>
        <w:t>j plača iz svojih sredstev v 30</w:t>
      </w:r>
      <w:r w:rsidRPr="00B800A1">
        <w:t xml:space="preserve"> dneh od datuma prejema pisnega zahtevka naročnika.</w:t>
      </w:r>
    </w:p>
    <w:p w:rsidR="0075735C" w:rsidRPr="008A0FA6" w:rsidRDefault="0075735C" w:rsidP="0075735C">
      <w:pPr>
        <w:pStyle w:val="Naslov1"/>
        <w:keepNext/>
        <w:spacing w:before="360" w:after="180"/>
        <w:ind w:left="357" w:hanging="357"/>
        <w:jc w:val="both"/>
        <w:rPr>
          <w:rFonts w:ascii="Times New Roman" w:hAnsi="Times New Roman" w:cs="Times New Roman"/>
          <w:sz w:val="22"/>
          <w:szCs w:val="22"/>
        </w:rPr>
      </w:pPr>
      <w:r w:rsidRPr="008A0FA6">
        <w:rPr>
          <w:rFonts w:ascii="Times New Roman" w:hAnsi="Times New Roman" w:cs="Times New Roman"/>
          <w:sz w:val="22"/>
          <w:szCs w:val="22"/>
        </w:rPr>
        <w:t>Predstavniki pogodbenih strank</w:t>
      </w:r>
    </w:p>
    <w:p w:rsidR="0075735C" w:rsidRPr="00F55D20" w:rsidRDefault="0075735C" w:rsidP="0075735C">
      <w:pPr>
        <w:numPr>
          <w:ilvl w:val="1"/>
          <w:numId w:val="0"/>
        </w:numPr>
        <w:spacing w:after="180"/>
        <w:ind w:left="709" w:hanging="567"/>
        <w:jc w:val="both"/>
      </w:pPr>
      <w:r w:rsidRPr="00F55D20">
        <w:t>Skrbnik te pogodbe na stra</w:t>
      </w:r>
      <w:r>
        <w:t xml:space="preserve">ni naročnika je </w:t>
      </w:r>
      <w:r w:rsidR="00A5205A">
        <w:t>___________________________</w:t>
      </w:r>
      <w:r w:rsidRPr="00F55D20">
        <w:t>.</w:t>
      </w:r>
    </w:p>
    <w:p w:rsidR="0075735C" w:rsidRPr="00F55D20" w:rsidRDefault="0075735C" w:rsidP="0075735C">
      <w:pPr>
        <w:numPr>
          <w:ilvl w:val="1"/>
          <w:numId w:val="0"/>
        </w:numPr>
        <w:spacing w:after="180"/>
        <w:ind w:left="709" w:hanging="567"/>
        <w:jc w:val="both"/>
      </w:pPr>
      <w:r w:rsidRPr="00F55D20">
        <w:t xml:space="preserve">Skrbnik te pogodbe na strani </w:t>
      </w:r>
      <w:r>
        <w:t>dobavitelja je___</w:t>
      </w:r>
      <w:r w:rsidRPr="00F55D20">
        <w:t>__________________</w:t>
      </w:r>
      <w:r>
        <w:t>_____</w:t>
      </w:r>
      <w:r w:rsidRPr="00F55D20">
        <w:t>.</w:t>
      </w:r>
    </w:p>
    <w:p w:rsidR="0075735C" w:rsidRPr="00F55D20" w:rsidRDefault="0075735C" w:rsidP="0075735C">
      <w:pPr>
        <w:numPr>
          <w:ilvl w:val="1"/>
          <w:numId w:val="0"/>
        </w:numPr>
        <w:spacing w:after="180"/>
        <w:ind w:left="709" w:hanging="567"/>
        <w:jc w:val="both"/>
      </w:pPr>
      <w:r w:rsidRPr="00F55D20">
        <w:t>Spremembo predstavnika pogodbene stranke sporoči stranka drugi stranki pismeno.</w:t>
      </w:r>
    </w:p>
    <w:p w:rsidR="0075735C" w:rsidRPr="008A0FA6" w:rsidRDefault="0075735C" w:rsidP="0075735C">
      <w:pPr>
        <w:pStyle w:val="Naslov1"/>
        <w:keepNext/>
        <w:spacing w:before="360" w:after="180"/>
        <w:ind w:left="357" w:hanging="357"/>
        <w:jc w:val="both"/>
        <w:rPr>
          <w:rFonts w:ascii="Times New Roman" w:hAnsi="Times New Roman" w:cs="Times New Roman"/>
          <w:sz w:val="22"/>
          <w:szCs w:val="22"/>
        </w:rPr>
      </w:pPr>
      <w:r w:rsidRPr="008A0FA6">
        <w:rPr>
          <w:rFonts w:ascii="Times New Roman" w:hAnsi="Times New Roman" w:cs="Times New Roman"/>
          <w:sz w:val="22"/>
          <w:szCs w:val="22"/>
        </w:rPr>
        <w:t>Izjava o poznavanju predmeta pogodbe</w:t>
      </w:r>
    </w:p>
    <w:p w:rsidR="0075735C" w:rsidRPr="00F55D20" w:rsidRDefault="0075735C" w:rsidP="0075735C">
      <w:pPr>
        <w:numPr>
          <w:ilvl w:val="1"/>
          <w:numId w:val="0"/>
        </w:numPr>
        <w:spacing w:after="180"/>
        <w:ind w:left="709" w:hanging="567"/>
        <w:jc w:val="both"/>
      </w:pPr>
      <w:r>
        <w:t>Dobavitelj</w:t>
      </w:r>
      <w:r w:rsidRPr="00F55D20">
        <w:t xml:space="preserve"> izjavlja, </w:t>
      </w:r>
      <w:r>
        <w:t xml:space="preserve">da mu je poznan predmet pogodbe, </w:t>
      </w:r>
      <w:r w:rsidRPr="00F55D20">
        <w:t>da je seznanjen z razpisnimi zahtevami in s tehnično dokumentacijo ter da so mu razumljivi in jasni pogoji in oko</w:t>
      </w:r>
      <w:r>
        <w:t>liščine za pravilno izvedbo javnega naročila.</w:t>
      </w:r>
    </w:p>
    <w:p w:rsidR="0075735C" w:rsidRPr="008A0FA6" w:rsidRDefault="0075735C" w:rsidP="0075735C">
      <w:pPr>
        <w:pStyle w:val="Naslov1"/>
        <w:keepNext/>
        <w:spacing w:before="360" w:after="180"/>
        <w:ind w:left="357" w:hanging="357"/>
        <w:jc w:val="both"/>
        <w:rPr>
          <w:rFonts w:ascii="Times New Roman" w:hAnsi="Times New Roman" w:cs="Times New Roman"/>
          <w:sz w:val="22"/>
          <w:szCs w:val="22"/>
        </w:rPr>
      </w:pPr>
      <w:r w:rsidRPr="008A0FA6">
        <w:rPr>
          <w:rFonts w:ascii="Times New Roman" w:hAnsi="Times New Roman" w:cs="Times New Roman"/>
          <w:sz w:val="22"/>
          <w:szCs w:val="22"/>
        </w:rPr>
        <w:t>Protikorupcijska klavzula</w:t>
      </w:r>
    </w:p>
    <w:p w:rsidR="0075735C" w:rsidRPr="00F55D20" w:rsidRDefault="0075735C" w:rsidP="0075735C">
      <w:pPr>
        <w:numPr>
          <w:ilvl w:val="1"/>
          <w:numId w:val="0"/>
        </w:numPr>
        <w:spacing w:after="180"/>
        <w:ind w:left="709" w:hanging="567"/>
        <w:jc w:val="both"/>
      </w:pPr>
      <w:r w:rsidRPr="00F55D20">
        <w:t>Pogodba, pri kateri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rsidR="0075735C" w:rsidRPr="008A0FA6" w:rsidRDefault="0075735C" w:rsidP="0075735C">
      <w:pPr>
        <w:pStyle w:val="Naslov1"/>
        <w:keepNext/>
        <w:spacing w:before="360" w:after="180"/>
        <w:ind w:left="357" w:hanging="357"/>
        <w:jc w:val="both"/>
        <w:rPr>
          <w:rFonts w:ascii="Times New Roman" w:hAnsi="Times New Roman" w:cs="Times New Roman"/>
          <w:sz w:val="22"/>
          <w:szCs w:val="22"/>
        </w:rPr>
      </w:pPr>
      <w:r w:rsidRPr="008A0FA6">
        <w:rPr>
          <w:rFonts w:ascii="Times New Roman" w:hAnsi="Times New Roman" w:cs="Times New Roman"/>
          <w:sz w:val="22"/>
          <w:szCs w:val="22"/>
        </w:rPr>
        <w:t>Tolmačenje pogodbenih določil</w:t>
      </w:r>
    </w:p>
    <w:p w:rsidR="0075735C" w:rsidRPr="00F55D20" w:rsidRDefault="0075735C" w:rsidP="0075735C">
      <w:pPr>
        <w:numPr>
          <w:ilvl w:val="1"/>
          <w:numId w:val="0"/>
        </w:numPr>
        <w:spacing w:after="60"/>
        <w:ind w:left="709" w:hanging="567"/>
        <w:jc w:val="both"/>
      </w:pPr>
      <w:r w:rsidRPr="00F55D20">
        <w:t>Pri tolmačenju te pogodbe in reševanju sporov se poleg pogodbe ter Obligacijskega zakonika upošteva še:</w:t>
      </w:r>
    </w:p>
    <w:p w:rsidR="0075735C" w:rsidRPr="00F55D20" w:rsidRDefault="0075735C" w:rsidP="00A33119">
      <w:pPr>
        <w:numPr>
          <w:ilvl w:val="0"/>
          <w:numId w:val="18"/>
        </w:numPr>
        <w:tabs>
          <w:tab w:val="num" w:pos="851"/>
        </w:tabs>
        <w:ind w:left="851"/>
        <w:jc w:val="both"/>
      </w:pPr>
      <w:r w:rsidRPr="00F55D20">
        <w:t xml:space="preserve">razpisno dokumentacijo, </w:t>
      </w:r>
    </w:p>
    <w:p w:rsidR="0075735C" w:rsidRDefault="0075735C" w:rsidP="00A33119">
      <w:pPr>
        <w:numPr>
          <w:ilvl w:val="0"/>
          <w:numId w:val="18"/>
        </w:numPr>
        <w:tabs>
          <w:tab w:val="num" w:pos="851"/>
        </w:tabs>
        <w:ind w:left="851"/>
        <w:jc w:val="both"/>
      </w:pPr>
      <w:r w:rsidRPr="00F55D20">
        <w:t>ponudbeno dokumentacijo,</w:t>
      </w:r>
    </w:p>
    <w:p w:rsidR="0075735C" w:rsidRPr="00F55D20" w:rsidRDefault="0075735C" w:rsidP="00A33119">
      <w:pPr>
        <w:numPr>
          <w:ilvl w:val="0"/>
          <w:numId w:val="18"/>
        </w:numPr>
        <w:tabs>
          <w:tab w:val="num" w:pos="851"/>
        </w:tabs>
        <w:ind w:left="851"/>
        <w:jc w:val="both"/>
      </w:pPr>
      <w:r>
        <w:t>tehnične specifikacije,</w:t>
      </w:r>
    </w:p>
    <w:p w:rsidR="0075735C" w:rsidRPr="00F55D20" w:rsidRDefault="00A5205A" w:rsidP="00A33119">
      <w:pPr>
        <w:numPr>
          <w:ilvl w:val="0"/>
          <w:numId w:val="18"/>
        </w:numPr>
        <w:tabs>
          <w:tab w:val="num" w:pos="851"/>
        </w:tabs>
        <w:ind w:left="851"/>
        <w:jc w:val="both"/>
      </w:pPr>
      <w:r>
        <w:t>odločitev</w:t>
      </w:r>
      <w:r w:rsidR="0075735C" w:rsidRPr="00F55D20">
        <w:t xml:space="preserve"> o izbiri najugodnejšega ponudnika in</w:t>
      </w:r>
    </w:p>
    <w:p w:rsidR="0075735C" w:rsidRPr="00F55D20" w:rsidRDefault="0075735C" w:rsidP="00A33119">
      <w:pPr>
        <w:numPr>
          <w:ilvl w:val="0"/>
          <w:numId w:val="18"/>
        </w:numPr>
        <w:tabs>
          <w:tab w:val="num" w:pos="851"/>
        </w:tabs>
        <w:spacing w:after="180"/>
        <w:ind w:left="851"/>
        <w:jc w:val="both"/>
      </w:pPr>
      <w:r w:rsidRPr="00F55D20">
        <w:t>drugo dokumentacijo v zvezi s pogodbo.</w:t>
      </w:r>
    </w:p>
    <w:p w:rsidR="0075735C" w:rsidRPr="008A0FA6" w:rsidRDefault="0075735C" w:rsidP="0075735C">
      <w:pPr>
        <w:pStyle w:val="Naslov1"/>
        <w:keepNext/>
        <w:numPr>
          <w:ilvl w:val="0"/>
          <w:numId w:val="0"/>
        </w:numPr>
        <w:spacing w:before="360" w:after="180"/>
        <w:ind w:left="360" w:hanging="360"/>
        <w:jc w:val="both"/>
        <w:rPr>
          <w:rFonts w:ascii="Times New Roman" w:hAnsi="Times New Roman" w:cs="Times New Roman"/>
          <w:sz w:val="22"/>
          <w:szCs w:val="22"/>
        </w:rPr>
      </w:pPr>
      <w:r w:rsidRPr="008A0FA6">
        <w:rPr>
          <w:rFonts w:ascii="Times New Roman" w:hAnsi="Times New Roman" w:cs="Times New Roman"/>
          <w:sz w:val="22"/>
          <w:szCs w:val="22"/>
        </w:rPr>
        <w:t>18. Odpoved pogodbe</w:t>
      </w:r>
    </w:p>
    <w:p w:rsidR="0075735C" w:rsidRDefault="0075735C" w:rsidP="0075735C">
      <w:pPr>
        <w:ind w:left="709"/>
        <w:jc w:val="both"/>
      </w:pPr>
      <w:r>
        <w:t>Naročnik</w:t>
      </w:r>
      <w:r w:rsidRPr="00E10C31">
        <w:t xml:space="preserve"> lahko odstopi od </w:t>
      </w:r>
      <w:r>
        <w:t>pogodbe</w:t>
      </w:r>
      <w:r w:rsidRPr="00E10C31">
        <w:t xml:space="preserve"> brez obveznosti do </w:t>
      </w:r>
      <w:r>
        <w:t>dobavitelja</w:t>
      </w:r>
      <w:r w:rsidRPr="00E10C31">
        <w:t xml:space="preserve">, če </w:t>
      </w:r>
      <w:r>
        <w:t>dobavitelj</w:t>
      </w:r>
      <w:r w:rsidRPr="00E10C31">
        <w:t>:</w:t>
      </w:r>
    </w:p>
    <w:p w:rsidR="0075735C" w:rsidRDefault="0075735C" w:rsidP="00A33119">
      <w:pPr>
        <w:pStyle w:val="Odstavekseznama"/>
        <w:numPr>
          <w:ilvl w:val="0"/>
          <w:numId w:val="20"/>
        </w:numPr>
        <w:jc w:val="both"/>
      </w:pPr>
      <w:r>
        <w:t>poviša cene,</w:t>
      </w:r>
    </w:p>
    <w:p w:rsidR="0075735C" w:rsidRDefault="0075735C" w:rsidP="00A33119">
      <w:pPr>
        <w:pStyle w:val="Odstavekseznama"/>
        <w:numPr>
          <w:ilvl w:val="0"/>
          <w:numId w:val="20"/>
        </w:numPr>
        <w:jc w:val="both"/>
      </w:pPr>
      <w:r>
        <w:t>ne dobavi predmeta pogodbe v dogovorjeni kvaliteti ali v dogovorjenem roku,</w:t>
      </w:r>
    </w:p>
    <w:p w:rsidR="0075735C" w:rsidRDefault="0075735C" w:rsidP="00A33119">
      <w:pPr>
        <w:pStyle w:val="Odstavekseznama"/>
        <w:numPr>
          <w:ilvl w:val="0"/>
          <w:numId w:val="20"/>
        </w:numPr>
        <w:spacing w:after="180"/>
        <w:jc w:val="both"/>
      </w:pPr>
      <w:r>
        <w:t>ne izpolni vseh svojih obveznosti iz pogodbe.</w:t>
      </w:r>
    </w:p>
    <w:p w:rsidR="0075735C" w:rsidRDefault="0075735C" w:rsidP="0075735C">
      <w:pPr>
        <w:spacing w:after="180"/>
        <w:ind w:left="709"/>
        <w:jc w:val="both"/>
      </w:pPr>
      <w:r>
        <w:t>V primeru odstopa od pogodbe sta stranki dolžni do tedaj prevzete obveznosti izpolniti tako, kot je bilo to dogovorjeno pred odstopom.</w:t>
      </w:r>
    </w:p>
    <w:p w:rsidR="0075735C" w:rsidRPr="00E10C31" w:rsidRDefault="0075735C" w:rsidP="0075735C">
      <w:pPr>
        <w:spacing w:after="180"/>
        <w:ind w:left="709"/>
        <w:jc w:val="both"/>
      </w:pPr>
      <w:r>
        <w:t xml:space="preserve">Dobavitelj ima pravico do odstopa od pogodbe v primeru kršenja določil pogodbe s strani naročnika. V tem primeru </w:t>
      </w:r>
      <w:r w:rsidR="00A5205A">
        <w:t>pogodba preneha</w:t>
      </w:r>
      <w:r>
        <w:t xml:space="preserve"> veljati, ko naročnik prejme obvestilo o odpovedi pogodbe z navedbo razloga odpovedi.</w:t>
      </w:r>
    </w:p>
    <w:p w:rsidR="0075735C" w:rsidRPr="008A0FA6" w:rsidRDefault="0075735C" w:rsidP="0075735C">
      <w:pPr>
        <w:pStyle w:val="Naslov1"/>
        <w:keepNext/>
        <w:numPr>
          <w:ilvl w:val="0"/>
          <w:numId w:val="0"/>
        </w:numPr>
        <w:spacing w:before="360" w:after="180"/>
        <w:ind w:left="357"/>
        <w:jc w:val="both"/>
        <w:rPr>
          <w:rFonts w:ascii="Times New Roman" w:hAnsi="Times New Roman" w:cs="Times New Roman"/>
          <w:sz w:val="22"/>
          <w:szCs w:val="22"/>
        </w:rPr>
      </w:pPr>
      <w:r w:rsidRPr="008A0FA6">
        <w:rPr>
          <w:rFonts w:ascii="Times New Roman" w:hAnsi="Times New Roman" w:cs="Times New Roman"/>
          <w:sz w:val="22"/>
          <w:szCs w:val="22"/>
        </w:rPr>
        <w:t>19. Končna določila</w:t>
      </w:r>
    </w:p>
    <w:p w:rsidR="0075735C" w:rsidRDefault="0075735C" w:rsidP="0075735C">
      <w:pPr>
        <w:numPr>
          <w:ilvl w:val="1"/>
          <w:numId w:val="0"/>
        </w:numPr>
        <w:spacing w:after="180"/>
        <w:ind w:left="709" w:hanging="567"/>
        <w:jc w:val="both"/>
      </w:pPr>
      <w:r w:rsidRPr="00F55D20">
        <w:t>Vse spore iz te pogodbe bosta stranki reševali prvenstveno sporazumno, sicer je za  njihovo reševa</w:t>
      </w:r>
      <w:r>
        <w:t>nje pristojno sodišče na Ptuju.</w:t>
      </w:r>
    </w:p>
    <w:p w:rsidR="0075735C" w:rsidRPr="00F55D20" w:rsidRDefault="0075735C" w:rsidP="0075735C">
      <w:pPr>
        <w:numPr>
          <w:ilvl w:val="1"/>
          <w:numId w:val="0"/>
        </w:numPr>
        <w:spacing w:after="180"/>
        <w:ind w:left="709" w:hanging="567"/>
        <w:jc w:val="both"/>
      </w:pPr>
      <w:r w:rsidRPr="00F55D20">
        <w:t>Pogodba v celoti zavezuje tudi morebitne vsakokratne pravne naslednike vsake od pogodbenih strank, kar velja zlasti v primeru organizacijsko – statusnih ter lastninskih sprememb.</w:t>
      </w:r>
    </w:p>
    <w:p w:rsidR="0075735C" w:rsidRPr="00F55D20" w:rsidRDefault="0075735C" w:rsidP="0075735C">
      <w:pPr>
        <w:numPr>
          <w:ilvl w:val="1"/>
          <w:numId w:val="0"/>
        </w:numPr>
        <w:spacing w:after="180"/>
        <w:ind w:left="709" w:hanging="567"/>
        <w:jc w:val="both"/>
      </w:pPr>
      <w:r w:rsidRPr="00F55D20">
        <w:t xml:space="preserve">Pogodba je sklenjena, ko jo podpišeta obe pogodbeni stranki. Glede garancijskih določil pogodba velja vse do poteka garancijskih rokov. </w:t>
      </w:r>
    </w:p>
    <w:p w:rsidR="0075735C" w:rsidRPr="00F55D20" w:rsidRDefault="0075735C" w:rsidP="0075735C">
      <w:pPr>
        <w:numPr>
          <w:ilvl w:val="1"/>
          <w:numId w:val="0"/>
        </w:numPr>
        <w:spacing w:after="180"/>
        <w:ind w:left="709" w:hanging="567"/>
        <w:jc w:val="both"/>
      </w:pPr>
      <w:r w:rsidRPr="00F55D20">
        <w:t>Ta pogodba je napisana v štirih (4) enakih izvodih, od katerih prejme vsaka pogod</w:t>
      </w:r>
      <w:r>
        <w:t>bena stranka po dva (2) izvoda.</w:t>
      </w:r>
    </w:p>
    <w:tbl>
      <w:tblPr>
        <w:tblW w:w="9513" w:type="dxa"/>
        <w:tblLayout w:type="fixed"/>
        <w:tblLook w:val="01E0" w:firstRow="1" w:lastRow="1" w:firstColumn="1" w:lastColumn="1" w:noHBand="0" w:noVBand="0"/>
      </w:tblPr>
      <w:tblGrid>
        <w:gridCol w:w="4503"/>
        <w:gridCol w:w="567"/>
        <w:gridCol w:w="4443"/>
      </w:tblGrid>
      <w:tr w:rsidR="0075735C" w:rsidRPr="00F55D20" w:rsidTr="00F35D93">
        <w:tc>
          <w:tcPr>
            <w:tcW w:w="4503" w:type="dxa"/>
          </w:tcPr>
          <w:p w:rsidR="0075735C" w:rsidRPr="00F55D20" w:rsidRDefault="0075735C" w:rsidP="00F35D93">
            <w:pPr>
              <w:pStyle w:val="Zaetekinkonecpogodbe"/>
            </w:pPr>
            <w:r w:rsidRPr="00F55D20">
              <w:t xml:space="preserve">Številka : </w:t>
            </w:r>
          </w:p>
        </w:tc>
        <w:tc>
          <w:tcPr>
            <w:tcW w:w="567" w:type="dxa"/>
          </w:tcPr>
          <w:p w:rsidR="0075735C" w:rsidRPr="00F55D20" w:rsidRDefault="0075735C" w:rsidP="00F35D93">
            <w:pPr>
              <w:pStyle w:val="Zaetekinkonecpogodbe"/>
            </w:pPr>
          </w:p>
        </w:tc>
        <w:tc>
          <w:tcPr>
            <w:tcW w:w="4443" w:type="dxa"/>
          </w:tcPr>
          <w:p w:rsidR="0075735C" w:rsidRPr="00F55D20" w:rsidRDefault="0075735C" w:rsidP="00F35D93">
            <w:pPr>
              <w:pStyle w:val="Zaetekinkonecpogodbe"/>
            </w:pPr>
            <w:r w:rsidRPr="00F55D20">
              <w:t xml:space="preserve">Številka: </w:t>
            </w:r>
          </w:p>
        </w:tc>
      </w:tr>
      <w:tr w:rsidR="0075735C" w:rsidRPr="00F55D20" w:rsidTr="00F35D93">
        <w:tc>
          <w:tcPr>
            <w:tcW w:w="4503" w:type="dxa"/>
          </w:tcPr>
          <w:p w:rsidR="0075735C" w:rsidRPr="00F55D20" w:rsidRDefault="0075735C" w:rsidP="00F35D93">
            <w:pPr>
              <w:pStyle w:val="Zaetekinkonecpogodbe"/>
            </w:pPr>
            <w:r w:rsidRPr="00F55D20">
              <w:t xml:space="preserve">Ptuj, dne  </w:t>
            </w:r>
          </w:p>
        </w:tc>
        <w:tc>
          <w:tcPr>
            <w:tcW w:w="567" w:type="dxa"/>
          </w:tcPr>
          <w:p w:rsidR="0075735C" w:rsidRPr="00F55D20" w:rsidRDefault="0075735C" w:rsidP="00F35D93">
            <w:pPr>
              <w:pStyle w:val="Zaetekinkonecpogodbe"/>
            </w:pPr>
          </w:p>
        </w:tc>
        <w:tc>
          <w:tcPr>
            <w:tcW w:w="4443" w:type="dxa"/>
          </w:tcPr>
          <w:p w:rsidR="0075735C" w:rsidRPr="00F55D20" w:rsidRDefault="0075735C" w:rsidP="00F35D93">
            <w:pPr>
              <w:pStyle w:val="Zaetekinkonecpogodbe"/>
            </w:pPr>
            <w:r w:rsidRPr="00F55D20">
              <w:t xml:space="preserve">Ptuj, dne  </w:t>
            </w:r>
          </w:p>
        </w:tc>
      </w:tr>
      <w:tr w:rsidR="0075735C" w:rsidRPr="00F55D20" w:rsidTr="00F35D93">
        <w:tc>
          <w:tcPr>
            <w:tcW w:w="4503" w:type="dxa"/>
          </w:tcPr>
          <w:p w:rsidR="0075735C" w:rsidRPr="00F55D20" w:rsidRDefault="0075735C" w:rsidP="00F35D93">
            <w:pPr>
              <w:pStyle w:val="Zaetekinkonecpogodbe"/>
              <w:ind w:left="0"/>
            </w:pPr>
          </w:p>
        </w:tc>
        <w:tc>
          <w:tcPr>
            <w:tcW w:w="567" w:type="dxa"/>
          </w:tcPr>
          <w:p w:rsidR="0075735C" w:rsidRPr="00F55D20" w:rsidRDefault="0075735C" w:rsidP="00F35D93">
            <w:pPr>
              <w:pStyle w:val="Zaetekinkonecpogodbe"/>
            </w:pPr>
          </w:p>
        </w:tc>
        <w:tc>
          <w:tcPr>
            <w:tcW w:w="4443" w:type="dxa"/>
          </w:tcPr>
          <w:p w:rsidR="0075735C" w:rsidRPr="00F55D20" w:rsidRDefault="0075735C" w:rsidP="00F35D93">
            <w:pPr>
              <w:pStyle w:val="Zaetekinkonecpogodbe"/>
            </w:pPr>
          </w:p>
        </w:tc>
      </w:tr>
      <w:tr w:rsidR="0075735C" w:rsidRPr="00F55D20" w:rsidTr="00F35D93">
        <w:tc>
          <w:tcPr>
            <w:tcW w:w="4503" w:type="dxa"/>
          </w:tcPr>
          <w:p w:rsidR="0075735C" w:rsidRPr="00F55D20" w:rsidRDefault="0075735C" w:rsidP="00F35D93">
            <w:pPr>
              <w:pStyle w:val="Zaetekinkonecpogodbe"/>
              <w:ind w:left="0"/>
            </w:pPr>
          </w:p>
        </w:tc>
        <w:tc>
          <w:tcPr>
            <w:tcW w:w="567" w:type="dxa"/>
          </w:tcPr>
          <w:p w:rsidR="0075735C" w:rsidRPr="00F55D20" w:rsidRDefault="0075735C" w:rsidP="00F35D93">
            <w:pPr>
              <w:pStyle w:val="Zaetekinkonecpogodbe"/>
            </w:pPr>
          </w:p>
        </w:tc>
        <w:tc>
          <w:tcPr>
            <w:tcW w:w="4443" w:type="dxa"/>
          </w:tcPr>
          <w:p w:rsidR="0075735C" w:rsidRPr="00F55D20" w:rsidRDefault="0075735C" w:rsidP="00F35D93">
            <w:pPr>
              <w:pStyle w:val="Zaetekinkonecpogodbe"/>
            </w:pPr>
          </w:p>
        </w:tc>
      </w:tr>
      <w:tr w:rsidR="0075735C" w:rsidRPr="00F55D20" w:rsidTr="00F35D93">
        <w:tc>
          <w:tcPr>
            <w:tcW w:w="4503" w:type="dxa"/>
          </w:tcPr>
          <w:p w:rsidR="0075735C" w:rsidRPr="00F55D20" w:rsidRDefault="0075735C" w:rsidP="00F35D93">
            <w:pPr>
              <w:pStyle w:val="Zaetekinkonecpogodbe"/>
              <w:ind w:left="0"/>
            </w:pPr>
            <w:r>
              <w:t xml:space="preserve">      </w:t>
            </w:r>
            <w:r w:rsidRPr="00F55D20">
              <w:t>NAROČNIK:</w:t>
            </w:r>
          </w:p>
        </w:tc>
        <w:tc>
          <w:tcPr>
            <w:tcW w:w="567" w:type="dxa"/>
          </w:tcPr>
          <w:p w:rsidR="0075735C" w:rsidRPr="00F55D20" w:rsidRDefault="0075735C" w:rsidP="00F35D93">
            <w:pPr>
              <w:pStyle w:val="Zaetekinkonecpogodbe"/>
            </w:pPr>
          </w:p>
        </w:tc>
        <w:tc>
          <w:tcPr>
            <w:tcW w:w="4443" w:type="dxa"/>
          </w:tcPr>
          <w:p w:rsidR="0075735C" w:rsidRPr="00F55D20" w:rsidRDefault="0075735C" w:rsidP="00F35D93">
            <w:pPr>
              <w:pStyle w:val="Zaetekinkonecpogodbe"/>
            </w:pPr>
            <w:r>
              <w:t>DOBAVITELJ:</w:t>
            </w:r>
          </w:p>
        </w:tc>
      </w:tr>
      <w:tr w:rsidR="0075735C" w:rsidRPr="00F55D20" w:rsidTr="00F35D93">
        <w:tc>
          <w:tcPr>
            <w:tcW w:w="4503" w:type="dxa"/>
          </w:tcPr>
          <w:p w:rsidR="0075735C" w:rsidRDefault="0075735C" w:rsidP="00F35D93">
            <w:pPr>
              <w:pStyle w:val="Zaetekinkonecpogodbe"/>
            </w:pPr>
            <w:r>
              <w:t>Javne službe Ptuj d.o.o.,</w:t>
            </w:r>
          </w:p>
          <w:p w:rsidR="0075735C" w:rsidRPr="00F55D20" w:rsidRDefault="0075735C" w:rsidP="00F35D93">
            <w:pPr>
              <w:pStyle w:val="Zaetekinkonecpogodbe"/>
            </w:pPr>
            <w:r>
              <w:t>direktor, mag. Alen Hodnik</w:t>
            </w:r>
          </w:p>
        </w:tc>
        <w:tc>
          <w:tcPr>
            <w:tcW w:w="567" w:type="dxa"/>
          </w:tcPr>
          <w:p w:rsidR="0075735C" w:rsidRPr="00F55D20" w:rsidRDefault="0075735C" w:rsidP="00F35D93">
            <w:pPr>
              <w:pStyle w:val="Zaetekinkonecpogodbe"/>
            </w:pPr>
          </w:p>
        </w:tc>
        <w:tc>
          <w:tcPr>
            <w:tcW w:w="4443" w:type="dxa"/>
          </w:tcPr>
          <w:p w:rsidR="0075735C" w:rsidRPr="00F55D20" w:rsidRDefault="0075735C" w:rsidP="00F35D93">
            <w:pPr>
              <w:pStyle w:val="Zaetekinkonecpogodbe"/>
            </w:pPr>
          </w:p>
        </w:tc>
      </w:tr>
    </w:tbl>
    <w:p w:rsidR="009A2F6A" w:rsidRPr="000939D3" w:rsidRDefault="009A2F6A" w:rsidP="009A2F6A">
      <w:pPr>
        <w:pStyle w:val="Zaetekinkonecpogodbe"/>
        <w:rPr>
          <w:highlight w:val="yellow"/>
        </w:rPr>
      </w:pPr>
    </w:p>
    <w:sectPr w:rsidR="009A2F6A" w:rsidRPr="000939D3" w:rsidSect="00F4350C">
      <w:pgSz w:w="11906" w:h="16838"/>
      <w:pgMar w:top="1417" w:right="1417" w:bottom="1417" w:left="1417"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9D3" w:rsidRDefault="005A69D3" w:rsidP="004459CD">
      <w:r>
        <w:separator/>
      </w:r>
    </w:p>
  </w:endnote>
  <w:endnote w:type="continuationSeparator" w:id="0">
    <w:p w:rsidR="005A69D3" w:rsidRDefault="005A69D3" w:rsidP="00445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D93" w:rsidRDefault="00F35D93" w:rsidP="009470E7">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F35D93" w:rsidRDefault="00F35D93" w:rsidP="009470E7">
    <w:pPr>
      <w:pStyle w:val="Nog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D93" w:rsidRDefault="00F35D93" w:rsidP="000B1FD5">
    <w:pPr>
      <w:pStyle w:val="Noga"/>
      <w:tabs>
        <w:tab w:val="clear" w:pos="9072"/>
        <w:tab w:val="right" w:pos="9498"/>
      </w:tabs>
      <w:ind w:left="-1276" w:right="-427"/>
    </w:pPr>
    <w:r>
      <w:rPr>
        <w:noProof/>
        <w:lang w:eastAsia="sl-SI"/>
      </w:rPr>
      <w:drawing>
        <wp:inline distT="0" distB="0" distL="0" distR="0" wp14:anchorId="71B409B0" wp14:editId="22E4A6A4">
          <wp:extent cx="7374576" cy="807522"/>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77219" cy="807811"/>
                  </a:xfrm>
                  <a:prstGeom prst="rect">
                    <a:avLst/>
                  </a:prstGeom>
                  <a:noFill/>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D93" w:rsidRPr="009A67BB" w:rsidRDefault="00F35D93" w:rsidP="000B1FD5">
    <w:pPr>
      <w:pStyle w:val="Noga"/>
      <w:tabs>
        <w:tab w:val="clear" w:pos="4536"/>
        <w:tab w:val="clear" w:pos="9072"/>
        <w:tab w:val="center" w:pos="3969"/>
        <w:tab w:val="right" w:pos="9356"/>
      </w:tabs>
      <w:ind w:left="-1276"/>
    </w:pPr>
    <w:r>
      <w:rPr>
        <w:noProof/>
        <w:lang w:eastAsia="sl-SI"/>
      </w:rPr>
      <w:drawing>
        <wp:inline distT="0" distB="0" distL="0" distR="0" wp14:anchorId="22914340" wp14:editId="39CDC0AC">
          <wp:extent cx="7376795" cy="804545"/>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76795" cy="804545"/>
                  </a:xfrm>
                  <a:prstGeom prst="rect">
                    <a:avLst/>
                  </a:prstGeom>
                  <a:noFill/>
                </pic:spPr>
              </pic:pic>
            </a:graphicData>
          </a:graphic>
        </wp:inline>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D93" w:rsidRPr="00855CC6" w:rsidRDefault="00F35D93" w:rsidP="000B1FD5">
    <w:pPr>
      <w:pStyle w:val="Noga"/>
      <w:tabs>
        <w:tab w:val="clear" w:pos="9072"/>
      </w:tabs>
      <w:ind w:left="-567" w:right="-851" w:hanging="709"/>
      <w:jc w:val="center"/>
      <w:rPr>
        <w:sz w:val="14"/>
        <w:szCs w:val="14"/>
      </w:rPr>
    </w:pPr>
    <w:r>
      <w:rPr>
        <w:noProof/>
        <w:lang w:eastAsia="sl-SI"/>
      </w:rPr>
      <w:drawing>
        <wp:inline distT="0" distB="0" distL="0" distR="0" wp14:anchorId="7C10BBEF" wp14:editId="2906A7AD">
          <wp:extent cx="7374577" cy="629103"/>
          <wp:effectExtent l="0" t="0" r="0" b="0"/>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88699" cy="630308"/>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9D3" w:rsidRDefault="005A69D3" w:rsidP="004459CD">
      <w:r>
        <w:separator/>
      </w:r>
    </w:p>
  </w:footnote>
  <w:footnote w:type="continuationSeparator" w:id="0">
    <w:p w:rsidR="005A69D3" w:rsidRDefault="005A69D3" w:rsidP="004459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D93" w:rsidRPr="00590181" w:rsidRDefault="00F35D93" w:rsidP="009470E7">
    <w:pPr>
      <w:pStyle w:val="Glava"/>
      <w:tabs>
        <w:tab w:val="clear" w:pos="9072"/>
        <w:tab w:val="right" w:pos="9639"/>
      </w:tabs>
      <w:rPr>
        <w:rFonts w:ascii="Century Gothic" w:hAnsi="Century Gothic"/>
        <w:sz w:val="20"/>
        <w:szCs w:val="20"/>
      </w:rPr>
    </w:pPr>
    <w:r w:rsidRPr="00590181">
      <w:rPr>
        <w:rFonts w:ascii="Century Gothic" w:hAnsi="Century Gothic"/>
        <w:sz w:val="20"/>
        <w:szCs w:val="20"/>
      </w:rPr>
      <w:tab/>
    </w:r>
    <w:r w:rsidRPr="00590181">
      <w:rPr>
        <w:rFonts w:ascii="Century Gothic" w:hAnsi="Century Gothic"/>
        <w:sz w:val="20"/>
        <w:szCs w:val="20"/>
      </w:rPr>
      <w:tab/>
      <w:t>DO 7.4-01-</w:t>
    </w:r>
    <w:r>
      <w:rPr>
        <w:rFonts w:ascii="Century Gothic" w:hAnsi="Century Gothic"/>
        <w:sz w:val="20"/>
        <w:szCs w:val="20"/>
      </w:rPr>
      <w:t>13CD</w:t>
    </w:r>
  </w:p>
  <w:p w:rsidR="00F35D93" w:rsidRDefault="00F35D93">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4" w:type="dxa"/>
      <w:tblLayout w:type="fixed"/>
      <w:tblLook w:val="0000" w:firstRow="0" w:lastRow="0" w:firstColumn="0" w:lastColumn="0" w:noHBand="0" w:noVBand="0"/>
    </w:tblPr>
    <w:tblGrid>
      <w:gridCol w:w="1101"/>
      <w:gridCol w:w="8363"/>
    </w:tblGrid>
    <w:tr w:rsidR="00F35D93" w:rsidTr="007C7E13">
      <w:trPr>
        <w:trHeight w:val="1064"/>
      </w:trPr>
      <w:tc>
        <w:tcPr>
          <w:tcW w:w="1101" w:type="dxa"/>
          <w:shd w:val="clear" w:color="auto" w:fill="auto"/>
        </w:tcPr>
        <w:p w:rsidR="00F35D93" w:rsidRDefault="00F35D93" w:rsidP="009470E7">
          <w:pPr>
            <w:snapToGrid w:val="0"/>
          </w:pPr>
        </w:p>
      </w:tc>
      <w:tc>
        <w:tcPr>
          <w:tcW w:w="8363" w:type="dxa"/>
          <w:shd w:val="clear" w:color="auto" w:fill="auto"/>
        </w:tcPr>
        <w:p w:rsidR="00F35D93" w:rsidRDefault="00F35D93" w:rsidP="007C7E13">
          <w:pPr>
            <w:pStyle w:val="Glava"/>
            <w:snapToGrid w:val="0"/>
            <w:ind w:left="-959" w:firstLine="250"/>
          </w:pPr>
          <w:r>
            <w:rPr>
              <w:noProof/>
              <w:lang w:eastAsia="sl-SI"/>
            </w:rPr>
            <w:drawing>
              <wp:inline distT="0" distB="0" distL="0" distR="0" wp14:anchorId="38D9A53D" wp14:editId="10A4EFD4">
                <wp:extent cx="5838002" cy="783772"/>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38002" cy="783772"/>
                        </a:xfrm>
                        <a:prstGeom prst="rect">
                          <a:avLst/>
                        </a:prstGeom>
                      </pic:spPr>
                    </pic:pic>
                  </a:graphicData>
                </a:graphic>
              </wp:inline>
            </w:drawing>
          </w:r>
        </w:p>
      </w:tc>
    </w:tr>
  </w:tbl>
  <w:p w:rsidR="00F35D93" w:rsidRPr="00855CC6" w:rsidRDefault="00F35D93" w:rsidP="00855CC6">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D93" w:rsidRPr="00855CC6" w:rsidRDefault="00F35D93" w:rsidP="00855CC6">
    <w:pPr>
      <w:pStyle w:val="Glava"/>
    </w:pPr>
    <w:r>
      <w:rPr>
        <w:noProof/>
        <w:lang w:eastAsia="sl-SI"/>
      </w:rPr>
      <w:drawing>
        <wp:inline distT="0" distB="0" distL="0" distR="0" wp14:anchorId="70434B6F" wp14:editId="60B1D948">
          <wp:extent cx="5838002" cy="783772"/>
          <wp:effectExtent l="0" t="0" r="0"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38002" cy="783772"/>
                  </a:xfrm>
                  <a:prstGeom prst="rect">
                    <a:avLst/>
                  </a:prstGeom>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D93" w:rsidRDefault="00F35D93" w:rsidP="006E107C">
    <w:pPr>
      <w:pStyle w:val="Glava"/>
      <w:tabs>
        <w:tab w:val="clear" w:pos="9072"/>
        <w:tab w:val="right" w:pos="9639"/>
      </w:tabs>
      <w:jc w:val="right"/>
      <w:rPr>
        <w:rFonts w:ascii="Century Gothic" w:hAnsi="Century Gothic"/>
        <w:sz w:val="20"/>
        <w:szCs w:val="20"/>
      </w:rPr>
    </w:pPr>
    <w:r>
      <w:rPr>
        <w:noProof/>
        <w:lang w:eastAsia="sl-SI"/>
      </w:rPr>
      <w:drawing>
        <wp:inline distT="0" distB="0" distL="0" distR="0" wp14:anchorId="702F1D1C" wp14:editId="5A7CAD49">
          <wp:extent cx="5760720" cy="773276"/>
          <wp:effectExtent l="0" t="0" r="0" b="0"/>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73276"/>
                  </a:xfrm>
                  <a:prstGeom prst="rect">
                    <a:avLst/>
                  </a:prstGeom>
                </pic:spPr>
              </pic:pic>
            </a:graphicData>
          </a:graphic>
        </wp:inline>
      </w:drawing>
    </w:r>
    <w:r w:rsidRPr="00590181">
      <w:rPr>
        <w:rFonts w:ascii="Century Gothic" w:hAnsi="Century Gothic"/>
        <w:sz w:val="20"/>
        <w:szCs w:val="20"/>
      </w:rPr>
      <w:tab/>
    </w:r>
    <w:r w:rsidRPr="00590181">
      <w:rPr>
        <w:rFonts w:ascii="Century Gothic" w:hAnsi="Century Gothic"/>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92193"/>
    <w:multiLevelType w:val="hybridMultilevel"/>
    <w:tmpl w:val="0FD0FA36"/>
    <w:lvl w:ilvl="0" w:tplc="1DE2C09E">
      <w:start w:val="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nsid w:val="077257EB"/>
    <w:multiLevelType w:val="multilevel"/>
    <w:tmpl w:val="830022B6"/>
    <w:lvl w:ilvl="0">
      <w:start w:val="1"/>
      <w:numFmt w:val="decimal"/>
      <w:pStyle w:val="Naslov1"/>
      <w:lvlText w:val="%1."/>
      <w:lvlJc w:val="left"/>
      <w:pPr>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2">
    <w:nsid w:val="0C6D5827"/>
    <w:multiLevelType w:val="hybridMultilevel"/>
    <w:tmpl w:val="2D2C7BE4"/>
    <w:lvl w:ilvl="0" w:tplc="473AE89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0EF91006"/>
    <w:multiLevelType w:val="hybridMultilevel"/>
    <w:tmpl w:val="588EB55E"/>
    <w:lvl w:ilvl="0" w:tplc="2D50ABF4">
      <w:start w:val="1"/>
      <w:numFmt w:val="bullet"/>
      <w:lvlText w:val="-"/>
      <w:lvlJc w:val="left"/>
      <w:pPr>
        <w:ind w:left="1069" w:hanging="360"/>
      </w:pPr>
      <w:rPr>
        <w:rFonts w:ascii="Times New Roman" w:eastAsia="Calibri" w:hAnsi="Times New Roman" w:cs="Times New Roman" w:hint="default"/>
      </w:rPr>
    </w:lvl>
    <w:lvl w:ilvl="1" w:tplc="04240003" w:tentative="1">
      <w:start w:val="1"/>
      <w:numFmt w:val="bullet"/>
      <w:lvlText w:val="o"/>
      <w:lvlJc w:val="left"/>
      <w:pPr>
        <w:ind w:left="1789" w:hanging="360"/>
      </w:pPr>
      <w:rPr>
        <w:rFonts w:ascii="Courier New" w:hAnsi="Courier New" w:cs="Courier New" w:hint="default"/>
      </w:rPr>
    </w:lvl>
    <w:lvl w:ilvl="2" w:tplc="04240005" w:tentative="1">
      <w:start w:val="1"/>
      <w:numFmt w:val="bullet"/>
      <w:lvlText w:val=""/>
      <w:lvlJc w:val="left"/>
      <w:pPr>
        <w:ind w:left="2509" w:hanging="360"/>
      </w:pPr>
      <w:rPr>
        <w:rFonts w:ascii="Wingdings" w:hAnsi="Wingdings" w:hint="default"/>
      </w:rPr>
    </w:lvl>
    <w:lvl w:ilvl="3" w:tplc="04240001" w:tentative="1">
      <w:start w:val="1"/>
      <w:numFmt w:val="bullet"/>
      <w:lvlText w:val=""/>
      <w:lvlJc w:val="left"/>
      <w:pPr>
        <w:ind w:left="3229" w:hanging="360"/>
      </w:pPr>
      <w:rPr>
        <w:rFonts w:ascii="Symbol" w:hAnsi="Symbol" w:hint="default"/>
      </w:rPr>
    </w:lvl>
    <w:lvl w:ilvl="4" w:tplc="04240003" w:tentative="1">
      <w:start w:val="1"/>
      <w:numFmt w:val="bullet"/>
      <w:lvlText w:val="o"/>
      <w:lvlJc w:val="left"/>
      <w:pPr>
        <w:ind w:left="3949" w:hanging="360"/>
      </w:pPr>
      <w:rPr>
        <w:rFonts w:ascii="Courier New" w:hAnsi="Courier New" w:cs="Courier New" w:hint="default"/>
      </w:rPr>
    </w:lvl>
    <w:lvl w:ilvl="5" w:tplc="04240005" w:tentative="1">
      <w:start w:val="1"/>
      <w:numFmt w:val="bullet"/>
      <w:lvlText w:val=""/>
      <w:lvlJc w:val="left"/>
      <w:pPr>
        <w:ind w:left="4669" w:hanging="360"/>
      </w:pPr>
      <w:rPr>
        <w:rFonts w:ascii="Wingdings" w:hAnsi="Wingdings" w:hint="default"/>
      </w:rPr>
    </w:lvl>
    <w:lvl w:ilvl="6" w:tplc="04240001" w:tentative="1">
      <w:start w:val="1"/>
      <w:numFmt w:val="bullet"/>
      <w:lvlText w:val=""/>
      <w:lvlJc w:val="left"/>
      <w:pPr>
        <w:ind w:left="5389" w:hanging="360"/>
      </w:pPr>
      <w:rPr>
        <w:rFonts w:ascii="Symbol" w:hAnsi="Symbol" w:hint="default"/>
      </w:rPr>
    </w:lvl>
    <w:lvl w:ilvl="7" w:tplc="04240003" w:tentative="1">
      <w:start w:val="1"/>
      <w:numFmt w:val="bullet"/>
      <w:lvlText w:val="o"/>
      <w:lvlJc w:val="left"/>
      <w:pPr>
        <w:ind w:left="6109" w:hanging="360"/>
      </w:pPr>
      <w:rPr>
        <w:rFonts w:ascii="Courier New" w:hAnsi="Courier New" w:cs="Courier New" w:hint="default"/>
      </w:rPr>
    </w:lvl>
    <w:lvl w:ilvl="8" w:tplc="04240005" w:tentative="1">
      <w:start w:val="1"/>
      <w:numFmt w:val="bullet"/>
      <w:lvlText w:val=""/>
      <w:lvlJc w:val="left"/>
      <w:pPr>
        <w:ind w:left="6829" w:hanging="360"/>
      </w:pPr>
      <w:rPr>
        <w:rFonts w:ascii="Wingdings" w:hAnsi="Wingdings" w:hint="default"/>
      </w:rPr>
    </w:lvl>
  </w:abstractNum>
  <w:abstractNum w:abstractNumId="4">
    <w:nsid w:val="23687DD6"/>
    <w:multiLevelType w:val="hybridMultilevel"/>
    <w:tmpl w:val="3F6C973E"/>
    <w:lvl w:ilvl="0" w:tplc="0424000F">
      <w:start w:val="1"/>
      <w:numFmt w:val="decimal"/>
      <w:lvlText w:val="%1."/>
      <w:lvlJc w:val="left"/>
      <w:pPr>
        <w:ind w:left="1077" w:hanging="360"/>
      </w:pPr>
      <w:rPr>
        <w:rFonts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5">
    <w:nsid w:val="2CEE5BE1"/>
    <w:multiLevelType w:val="hybridMultilevel"/>
    <w:tmpl w:val="00DE98B8"/>
    <w:lvl w:ilvl="0" w:tplc="A014CC68">
      <w:numFmt w:val="bullet"/>
      <w:lvlText w:val="-"/>
      <w:lvlJc w:val="left"/>
      <w:pPr>
        <w:tabs>
          <w:tab w:val="num" w:pos="1447"/>
        </w:tabs>
        <w:ind w:left="1447" w:hanging="705"/>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nsid w:val="30A027D3"/>
    <w:multiLevelType w:val="hybridMultilevel"/>
    <w:tmpl w:val="29A4F160"/>
    <w:lvl w:ilvl="0" w:tplc="A014CC68">
      <w:numFmt w:val="bullet"/>
      <w:lvlText w:val="-"/>
      <w:lvlJc w:val="left"/>
      <w:pPr>
        <w:tabs>
          <w:tab w:val="num" w:pos="1065"/>
        </w:tabs>
        <w:ind w:left="1065" w:hanging="705"/>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nsid w:val="316C3D7D"/>
    <w:multiLevelType w:val="hybridMultilevel"/>
    <w:tmpl w:val="176CEA04"/>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nsid w:val="36121883"/>
    <w:multiLevelType w:val="hybridMultilevel"/>
    <w:tmpl w:val="75D882F8"/>
    <w:lvl w:ilvl="0" w:tplc="0424000F">
      <w:start w:val="1"/>
      <w:numFmt w:val="decimal"/>
      <w:lvlText w:val="%1."/>
      <w:lvlJc w:val="left"/>
      <w:pPr>
        <w:tabs>
          <w:tab w:val="num" w:pos="720"/>
        </w:tabs>
        <w:ind w:left="720" w:hanging="360"/>
      </w:pPr>
    </w:lvl>
    <w:lvl w:ilvl="1" w:tplc="A014CC68">
      <w:numFmt w:val="bullet"/>
      <w:lvlText w:val="-"/>
      <w:lvlJc w:val="left"/>
      <w:pPr>
        <w:tabs>
          <w:tab w:val="num" w:pos="1785"/>
        </w:tabs>
        <w:ind w:left="1785" w:hanging="705"/>
      </w:pPr>
      <w:rPr>
        <w:rFonts w:ascii="Times New Roman" w:eastAsia="Times New Roman" w:hAnsi="Times New Roman" w:cs="Times New Roman"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nsid w:val="381F4263"/>
    <w:multiLevelType w:val="hybridMultilevel"/>
    <w:tmpl w:val="210AEABA"/>
    <w:lvl w:ilvl="0" w:tplc="04240001">
      <w:start w:val="1"/>
      <w:numFmt w:val="bullet"/>
      <w:lvlText w:val=""/>
      <w:lvlJc w:val="left"/>
      <w:pPr>
        <w:ind w:left="862" w:hanging="360"/>
      </w:pPr>
      <w:rPr>
        <w:rFonts w:ascii="Symbol" w:hAnsi="Symbol" w:hint="default"/>
      </w:rPr>
    </w:lvl>
    <w:lvl w:ilvl="1" w:tplc="04240003" w:tentative="1">
      <w:start w:val="1"/>
      <w:numFmt w:val="bullet"/>
      <w:lvlText w:val="o"/>
      <w:lvlJc w:val="left"/>
      <w:pPr>
        <w:ind w:left="1582" w:hanging="360"/>
      </w:pPr>
      <w:rPr>
        <w:rFonts w:ascii="Courier New" w:hAnsi="Courier New" w:cs="Courier New" w:hint="default"/>
      </w:rPr>
    </w:lvl>
    <w:lvl w:ilvl="2" w:tplc="04240005" w:tentative="1">
      <w:start w:val="1"/>
      <w:numFmt w:val="bullet"/>
      <w:lvlText w:val=""/>
      <w:lvlJc w:val="left"/>
      <w:pPr>
        <w:ind w:left="2302" w:hanging="360"/>
      </w:pPr>
      <w:rPr>
        <w:rFonts w:ascii="Wingdings" w:hAnsi="Wingdings" w:hint="default"/>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abstractNum w:abstractNumId="10">
    <w:nsid w:val="3F0975B9"/>
    <w:multiLevelType w:val="hybridMultilevel"/>
    <w:tmpl w:val="FC6C4A6E"/>
    <w:lvl w:ilvl="0" w:tplc="E7A096AE">
      <w:start w:val="2250"/>
      <w:numFmt w:val="bullet"/>
      <w:lvlText w:val="-"/>
      <w:lvlJc w:val="left"/>
      <w:pPr>
        <w:ind w:left="1437"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nsid w:val="452D11E6"/>
    <w:multiLevelType w:val="hybridMultilevel"/>
    <w:tmpl w:val="9C9EFDB4"/>
    <w:lvl w:ilvl="0" w:tplc="A3989B5E">
      <w:start w:val="1"/>
      <w:numFmt w:val="bullet"/>
      <w:lvlText w:val=""/>
      <w:lvlJc w:val="left"/>
      <w:pPr>
        <w:ind w:left="1211" w:hanging="360"/>
      </w:pPr>
      <w:rPr>
        <w:rFonts w:ascii="Symbol" w:eastAsia="Times New Roman" w:hAnsi="Symbol" w:cs="Times New Roman" w:hint="default"/>
      </w:rPr>
    </w:lvl>
    <w:lvl w:ilvl="1" w:tplc="04240003" w:tentative="1">
      <w:start w:val="1"/>
      <w:numFmt w:val="bullet"/>
      <w:lvlText w:val="o"/>
      <w:lvlJc w:val="left"/>
      <w:pPr>
        <w:ind w:left="1931" w:hanging="360"/>
      </w:pPr>
      <w:rPr>
        <w:rFonts w:ascii="Courier New" w:hAnsi="Courier New" w:cs="Courier New" w:hint="default"/>
      </w:rPr>
    </w:lvl>
    <w:lvl w:ilvl="2" w:tplc="04240005" w:tentative="1">
      <w:start w:val="1"/>
      <w:numFmt w:val="bullet"/>
      <w:lvlText w:val=""/>
      <w:lvlJc w:val="left"/>
      <w:pPr>
        <w:ind w:left="2651" w:hanging="360"/>
      </w:pPr>
      <w:rPr>
        <w:rFonts w:ascii="Wingdings" w:hAnsi="Wingdings" w:hint="default"/>
      </w:rPr>
    </w:lvl>
    <w:lvl w:ilvl="3" w:tplc="04240001" w:tentative="1">
      <w:start w:val="1"/>
      <w:numFmt w:val="bullet"/>
      <w:lvlText w:val=""/>
      <w:lvlJc w:val="left"/>
      <w:pPr>
        <w:ind w:left="3371" w:hanging="360"/>
      </w:pPr>
      <w:rPr>
        <w:rFonts w:ascii="Symbol" w:hAnsi="Symbol" w:hint="default"/>
      </w:rPr>
    </w:lvl>
    <w:lvl w:ilvl="4" w:tplc="04240003" w:tentative="1">
      <w:start w:val="1"/>
      <w:numFmt w:val="bullet"/>
      <w:lvlText w:val="o"/>
      <w:lvlJc w:val="left"/>
      <w:pPr>
        <w:ind w:left="4091" w:hanging="360"/>
      </w:pPr>
      <w:rPr>
        <w:rFonts w:ascii="Courier New" w:hAnsi="Courier New" w:cs="Courier New" w:hint="default"/>
      </w:rPr>
    </w:lvl>
    <w:lvl w:ilvl="5" w:tplc="04240005" w:tentative="1">
      <w:start w:val="1"/>
      <w:numFmt w:val="bullet"/>
      <w:lvlText w:val=""/>
      <w:lvlJc w:val="left"/>
      <w:pPr>
        <w:ind w:left="4811" w:hanging="360"/>
      </w:pPr>
      <w:rPr>
        <w:rFonts w:ascii="Wingdings" w:hAnsi="Wingdings" w:hint="default"/>
      </w:rPr>
    </w:lvl>
    <w:lvl w:ilvl="6" w:tplc="04240001" w:tentative="1">
      <w:start w:val="1"/>
      <w:numFmt w:val="bullet"/>
      <w:lvlText w:val=""/>
      <w:lvlJc w:val="left"/>
      <w:pPr>
        <w:ind w:left="5531" w:hanging="360"/>
      </w:pPr>
      <w:rPr>
        <w:rFonts w:ascii="Symbol" w:hAnsi="Symbol" w:hint="default"/>
      </w:rPr>
    </w:lvl>
    <w:lvl w:ilvl="7" w:tplc="04240003" w:tentative="1">
      <w:start w:val="1"/>
      <w:numFmt w:val="bullet"/>
      <w:lvlText w:val="o"/>
      <w:lvlJc w:val="left"/>
      <w:pPr>
        <w:ind w:left="6251" w:hanging="360"/>
      </w:pPr>
      <w:rPr>
        <w:rFonts w:ascii="Courier New" w:hAnsi="Courier New" w:cs="Courier New" w:hint="default"/>
      </w:rPr>
    </w:lvl>
    <w:lvl w:ilvl="8" w:tplc="04240005" w:tentative="1">
      <w:start w:val="1"/>
      <w:numFmt w:val="bullet"/>
      <w:lvlText w:val=""/>
      <w:lvlJc w:val="left"/>
      <w:pPr>
        <w:ind w:left="6971" w:hanging="360"/>
      </w:pPr>
      <w:rPr>
        <w:rFonts w:ascii="Wingdings" w:hAnsi="Wingdings" w:hint="default"/>
      </w:rPr>
    </w:lvl>
  </w:abstractNum>
  <w:abstractNum w:abstractNumId="12">
    <w:nsid w:val="45A163E7"/>
    <w:multiLevelType w:val="hybridMultilevel"/>
    <w:tmpl w:val="58841D9E"/>
    <w:lvl w:ilvl="0" w:tplc="99BC26A6">
      <w:start w:val="1"/>
      <w:numFmt w:val="bullet"/>
      <w:lvlText w:val="-"/>
      <w:lvlJc w:val="left"/>
      <w:pPr>
        <w:tabs>
          <w:tab w:val="num" w:pos="1080"/>
        </w:tabs>
        <w:ind w:left="1080" w:hanging="360"/>
      </w:pPr>
      <w:rPr>
        <w:rFonts w:hint="default"/>
      </w:rPr>
    </w:lvl>
    <w:lvl w:ilvl="1" w:tplc="04240003">
      <w:start w:val="1"/>
      <w:numFmt w:val="bullet"/>
      <w:lvlText w:val="o"/>
      <w:lvlJc w:val="left"/>
      <w:pPr>
        <w:tabs>
          <w:tab w:val="num" w:pos="2160"/>
        </w:tabs>
        <w:ind w:left="2160" w:hanging="360"/>
      </w:pPr>
      <w:rPr>
        <w:rFonts w:ascii="Courier New" w:hAnsi="Courier New" w:cs="Courier New" w:hint="default"/>
      </w:rPr>
    </w:lvl>
    <w:lvl w:ilvl="2" w:tplc="8C3C6308">
      <w:numFmt w:val="bullet"/>
      <w:lvlText w:val=""/>
      <w:lvlJc w:val="left"/>
      <w:pPr>
        <w:tabs>
          <w:tab w:val="num" w:pos="2880"/>
        </w:tabs>
        <w:ind w:left="2880" w:hanging="360"/>
      </w:pPr>
      <w:rPr>
        <w:rFonts w:ascii="Symbol" w:eastAsia="Times New Roman" w:hAnsi="Symbol" w:cs="Times New Roman" w:hint="default"/>
      </w:rPr>
    </w:lvl>
    <w:lvl w:ilvl="3" w:tplc="04240001" w:tentative="1">
      <w:start w:val="1"/>
      <w:numFmt w:val="bullet"/>
      <w:lvlText w:val=""/>
      <w:lvlJc w:val="left"/>
      <w:pPr>
        <w:tabs>
          <w:tab w:val="num" w:pos="3600"/>
        </w:tabs>
        <w:ind w:left="3600" w:hanging="360"/>
      </w:pPr>
      <w:rPr>
        <w:rFonts w:ascii="Symbol" w:hAnsi="Symbol" w:hint="default"/>
      </w:rPr>
    </w:lvl>
    <w:lvl w:ilvl="4" w:tplc="04240003" w:tentative="1">
      <w:start w:val="1"/>
      <w:numFmt w:val="bullet"/>
      <w:lvlText w:val="o"/>
      <w:lvlJc w:val="left"/>
      <w:pPr>
        <w:tabs>
          <w:tab w:val="num" w:pos="4320"/>
        </w:tabs>
        <w:ind w:left="4320" w:hanging="360"/>
      </w:pPr>
      <w:rPr>
        <w:rFonts w:ascii="Courier New" w:hAnsi="Courier New" w:cs="Courier New" w:hint="default"/>
      </w:rPr>
    </w:lvl>
    <w:lvl w:ilvl="5" w:tplc="04240005" w:tentative="1">
      <w:start w:val="1"/>
      <w:numFmt w:val="bullet"/>
      <w:lvlText w:val=""/>
      <w:lvlJc w:val="left"/>
      <w:pPr>
        <w:tabs>
          <w:tab w:val="num" w:pos="5040"/>
        </w:tabs>
        <w:ind w:left="5040" w:hanging="360"/>
      </w:pPr>
      <w:rPr>
        <w:rFonts w:ascii="Wingdings" w:hAnsi="Wingdings" w:hint="default"/>
      </w:rPr>
    </w:lvl>
    <w:lvl w:ilvl="6" w:tplc="04240001" w:tentative="1">
      <w:start w:val="1"/>
      <w:numFmt w:val="bullet"/>
      <w:lvlText w:val=""/>
      <w:lvlJc w:val="left"/>
      <w:pPr>
        <w:tabs>
          <w:tab w:val="num" w:pos="5760"/>
        </w:tabs>
        <w:ind w:left="5760" w:hanging="360"/>
      </w:pPr>
      <w:rPr>
        <w:rFonts w:ascii="Symbol" w:hAnsi="Symbol" w:hint="default"/>
      </w:rPr>
    </w:lvl>
    <w:lvl w:ilvl="7" w:tplc="04240003" w:tentative="1">
      <w:start w:val="1"/>
      <w:numFmt w:val="bullet"/>
      <w:lvlText w:val="o"/>
      <w:lvlJc w:val="left"/>
      <w:pPr>
        <w:tabs>
          <w:tab w:val="num" w:pos="6480"/>
        </w:tabs>
        <w:ind w:left="6480" w:hanging="360"/>
      </w:pPr>
      <w:rPr>
        <w:rFonts w:ascii="Courier New" w:hAnsi="Courier New" w:cs="Courier New" w:hint="default"/>
      </w:rPr>
    </w:lvl>
    <w:lvl w:ilvl="8" w:tplc="04240005" w:tentative="1">
      <w:start w:val="1"/>
      <w:numFmt w:val="bullet"/>
      <w:lvlText w:val=""/>
      <w:lvlJc w:val="left"/>
      <w:pPr>
        <w:tabs>
          <w:tab w:val="num" w:pos="7200"/>
        </w:tabs>
        <w:ind w:left="7200" w:hanging="360"/>
      </w:pPr>
      <w:rPr>
        <w:rFonts w:ascii="Wingdings" w:hAnsi="Wingdings" w:hint="default"/>
      </w:rPr>
    </w:lvl>
  </w:abstractNum>
  <w:abstractNum w:abstractNumId="13">
    <w:nsid w:val="4F6216D5"/>
    <w:multiLevelType w:val="hybridMultilevel"/>
    <w:tmpl w:val="EF6C88AC"/>
    <w:lvl w:ilvl="0" w:tplc="5798DD7E">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nsid w:val="62733276"/>
    <w:multiLevelType w:val="hybridMultilevel"/>
    <w:tmpl w:val="1DF803CC"/>
    <w:lvl w:ilvl="0" w:tplc="E7A096AE">
      <w:start w:val="2250"/>
      <w:numFmt w:val="bullet"/>
      <w:lvlText w:val="-"/>
      <w:lvlJc w:val="left"/>
      <w:pPr>
        <w:ind w:left="1437"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nsid w:val="63A15D62"/>
    <w:multiLevelType w:val="hybridMultilevel"/>
    <w:tmpl w:val="611AACA0"/>
    <w:lvl w:ilvl="0" w:tplc="78561A54">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nsid w:val="6B5A276D"/>
    <w:multiLevelType w:val="hybridMultilevel"/>
    <w:tmpl w:val="5F9A21A6"/>
    <w:lvl w:ilvl="0" w:tplc="1DE2C09E">
      <w:start w:val="4"/>
      <w:numFmt w:val="bullet"/>
      <w:lvlText w:val="-"/>
      <w:lvlJc w:val="left"/>
      <w:pPr>
        <w:ind w:left="1944" w:hanging="360"/>
      </w:pPr>
      <w:rPr>
        <w:rFonts w:ascii="Calibri" w:eastAsiaTheme="minorHAnsi" w:hAnsi="Calibri" w:cs="Calibri" w:hint="default"/>
      </w:rPr>
    </w:lvl>
    <w:lvl w:ilvl="1" w:tplc="04240003" w:tentative="1">
      <w:start w:val="1"/>
      <w:numFmt w:val="bullet"/>
      <w:lvlText w:val="o"/>
      <w:lvlJc w:val="left"/>
      <w:pPr>
        <w:ind w:left="2664" w:hanging="360"/>
      </w:pPr>
      <w:rPr>
        <w:rFonts w:ascii="Courier New" w:hAnsi="Courier New" w:cs="Courier New" w:hint="default"/>
      </w:rPr>
    </w:lvl>
    <w:lvl w:ilvl="2" w:tplc="04240005" w:tentative="1">
      <w:start w:val="1"/>
      <w:numFmt w:val="bullet"/>
      <w:lvlText w:val=""/>
      <w:lvlJc w:val="left"/>
      <w:pPr>
        <w:ind w:left="3384" w:hanging="360"/>
      </w:pPr>
      <w:rPr>
        <w:rFonts w:ascii="Wingdings" w:hAnsi="Wingdings" w:hint="default"/>
      </w:rPr>
    </w:lvl>
    <w:lvl w:ilvl="3" w:tplc="04240001" w:tentative="1">
      <w:start w:val="1"/>
      <w:numFmt w:val="bullet"/>
      <w:lvlText w:val=""/>
      <w:lvlJc w:val="left"/>
      <w:pPr>
        <w:ind w:left="4104" w:hanging="360"/>
      </w:pPr>
      <w:rPr>
        <w:rFonts w:ascii="Symbol" w:hAnsi="Symbol" w:hint="default"/>
      </w:rPr>
    </w:lvl>
    <w:lvl w:ilvl="4" w:tplc="04240003" w:tentative="1">
      <w:start w:val="1"/>
      <w:numFmt w:val="bullet"/>
      <w:lvlText w:val="o"/>
      <w:lvlJc w:val="left"/>
      <w:pPr>
        <w:ind w:left="4824" w:hanging="360"/>
      </w:pPr>
      <w:rPr>
        <w:rFonts w:ascii="Courier New" w:hAnsi="Courier New" w:cs="Courier New" w:hint="default"/>
      </w:rPr>
    </w:lvl>
    <w:lvl w:ilvl="5" w:tplc="04240005" w:tentative="1">
      <w:start w:val="1"/>
      <w:numFmt w:val="bullet"/>
      <w:lvlText w:val=""/>
      <w:lvlJc w:val="left"/>
      <w:pPr>
        <w:ind w:left="5544" w:hanging="360"/>
      </w:pPr>
      <w:rPr>
        <w:rFonts w:ascii="Wingdings" w:hAnsi="Wingdings" w:hint="default"/>
      </w:rPr>
    </w:lvl>
    <w:lvl w:ilvl="6" w:tplc="04240001" w:tentative="1">
      <w:start w:val="1"/>
      <w:numFmt w:val="bullet"/>
      <w:lvlText w:val=""/>
      <w:lvlJc w:val="left"/>
      <w:pPr>
        <w:ind w:left="6264" w:hanging="360"/>
      </w:pPr>
      <w:rPr>
        <w:rFonts w:ascii="Symbol" w:hAnsi="Symbol" w:hint="default"/>
      </w:rPr>
    </w:lvl>
    <w:lvl w:ilvl="7" w:tplc="04240003" w:tentative="1">
      <w:start w:val="1"/>
      <w:numFmt w:val="bullet"/>
      <w:lvlText w:val="o"/>
      <w:lvlJc w:val="left"/>
      <w:pPr>
        <w:ind w:left="6984" w:hanging="360"/>
      </w:pPr>
      <w:rPr>
        <w:rFonts w:ascii="Courier New" w:hAnsi="Courier New" w:cs="Courier New" w:hint="default"/>
      </w:rPr>
    </w:lvl>
    <w:lvl w:ilvl="8" w:tplc="04240005" w:tentative="1">
      <w:start w:val="1"/>
      <w:numFmt w:val="bullet"/>
      <w:lvlText w:val=""/>
      <w:lvlJc w:val="left"/>
      <w:pPr>
        <w:ind w:left="7704" w:hanging="360"/>
      </w:pPr>
      <w:rPr>
        <w:rFonts w:ascii="Wingdings" w:hAnsi="Wingdings" w:hint="default"/>
      </w:rPr>
    </w:lvl>
  </w:abstractNum>
  <w:abstractNum w:abstractNumId="17">
    <w:nsid w:val="76B126A5"/>
    <w:multiLevelType w:val="hybridMultilevel"/>
    <w:tmpl w:val="7A5EC656"/>
    <w:lvl w:ilvl="0" w:tplc="A3989B5E">
      <w:start w:val="1"/>
      <w:numFmt w:val="bullet"/>
      <w:lvlText w:val=""/>
      <w:lvlJc w:val="left"/>
      <w:pPr>
        <w:tabs>
          <w:tab w:val="num" w:pos="720"/>
        </w:tabs>
        <w:ind w:left="720" w:hanging="360"/>
      </w:pPr>
      <w:rPr>
        <w:rFonts w:ascii="Symbol" w:eastAsia="Times New Roman" w:hAnsi="Symbol"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4"/>
  </w:num>
  <w:num w:numId="4">
    <w:abstractNumId w:val="14"/>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5"/>
  </w:num>
  <w:num w:numId="9">
    <w:abstractNumId w:val="6"/>
  </w:num>
  <w:num w:numId="10">
    <w:abstractNumId w:val="8"/>
  </w:num>
  <w:num w:numId="11">
    <w:abstractNumId w:val="13"/>
  </w:num>
  <w:num w:numId="12">
    <w:abstractNumId w:val="10"/>
  </w:num>
  <w:num w:numId="13">
    <w:abstractNumId w:val="11"/>
  </w:num>
  <w:num w:numId="14">
    <w:abstractNumId w:val="3"/>
  </w:num>
  <w:num w:numId="15">
    <w:abstractNumId w:val="7"/>
  </w:num>
  <w:num w:numId="16">
    <w:abstractNumId w:val="15"/>
  </w:num>
  <w:num w:numId="17">
    <w:abstractNumId w:val="2"/>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6"/>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ranci Voglar">
    <w15:presenceInfo w15:providerId="AD" w15:userId="S-1-5-21-4176037110-2014114378-1955763253-12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0A8"/>
    <w:rsid w:val="0000098B"/>
    <w:rsid w:val="000035E2"/>
    <w:rsid w:val="000076C0"/>
    <w:rsid w:val="00007BF7"/>
    <w:rsid w:val="00025E60"/>
    <w:rsid w:val="00030407"/>
    <w:rsid w:val="00030FE3"/>
    <w:rsid w:val="00042D9E"/>
    <w:rsid w:val="0004464E"/>
    <w:rsid w:val="00064DEC"/>
    <w:rsid w:val="00066833"/>
    <w:rsid w:val="00080A8A"/>
    <w:rsid w:val="000810A8"/>
    <w:rsid w:val="00090759"/>
    <w:rsid w:val="000939D3"/>
    <w:rsid w:val="000A3BB6"/>
    <w:rsid w:val="000B1FD5"/>
    <w:rsid w:val="000C2BCF"/>
    <w:rsid w:val="000C3965"/>
    <w:rsid w:val="000C559D"/>
    <w:rsid w:val="000D12B8"/>
    <w:rsid w:val="000F46B1"/>
    <w:rsid w:val="00103A7E"/>
    <w:rsid w:val="0010485A"/>
    <w:rsid w:val="00116BCF"/>
    <w:rsid w:val="00122991"/>
    <w:rsid w:val="00126B24"/>
    <w:rsid w:val="00130797"/>
    <w:rsid w:val="00133645"/>
    <w:rsid w:val="00134EEF"/>
    <w:rsid w:val="0013508D"/>
    <w:rsid w:val="001353F2"/>
    <w:rsid w:val="00135609"/>
    <w:rsid w:val="00136838"/>
    <w:rsid w:val="00141403"/>
    <w:rsid w:val="00147572"/>
    <w:rsid w:val="00156DE0"/>
    <w:rsid w:val="00164B1C"/>
    <w:rsid w:val="0016508C"/>
    <w:rsid w:val="00171C8F"/>
    <w:rsid w:val="001823F7"/>
    <w:rsid w:val="001A3751"/>
    <w:rsid w:val="001A53EB"/>
    <w:rsid w:val="001B0E89"/>
    <w:rsid w:val="001B559E"/>
    <w:rsid w:val="001B7C4F"/>
    <w:rsid w:val="001C4022"/>
    <w:rsid w:val="001C56E0"/>
    <w:rsid w:val="001D2816"/>
    <w:rsid w:val="001D745A"/>
    <w:rsid w:val="001F2955"/>
    <w:rsid w:val="002001D6"/>
    <w:rsid w:val="00201D4E"/>
    <w:rsid w:val="00203CB3"/>
    <w:rsid w:val="00204192"/>
    <w:rsid w:val="00227EBE"/>
    <w:rsid w:val="0023077E"/>
    <w:rsid w:val="00232497"/>
    <w:rsid w:val="00233822"/>
    <w:rsid w:val="00236379"/>
    <w:rsid w:val="00242730"/>
    <w:rsid w:val="00246803"/>
    <w:rsid w:val="00253F78"/>
    <w:rsid w:val="00255FF2"/>
    <w:rsid w:val="00263230"/>
    <w:rsid w:val="00265D8C"/>
    <w:rsid w:val="00266FC1"/>
    <w:rsid w:val="00270601"/>
    <w:rsid w:val="00282850"/>
    <w:rsid w:val="00282FBC"/>
    <w:rsid w:val="002861D6"/>
    <w:rsid w:val="00287724"/>
    <w:rsid w:val="002953F2"/>
    <w:rsid w:val="00296F51"/>
    <w:rsid w:val="002A0521"/>
    <w:rsid w:val="002A3E9D"/>
    <w:rsid w:val="002A5890"/>
    <w:rsid w:val="002B59CF"/>
    <w:rsid w:val="002C23C9"/>
    <w:rsid w:val="002C3F86"/>
    <w:rsid w:val="002D1101"/>
    <w:rsid w:val="002D120C"/>
    <w:rsid w:val="002F3413"/>
    <w:rsid w:val="002F496F"/>
    <w:rsid w:val="003131BD"/>
    <w:rsid w:val="00330C19"/>
    <w:rsid w:val="00345E81"/>
    <w:rsid w:val="00346084"/>
    <w:rsid w:val="00363F10"/>
    <w:rsid w:val="00366409"/>
    <w:rsid w:val="00367252"/>
    <w:rsid w:val="003758A6"/>
    <w:rsid w:val="003777AB"/>
    <w:rsid w:val="00391EFE"/>
    <w:rsid w:val="00392451"/>
    <w:rsid w:val="003A3F99"/>
    <w:rsid w:val="003A445B"/>
    <w:rsid w:val="003A654C"/>
    <w:rsid w:val="003A65D9"/>
    <w:rsid w:val="003B10AF"/>
    <w:rsid w:val="003C6705"/>
    <w:rsid w:val="003C6F85"/>
    <w:rsid w:val="003E0A2C"/>
    <w:rsid w:val="003E27FB"/>
    <w:rsid w:val="003E6B25"/>
    <w:rsid w:val="003F06BA"/>
    <w:rsid w:val="003F6EEB"/>
    <w:rsid w:val="00401ABF"/>
    <w:rsid w:val="004073C5"/>
    <w:rsid w:val="004205FC"/>
    <w:rsid w:val="004315F7"/>
    <w:rsid w:val="00440E51"/>
    <w:rsid w:val="00442817"/>
    <w:rsid w:val="004431F7"/>
    <w:rsid w:val="00443D1A"/>
    <w:rsid w:val="0044477A"/>
    <w:rsid w:val="004459CD"/>
    <w:rsid w:val="00456C29"/>
    <w:rsid w:val="004577F2"/>
    <w:rsid w:val="00465F6B"/>
    <w:rsid w:val="00470F04"/>
    <w:rsid w:val="00482601"/>
    <w:rsid w:val="00484AD6"/>
    <w:rsid w:val="00487D4C"/>
    <w:rsid w:val="00492171"/>
    <w:rsid w:val="00493862"/>
    <w:rsid w:val="004949E8"/>
    <w:rsid w:val="00495C25"/>
    <w:rsid w:val="00495D2D"/>
    <w:rsid w:val="004A5F50"/>
    <w:rsid w:val="004B0F4A"/>
    <w:rsid w:val="004C0B58"/>
    <w:rsid w:val="004C6512"/>
    <w:rsid w:val="004D5152"/>
    <w:rsid w:val="004E014D"/>
    <w:rsid w:val="004E05B9"/>
    <w:rsid w:val="004F2CF4"/>
    <w:rsid w:val="005008A3"/>
    <w:rsid w:val="00503C76"/>
    <w:rsid w:val="005059CD"/>
    <w:rsid w:val="00506CF5"/>
    <w:rsid w:val="00506E61"/>
    <w:rsid w:val="00507A9D"/>
    <w:rsid w:val="00513B95"/>
    <w:rsid w:val="00532DD9"/>
    <w:rsid w:val="00543263"/>
    <w:rsid w:val="00543453"/>
    <w:rsid w:val="00552E68"/>
    <w:rsid w:val="00561194"/>
    <w:rsid w:val="00562A42"/>
    <w:rsid w:val="005674EB"/>
    <w:rsid w:val="00567DF9"/>
    <w:rsid w:val="0058137E"/>
    <w:rsid w:val="005867B6"/>
    <w:rsid w:val="005A367E"/>
    <w:rsid w:val="005A54CE"/>
    <w:rsid w:val="005A69D3"/>
    <w:rsid w:val="005A7DF3"/>
    <w:rsid w:val="005B1A80"/>
    <w:rsid w:val="005C0CA1"/>
    <w:rsid w:val="005C73F3"/>
    <w:rsid w:val="005D0086"/>
    <w:rsid w:val="005D2D72"/>
    <w:rsid w:val="005D424C"/>
    <w:rsid w:val="005D4D73"/>
    <w:rsid w:val="005D79BC"/>
    <w:rsid w:val="005E1384"/>
    <w:rsid w:val="005E24C0"/>
    <w:rsid w:val="005E4A26"/>
    <w:rsid w:val="005E7670"/>
    <w:rsid w:val="005F7A97"/>
    <w:rsid w:val="006052E6"/>
    <w:rsid w:val="00605D92"/>
    <w:rsid w:val="00606D42"/>
    <w:rsid w:val="0062254F"/>
    <w:rsid w:val="00630BE1"/>
    <w:rsid w:val="006316F0"/>
    <w:rsid w:val="00641B87"/>
    <w:rsid w:val="00644EE2"/>
    <w:rsid w:val="006478DE"/>
    <w:rsid w:val="006520A6"/>
    <w:rsid w:val="006530DD"/>
    <w:rsid w:val="006563D3"/>
    <w:rsid w:val="00664417"/>
    <w:rsid w:val="00687F92"/>
    <w:rsid w:val="006A3B6D"/>
    <w:rsid w:val="006B2C4E"/>
    <w:rsid w:val="006B7F4A"/>
    <w:rsid w:val="006C0293"/>
    <w:rsid w:val="006D1A40"/>
    <w:rsid w:val="006D29D8"/>
    <w:rsid w:val="006E107C"/>
    <w:rsid w:val="006F4B2C"/>
    <w:rsid w:val="006F5785"/>
    <w:rsid w:val="006F7471"/>
    <w:rsid w:val="006F7D14"/>
    <w:rsid w:val="007018BD"/>
    <w:rsid w:val="00720508"/>
    <w:rsid w:val="00724AF6"/>
    <w:rsid w:val="00730B6F"/>
    <w:rsid w:val="00734268"/>
    <w:rsid w:val="00734916"/>
    <w:rsid w:val="00736F7B"/>
    <w:rsid w:val="007409FE"/>
    <w:rsid w:val="00745040"/>
    <w:rsid w:val="00746117"/>
    <w:rsid w:val="00746F09"/>
    <w:rsid w:val="0074779C"/>
    <w:rsid w:val="0075735C"/>
    <w:rsid w:val="007639DD"/>
    <w:rsid w:val="00763A71"/>
    <w:rsid w:val="00763F28"/>
    <w:rsid w:val="00781259"/>
    <w:rsid w:val="007820BF"/>
    <w:rsid w:val="007831EA"/>
    <w:rsid w:val="00787BB2"/>
    <w:rsid w:val="00791144"/>
    <w:rsid w:val="007A4506"/>
    <w:rsid w:val="007A5F9C"/>
    <w:rsid w:val="007C53BF"/>
    <w:rsid w:val="007C7E13"/>
    <w:rsid w:val="007D2A46"/>
    <w:rsid w:val="007F40E8"/>
    <w:rsid w:val="007F604D"/>
    <w:rsid w:val="008028CE"/>
    <w:rsid w:val="00804CAA"/>
    <w:rsid w:val="00815CFA"/>
    <w:rsid w:val="00817DD8"/>
    <w:rsid w:val="00821839"/>
    <w:rsid w:val="0082579C"/>
    <w:rsid w:val="0082720F"/>
    <w:rsid w:val="00843831"/>
    <w:rsid w:val="0084601B"/>
    <w:rsid w:val="00847002"/>
    <w:rsid w:val="00847839"/>
    <w:rsid w:val="00851439"/>
    <w:rsid w:val="00853E5D"/>
    <w:rsid w:val="0085515F"/>
    <w:rsid w:val="00855CC6"/>
    <w:rsid w:val="008621F6"/>
    <w:rsid w:val="00865793"/>
    <w:rsid w:val="0086623D"/>
    <w:rsid w:val="0086694F"/>
    <w:rsid w:val="00875CCF"/>
    <w:rsid w:val="0087696C"/>
    <w:rsid w:val="00882DE6"/>
    <w:rsid w:val="00890570"/>
    <w:rsid w:val="00892532"/>
    <w:rsid w:val="008A098D"/>
    <w:rsid w:val="008B15BF"/>
    <w:rsid w:val="008B587F"/>
    <w:rsid w:val="008B7AE3"/>
    <w:rsid w:val="008C418C"/>
    <w:rsid w:val="008C5168"/>
    <w:rsid w:val="008D045D"/>
    <w:rsid w:val="008E011C"/>
    <w:rsid w:val="00912081"/>
    <w:rsid w:val="00922771"/>
    <w:rsid w:val="00927EDE"/>
    <w:rsid w:val="00930F56"/>
    <w:rsid w:val="00931661"/>
    <w:rsid w:val="0094200C"/>
    <w:rsid w:val="009463F4"/>
    <w:rsid w:val="009470E7"/>
    <w:rsid w:val="00952711"/>
    <w:rsid w:val="0095335E"/>
    <w:rsid w:val="009569CC"/>
    <w:rsid w:val="009700FE"/>
    <w:rsid w:val="00971C33"/>
    <w:rsid w:val="00974009"/>
    <w:rsid w:val="00982434"/>
    <w:rsid w:val="009969FB"/>
    <w:rsid w:val="00997B2F"/>
    <w:rsid w:val="009A2F6A"/>
    <w:rsid w:val="009A555D"/>
    <w:rsid w:val="009A67BB"/>
    <w:rsid w:val="009A7BC3"/>
    <w:rsid w:val="009B62AE"/>
    <w:rsid w:val="009B66A4"/>
    <w:rsid w:val="009F1832"/>
    <w:rsid w:val="009F1CA1"/>
    <w:rsid w:val="009F3839"/>
    <w:rsid w:val="009F41D4"/>
    <w:rsid w:val="00A01DD2"/>
    <w:rsid w:val="00A100A1"/>
    <w:rsid w:val="00A17561"/>
    <w:rsid w:val="00A17E03"/>
    <w:rsid w:val="00A210F9"/>
    <w:rsid w:val="00A2124A"/>
    <w:rsid w:val="00A2335F"/>
    <w:rsid w:val="00A25866"/>
    <w:rsid w:val="00A31757"/>
    <w:rsid w:val="00A32DDF"/>
    <w:rsid w:val="00A33119"/>
    <w:rsid w:val="00A36D76"/>
    <w:rsid w:val="00A456D0"/>
    <w:rsid w:val="00A46DB5"/>
    <w:rsid w:val="00A5205A"/>
    <w:rsid w:val="00A52412"/>
    <w:rsid w:val="00A6299C"/>
    <w:rsid w:val="00A63D42"/>
    <w:rsid w:val="00A751D4"/>
    <w:rsid w:val="00A816A8"/>
    <w:rsid w:val="00A865C4"/>
    <w:rsid w:val="00A914A9"/>
    <w:rsid w:val="00A941CF"/>
    <w:rsid w:val="00A949D5"/>
    <w:rsid w:val="00AA0023"/>
    <w:rsid w:val="00AA5C36"/>
    <w:rsid w:val="00AB49F7"/>
    <w:rsid w:val="00AB60A8"/>
    <w:rsid w:val="00AC53A8"/>
    <w:rsid w:val="00AC64DD"/>
    <w:rsid w:val="00AC7097"/>
    <w:rsid w:val="00AC793C"/>
    <w:rsid w:val="00AC7F18"/>
    <w:rsid w:val="00AD275A"/>
    <w:rsid w:val="00AD7E89"/>
    <w:rsid w:val="00AE5D81"/>
    <w:rsid w:val="00AE6AEF"/>
    <w:rsid w:val="00AE7ED7"/>
    <w:rsid w:val="00B168DA"/>
    <w:rsid w:val="00B17D9E"/>
    <w:rsid w:val="00B23541"/>
    <w:rsid w:val="00B434FD"/>
    <w:rsid w:val="00B46F16"/>
    <w:rsid w:val="00B50E05"/>
    <w:rsid w:val="00B50F43"/>
    <w:rsid w:val="00B52327"/>
    <w:rsid w:val="00B52BFA"/>
    <w:rsid w:val="00B6397E"/>
    <w:rsid w:val="00B65EBD"/>
    <w:rsid w:val="00B74164"/>
    <w:rsid w:val="00B81D22"/>
    <w:rsid w:val="00B84049"/>
    <w:rsid w:val="00B86ECA"/>
    <w:rsid w:val="00BA077A"/>
    <w:rsid w:val="00BA0A57"/>
    <w:rsid w:val="00BA0D4A"/>
    <w:rsid w:val="00BA4500"/>
    <w:rsid w:val="00BA75DA"/>
    <w:rsid w:val="00BB10F4"/>
    <w:rsid w:val="00BB228E"/>
    <w:rsid w:val="00BB2A70"/>
    <w:rsid w:val="00BB7965"/>
    <w:rsid w:val="00BD795E"/>
    <w:rsid w:val="00BE1520"/>
    <w:rsid w:val="00BE637F"/>
    <w:rsid w:val="00BF0C35"/>
    <w:rsid w:val="00BF4343"/>
    <w:rsid w:val="00BF6E0C"/>
    <w:rsid w:val="00C02107"/>
    <w:rsid w:val="00C05751"/>
    <w:rsid w:val="00C1797C"/>
    <w:rsid w:val="00C20F2E"/>
    <w:rsid w:val="00C23521"/>
    <w:rsid w:val="00C24971"/>
    <w:rsid w:val="00C26FA2"/>
    <w:rsid w:val="00C32A96"/>
    <w:rsid w:val="00C3776B"/>
    <w:rsid w:val="00C44DAD"/>
    <w:rsid w:val="00C47AB6"/>
    <w:rsid w:val="00C6158F"/>
    <w:rsid w:val="00C708F5"/>
    <w:rsid w:val="00C82E73"/>
    <w:rsid w:val="00C85078"/>
    <w:rsid w:val="00C90F3C"/>
    <w:rsid w:val="00C91C46"/>
    <w:rsid w:val="00C92CD5"/>
    <w:rsid w:val="00C93EC4"/>
    <w:rsid w:val="00C9737F"/>
    <w:rsid w:val="00CA46DB"/>
    <w:rsid w:val="00CA4CA4"/>
    <w:rsid w:val="00CB0E5D"/>
    <w:rsid w:val="00CB2DA8"/>
    <w:rsid w:val="00CC5152"/>
    <w:rsid w:val="00CC5CFD"/>
    <w:rsid w:val="00CD1F4E"/>
    <w:rsid w:val="00CD5329"/>
    <w:rsid w:val="00CE0BA2"/>
    <w:rsid w:val="00CE61AA"/>
    <w:rsid w:val="00CF4E2E"/>
    <w:rsid w:val="00CF54D8"/>
    <w:rsid w:val="00CF750B"/>
    <w:rsid w:val="00D02BC5"/>
    <w:rsid w:val="00D07533"/>
    <w:rsid w:val="00D07CBE"/>
    <w:rsid w:val="00D14DCA"/>
    <w:rsid w:val="00D3198D"/>
    <w:rsid w:val="00D31AC6"/>
    <w:rsid w:val="00D33AD6"/>
    <w:rsid w:val="00D46E7E"/>
    <w:rsid w:val="00D55846"/>
    <w:rsid w:val="00D560A5"/>
    <w:rsid w:val="00D5781F"/>
    <w:rsid w:val="00D6379C"/>
    <w:rsid w:val="00DA5266"/>
    <w:rsid w:val="00DC00C3"/>
    <w:rsid w:val="00DC0AE5"/>
    <w:rsid w:val="00DC3BF3"/>
    <w:rsid w:val="00DD1BA8"/>
    <w:rsid w:val="00DF2E33"/>
    <w:rsid w:val="00DF6603"/>
    <w:rsid w:val="00E04724"/>
    <w:rsid w:val="00E066D6"/>
    <w:rsid w:val="00E10600"/>
    <w:rsid w:val="00E1381F"/>
    <w:rsid w:val="00E14057"/>
    <w:rsid w:val="00E17CC2"/>
    <w:rsid w:val="00E24BD9"/>
    <w:rsid w:val="00E44488"/>
    <w:rsid w:val="00E50AB6"/>
    <w:rsid w:val="00E51C23"/>
    <w:rsid w:val="00E52CF9"/>
    <w:rsid w:val="00E53225"/>
    <w:rsid w:val="00E6027B"/>
    <w:rsid w:val="00E66E43"/>
    <w:rsid w:val="00E67683"/>
    <w:rsid w:val="00E67824"/>
    <w:rsid w:val="00E84F9C"/>
    <w:rsid w:val="00EA2A6C"/>
    <w:rsid w:val="00EA4DA4"/>
    <w:rsid w:val="00EA7395"/>
    <w:rsid w:val="00EA75EB"/>
    <w:rsid w:val="00EB3249"/>
    <w:rsid w:val="00EB35D6"/>
    <w:rsid w:val="00EB5FC2"/>
    <w:rsid w:val="00EE4A25"/>
    <w:rsid w:val="00EE5C15"/>
    <w:rsid w:val="00EF1F9C"/>
    <w:rsid w:val="00EF212B"/>
    <w:rsid w:val="00EF310E"/>
    <w:rsid w:val="00EF6A58"/>
    <w:rsid w:val="00F00B6D"/>
    <w:rsid w:val="00F00F63"/>
    <w:rsid w:val="00F14954"/>
    <w:rsid w:val="00F160D0"/>
    <w:rsid w:val="00F32A90"/>
    <w:rsid w:val="00F34D23"/>
    <w:rsid w:val="00F3514D"/>
    <w:rsid w:val="00F35D93"/>
    <w:rsid w:val="00F4350C"/>
    <w:rsid w:val="00F447D5"/>
    <w:rsid w:val="00F52342"/>
    <w:rsid w:val="00F53F3D"/>
    <w:rsid w:val="00F659F3"/>
    <w:rsid w:val="00F65CC0"/>
    <w:rsid w:val="00F66CDC"/>
    <w:rsid w:val="00F70399"/>
    <w:rsid w:val="00F73037"/>
    <w:rsid w:val="00F86D2B"/>
    <w:rsid w:val="00F86FBA"/>
    <w:rsid w:val="00FA1F76"/>
    <w:rsid w:val="00FA4716"/>
    <w:rsid w:val="00FA6530"/>
    <w:rsid w:val="00FA6798"/>
    <w:rsid w:val="00FA7BF0"/>
    <w:rsid w:val="00FB39E5"/>
    <w:rsid w:val="00FB65E0"/>
    <w:rsid w:val="00FC06BB"/>
    <w:rsid w:val="00FC44D3"/>
    <w:rsid w:val="00FC79A2"/>
    <w:rsid w:val="00FD0E90"/>
    <w:rsid w:val="00FD120E"/>
    <w:rsid w:val="00FD7B59"/>
    <w:rsid w:val="00FE1C3C"/>
    <w:rsid w:val="00FF04F7"/>
    <w:rsid w:val="00FF04F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sl-SI"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30BE1"/>
  </w:style>
  <w:style w:type="paragraph" w:styleId="Naslov1">
    <w:name w:val="heading 1"/>
    <w:basedOn w:val="Odstavekseznama"/>
    <w:next w:val="Navaden"/>
    <w:link w:val="Naslov1Znak"/>
    <w:uiPriority w:val="9"/>
    <w:qFormat/>
    <w:rsid w:val="00F73037"/>
    <w:pPr>
      <w:numPr>
        <w:numId w:val="1"/>
      </w:numPr>
      <w:spacing w:before="120" w:after="50"/>
      <w:contextualSpacing w:val="0"/>
      <w:outlineLvl w:val="0"/>
    </w:pPr>
    <w:rPr>
      <w:rFonts w:asciiTheme="minorHAnsi" w:hAnsiTheme="minorHAnsi" w:cstheme="minorHAnsi"/>
      <w:b/>
      <w:sz w:val="18"/>
      <w:szCs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qFormat/>
    <w:rsid w:val="000810A8"/>
    <w:pPr>
      <w:ind w:left="720"/>
      <w:contextualSpacing/>
    </w:pPr>
  </w:style>
  <w:style w:type="character" w:customStyle="1" w:styleId="Naslov1Znak">
    <w:name w:val="Naslov 1 Znak"/>
    <w:basedOn w:val="Privzetapisavaodstavka"/>
    <w:link w:val="Naslov1"/>
    <w:uiPriority w:val="9"/>
    <w:rsid w:val="00F73037"/>
    <w:rPr>
      <w:rFonts w:asciiTheme="minorHAnsi" w:hAnsiTheme="minorHAnsi" w:cstheme="minorHAnsi"/>
      <w:b/>
      <w:sz w:val="18"/>
      <w:szCs w:val="18"/>
    </w:rPr>
  </w:style>
  <w:style w:type="paragraph" w:styleId="Telobesedila">
    <w:name w:val="Body Text"/>
    <w:basedOn w:val="Navaden"/>
    <w:link w:val="TelobesedilaZnak"/>
    <w:semiHidden/>
    <w:rsid w:val="00F73037"/>
    <w:pPr>
      <w:jc w:val="both"/>
    </w:pPr>
    <w:rPr>
      <w:rFonts w:eastAsia="Times New Roman" w:cs="Times New Roman"/>
      <w:szCs w:val="24"/>
      <w:lang w:eastAsia="sl-SI"/>
    </w:rPr>
  </w:style>
  <w:style w:type="character" w:customStyle="1" w:styleId="TelobesedilaZnak">
    <w:name w:val="Telo besedila Znak"/>
    <w:basedOn w:val="Privzetapisavaodstavka"/>
    <w:link w:val="Telobesedila"/>
    <w:semiHidden/>
    <w:rsid w:val="00F73037"/>
    <w:rPr>
      <w:rFonts w:eastAsia="Times New Roman" w:cs="Times New Roman"/>
      <w:szCs w:val="24"/>
      <w:lang w:eastAsia="sl-SI"/>
    </w:rPr>
  </w:style>
  <w:style w:type="paragraph" w:styleId="Naslov">
    <w:name w:val="Title"/>
    <w:basedOn w:val="Navaden"/>
    <w:link w:val="NaslovZnak"/>
    <w:qFormat/>
    <w:rsid w:val="00B86ECA"/>
    <w:pPr>
      <w:jc w:val="center"/>
    </w:pPr>
    <w:rPr>
      <w:rFonts w:eastAsia="Times New Roman" w:cs="Times New Roman"/>
      <w:b/>
      <w:bCs/>
      <w:sz w:val="28"/>
      <w:szCs w:val="24"/>
      <w:lang w:eastAsia="sl-SI"/>
    </w:rPr>
  </w:style>
  <w:style w:type="character" w:customStyle="1" w:styleId="NaslovZnak">
    <w:name w:val="Naslov Znak"/>
    <w:basedOn w:val="Privzetapisavaodstavka"/>
    <w:link w:val="Naslov"/>
    <w:rsid w:val="00B86ECA"/>
    <w:rPr>
      <w:rFonts w:eastAsia="Times New Roman" w:cs="Times New Roman"/>
      <w:b/>
      <w:bCs/>
      <w:sz w:val="28"/>
      <w:szCs w:val="24"/>
      <w:lang w:eastAsia="sl-SI"/>
    </w:rPr>
  </w:style>
  <w:style w:type="paragraph" w:customStyle="1" w:styleId="Naslov10">
    <w:name w:val="Naslov1"/>
    <w:basedOn w:val="Naslov"/>
    <w:rsid w:val="00B86ECA"/>
    <w:pPr>
      <w:tabs>
        <w:tab w:val="left" w:pos="12758"/>
      </w:tabs>
      <w:suppressAutoHyphens/>
      <w:overflowPunct w:val="0"/>
      <w:autoSpaceDE w:val="0"/>
      <w:spacing w:before="120" w:after="240"/>
      <w:textAlignment w:val="baseline"/>
    </w:pPr>
    <w:rPr>
      <w:rFonts w:ascii="Verdana" w:hAnsi="Verdana"/>
      <w:bCs w:val="0"/>
      <w:color w:val="000000"/>
      <w:szCs w:val="20"/>
    </w:rPr>
  </w:style>
  <w:style w:type="paragraph" w:customStyle="1" w:styleId="len">
    <w:name w:val="Člen"/>
    <w:basedOn w:val="Navaden"/>
    <w:rsid w:val="00E17CC2"/>
    <w:pPr>
      <w:keepNext/>
      <w:spacing w:before="480" w:after="240"/>
      <w:jc w:val="center"/>
    </w:pPr>
    <w:rPr>
      <w:rFonts w:ascii="Tahoma" w:eastAsia="Times New Roman" w:hAnsi="Tahoma" w:cs="Times New Roman"/>
      <w:sz w:val="22"/>
      <w:szCs w:val="24"/>
      <w:lang w:eastAsia="sl-SI"/>
    </w:rPr>
  </w:style>
  <w:style w:type="paragraph" w:styleId="Telobesedila2">
    <w:name w:val="Body Text 2"/>
    <w:basedOn w:val="Navaden"/>
    <w:link w:val="Telobesedila2Znak"/>
    <w:semiHidden/>
    <w:unhideWhenUsed/>
    <w:rsid w:val="004459CD"/>
    <w:pPr>
      <w:spacing w:after="120" w:line="480" w:lineRule="auto"/>
    </w:pPr>
    <w:rPr>
      <w:rFonts w:ascii="Calibri" w:eastAsia="Calibri" w:hAnsi="Calibri" w:cs="Times New Roman"/>
      <w:sz w:val="22"/>
    </w:rPr>
  </w:style>
  <w:style w:type="character" w:customStyle="1" w:styleId="Telobesedila2Znak">
    <w:name w:val="Telo besedila 2 Znak"/>
    <w:basedOn w:val="Privzetapisavaodstavka"/>
    <w:link w:val="Telobesedila2"/>
    <w:semiHidden/>
    <w:rsid w:val="004459CD"/>
    <w:rPr>
      <w:rFonts w:ascii="Calibri" w:eastAsia="Calibri" w:hAnsi="Calibri" w:cs="Times New Roman"/>
      <w:sz w:val="22"/>
    </w:rPr>
  </w:style>
  <w:style w:type="paragraph" w:styleId="Glava">
    <w:name w:val="header"/>
    <w:basedOn w:val="Navaden"/>
    <w:link w:val="GlavaZnak"/>
    <w:uiPriority w:val="99"/>
    <w:rsid w:val="004459CD"/>
    <w:pPr>
      <w:tabs>
        <w:tab w:val="center" w:pos="4536"/>
        <w:tab w:val="right" w:pos="9072"/>
      </w:tabs>
    </w:pPr>
    <w:rPr>
      <w:rFonts w:ascii="Calibri" w:eastAsia="Calibri" w:hAnsi="Calibri" w:cs="Times New Roman"/>
      <w:sz w:val="22"/>
    </w:rPr>
  </w:style>
  <w:style w:type="character" w:customStyle="1" w:styleId="GlavaZnak">
    <w:name w:val="Glava Znak"/>
    <w:basedOn w:val="Privzetapisavaodstavka"/>
    <w:link w:val="Glava"/>
    <w:uiPriority w:val="99"/>
    <w:rsid w:val="004459CD"/>
    <w:rPr>
      <w:rFonts w:ascii="Calibri" w:eastAsia="Calibri" w:hAnsi="Calibri" w:cs="Times New Roman"/>
      <w:sz w:val="22"/>
    </w:rPr>
  </w:style>
  <w:style w:type="paragraph" w:styleId="Noga">
    <w:name w:val="footer"/>
    <w:basedOn w:val="Navaden"/>
    <w:link w:val="NogaZnak"/>
    <w:rsid w:val="004459CD"/>
    <w:pPr>
      <w:tabs>
        <w:tab w:val="center" w:pos="4536"/>
        <w:tab w:val="right" w:pos="9072"/>
      </w:tabs>
    </w:pPr>
    <w:rPr>
      <w:rFonts w:ascii="Calibri" w:eastAsia="Calibri" w:hAnsi="Calibri" w:cs="Times New Roman"/>
      <w:sz w:val="22"/>
    </w:rPr>
  </w:style>
  <w:style w:type="character" w:customStyle="1" w:styleId="NogaZnak">
    <w:name w:val="Noga Znak"/>
    <w:basedOn w:val="Privzetapisavaodstavka"/>
    <w:link w:val="Noga"/>
    <w:rsid w:val="004459CD"/>
    <w:rPr>
      <w:rFonts w:ascii="Calibri" w:eastAsia="Calibri" w:hAnsi="Calibri" w:cs="Times New Roman"/>
      <w:sz w:val="22"/>
    </w:rPr>
  </w:style>
  <w:style w:type="character" w:styleId="tevilkastrani">
    <w:name w:val="page number"/>
    <w:basedOn w:val="Privzetapisavaodstavka"/>
    <w:rsid w:val="004459CD"/>
  </w:style>
  <w:style w:type="paragraph" w:styleId="Besedilooblaka">
    <w:name w:val="Balloon Text"/>
    <w:basedOn w:val="Navaden"/>
    <w:link w:val="BesedilooblakaZnak"/>
    <w:uiPriority w:val="99"/>
    <w:semiHidden/>
    <w:unhideWhenUsed/>
    <w:rsid w:val="001353F2"/>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353F2"/>
    <w:rPr>
      <w:rFonts w:ascii="Tahoma" w:hAnsi="Tahoma" w:cs="Tahoma"/>
      <w:sz w:val="16"/>
      <w:szCs w:val="16"/>
    </w:rPr>
  </w:style>
  <w:style w:type="table" w:styleId="Tabelamrea">
    <w:name w:val="Table Grid"/>
    <w:basedOn w:val="Navadnatabela"/>
    <w:uiPriority w:val="59"/>
    <w:rsid w:val="002C23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etekinkonecpogodbe">
    <w:name w:val="Začetek in konec pogodbe"/>
    <w:link w:val="ZaetekinkonecpogodbeZnak"/>
    <w:qFormat/>
    <w:rsid w:val="00E84F9C"/>
    <w:pPr>
      <w:ind w:left="357"/>
    </w:pPr>
    <w:rPr>
      <w:rFonts w:eastAsia="Calibri" w:cs="Times New Roman"/>
      <w:szCs w:val="24"/>
    </w:rPr>
  </w:style>
  <w:style w:type="character" w:customStyle="1" w:styleId="ZaetekinkonecpogodbeZnak">
    <w:name w:val="Začetek in konec pogodbe Znak"/>
    <w:link w:val="Zaetekinkonecpogodbe"/>
    <w:rsid w:val="00E84F9C"/>
    <w:rPr>
      <w:rFonts w:eastAsia="Calibri" w:cs="Times New Roman"/>
      <w:szCs w:val="24"/>
    </w:rPr>
  </w:style>
  <w:style w:type="character" w:customStyle="1" w:styleId="goohl3">
    <w:name w:val="goohl3"/>
    <w:basedOn w:val="Privzetapisavaodstavka"/>
    <w:rsid w:val="00736F7B"/>
  </w:style>
  <w:style w:type="character" w:customStyle="1" w:styleId="goohl1">
    <w:name w:val="goohl1"/>
    <w:basedOn w:val="Privzetapisavaodstavka"/>
    <w:rsid w:val="00736F7B"/>
  </w:style>
  <w:style w:type="character" w:customStyle="1" w:styleId="goohl0">
    <w:name w:val="goohl0"/>
    <w:basedOn w:val="Privzetapisavaodstavka"/>
    <w:rsid w:val="00736F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sl-SI"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30BE1"/>
  </w:style>
  <w:style w:type="paragraph" w:styleId="Naslov1">
    <w:name w:val="heading 1"/>
    <w:basedOn w:val="Odstavekseznama"/>
    <w:next w:val="Navaden"/>
    <w:link w:val="Naslov1Znak"/>
    <w:uiPriority w:val="9"/>
    <w:qFormat/>
    <w:rsid w:val="00F73037"/>
    <w:pPr>
      <w:numPr>
        <w:numId w:val="1"/>
      </w:numPr>
      <w:spacing w:before="120" w:after="50"/>
      <w:contextualSpacing w:val="0"/>
      <w:outlineLvl w:val="0"/>
    </w:pPr>
    <w:rPr>
      <w:rFonts w:asciiTheme="minorHAnsi" w:hAnsiTheme="minorHAnsi" w:cstheme="minorHAnsi"/>
      <w:b/>
      <w:sz w:val="18"/>
      <w:szCs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qFormat/>
    <w:rsid w:val="000810A8"/>
    <w:pPr>
      <w:ind w:left="720"/>
      <w:contextualSpacing/>
    </w:pPr>
  </w:style>
  <w:style w:type="character" w:customStyle="1" w:styleId="Naslov1Znak">
    <w:name w:val="Naslov 1 Znak"/>
    <w:basedOn w:val="Privzetapisavaodstavka"/>
    <w:link w:val="Naslov1"/>
    <w:uiPriority w:val="9"/>
    <w:rsid w:val="00F73037"/>
    <w:rPr>
      <w:rFonts w:asciiTheme="minorHAnsi" w:hAnsiTheme="minorHAnsi" w:cstheme="minorHAnsi"/>
      <w:b/>
      <w:sz w:val="18"/>
      <w:szCs w:val="18"/>
    </w:rPr>
  </w:style>
  <w:style w:type="paragraph" w:styleId="Telobesedila">
    <w:name w:val="Body Text"/>
    <w:basedOn w:val="Navaden"/>
    <w:link w:val="TelobesedilaZnak"/>
    <w:semiHidden/>
    <w:rsid w:val="00F73037"/>
    <w:pPr>
      <w:jc w:val="both"/>
    </w:pPr>
    <w:rPr>
      <w:rFonts w:eastAsia="Times New Roman" w:cs="Times New Roman"/>
      <w:szCs w:val="24"/>
      <w:lang w:eastAsia="sl-SI"/>
    </w:rPr>
  </w:style>
  <w:style w:type="character" w:customStyle="1" w:styleId="TelobesedilaZnak">
    <w:name w:val="Telo besedila Znak"/>
    <w:basedOn w:val="Privzetapisavaodstavka"/>
    <w:link w:val="Telobesedila"/>
    <w:semiHidden/>
    <w:rsid w:val="00F73037"/>
    <w:rPr>
      <w:rFonts w:eastAsia="Times New Roman" w:cs="Times New Roman"/>
      <w:szCs w:val="24"/>
      <w:lang w:eastAsia="sl-SI"/>
    </w:rPr>
  </w:style>
  <w:style w:type="paragraph" w:styleId="Naslov">
    <w:name w:val="Title"/>
    <w:basedOn w:val="Navaden"/>
    <w:link w:val="NaslovZnak"/>
    <w:qFormat/>
    <w:rsid w:val="00B86ECA"/>
    <w:pPr>
      <w:jc w:val="center"/>
    </w:pPr>
    <w:rPr>
      <w:rFonts w:eastAsia="Times New Roman" w:cs="Times New Roman"/>
      <w:b/>
      <w:bCs/>
      <w:sz w:val="28"/>
      <w:szCs w:val="24"/>
      <w:lang w:eastAsia="sl-SI"/>
    </w:rPr>
  </w:style>
  <w:style w:type="character" w:customStyle="1" w:styleId="NaslovZnak">
    <w:name w:val="Naslov Znak"/>
    <w:basedOn w:val="Privzetapisavaodstavka"/>
    <w:link w:val="Naslov"/>
    <w:rsid w:val="00B86ECA"/>
    <w:rPr>
      <w:rFonts w:eastAsia="Times New Roman" w:cs="Times New Roman"/>
      <w:b/>
      <w:bCs/>
      <w:sz w:val="28"/>
      <w:szCs w:val="24"/>
      <w:lang w:eastAsia="sl-SI"/>
    </w:rPr>
  </w:style>
  <w:style w:type="paragraph" w:customStyle="1" w:styleId="Naslov10">
    <w:name w:val="Naslov1"/>
    <w:basedOn w:val="Naslov"/>
    <w:rsid w:val="00B86ECA"/>
    <w:pPr>
      <w:tabs>
        <w:tab w:val="left" w:pos="12758"/>
      </w:tabs>
      <w:suppressAutoHyphens/>
      <w:overflowPunct w:val="0"/>
      <w:autoSpaceDE w:val="0"/>
      <w:spacing w:before="120" w:after="240"/>
      <w:textAlignment w:val="baseline"/>
    </w:pPr>
    <w:rPr>
      <w:rFonts w:ascii="Verdana" w:hAnsi="Verdana"/>
      <w:bCs w:val="0"/>
      <w:color w:val="000000"/>
      <w:szCs w:val="20"/>
    </w:rPr>
  </w:style>
  <w:style w:type="paragraph" w:customStyle="1" w:styleId="len">
    <w:name w:val="Člen"/>
    <w:basedOn w:val="Navaden"/>
    <w:rsid w:val="00E17CC2"/>
    <w:pPr>
      <w:keepNext/>
      <w:spacing w:before="480" w:after="240"/>
      <w:jc w:val="center"/>
    </w:pPr>
    <w:rPr>
      <w:rFonts w:ascii="Tahoma" w:eastAsia="Times New Roman" w:hAnsi="Tahoma" w:cs="Times New Roman"/>
      <w:sz w:val="22"/>
      <w:szCs w:val="24"/>
      <w:lang w:eastAsia="sl-SI"/>
    </w:rPr>
  </w:style>
  <w:style w:type="paragraph" w:styleId="Telobesedila2">
    <w:name w:val="Body Text 2"/>
    <w:basedOn w:val="Navaden"/>
    <w:link w:val="Telobesedila2Znak"/>
    <w:semiHidden/>
    <w:unhideWhenUsed/>
    <w:rsid w:val="004459CD"/>
    <w:pPr>
      <w:spacing w:after="120" w:line="480" w:lineRule="auto"/>
    </w:pPr>
    <w:rPr>
      <w:rFonts w:ascii="Calibri" w:eastAsia="Calibri" w:hAnsi="Calibri" w:cs="Times New Roman"/>
      <w:sz w:val="22"/>
    </w:rPr>
  </w:style>
  <w:style w:type="character" w:customStyle="1" w:styleId="Telobesedila2Znak">
    <w:name w:val="Telo besedila 2 Znak"/>
    <w:basedOn w:val="Privzetapisavaodstavka"/>
    <w:link w:val="Telobesedila2"/>
    <w:semiHidden/>
    <w:rsid w:val="004459CD"/>
    <w:rPr>
      <w:rFonts w:ascii="Calibri" w:eastAsia="Calibri" w:hAnsi="Calibri" w:cs="Times New Roman"/>
      <w:sz w:val="22"/>
    </w:rPr>
  </w:style>
  <w:style w:type="paragraph" w:styleId="Glava">
    <w:name w:val="header"/>
    <w:basedOn w:val="Navaden"/>
    <w:link w:val="GlavaZnak"/>
    <w:uiPriority w:val="99"/>
    <w:rsid w:val="004459CD"/>
    <w:pPr>
      <w:tabs>
        <w:tab w:val="center" w:pos="4536"/>
        <w:tab w:val="right" w:pos="9072"/>
      </w:tabs>
    </w:pPr>
    <w:rPr>
      <w:rFonts w:ascii="Calibri" w:eastAsia="Calibri" w:hAnsi="Calibri" w:cs="Times New Roman"/>
      <w:sz w:val="22"/>
    </w:rPr>
  </w:style>
  <w:style w:type="character" w:customStyle="1" w:styleId="GlavaZnak">
    <w:name w:val="Glava Znak"/>
    <w:basedOn w:val="Privzetapisavaodstavka"/>
    <w:link w:val="Glava"/>
    <w:uiPriority w:val="99"/>
    <w:rsid w:val="004459CD"/>
    <w:rPr>
      <w:rFonts w:ascii="Calibri" w:eastAsia="Calibri" w:hAnsi="Calibri" w:cs="Times New Roman"/>
      <w:sz w:val="22"/>
    </w:rPr>
  </w:style>
  <w:style w:type="paragraph" w:styleId="Noga">
    <w:name w:val="footer"/>
    <w:basedOn w:val="Navaden"/>
    <w:link w:val="NogaZnak"/>
    <w:rsid w:val="004459CD"/>
    <w:pPr>
      <w:tabs>
        <w:tab w:val="center" w:pos="4536"/>
        <w:tab w:val="right" w:pos="9072"/>
      </w:tabs>
    </w:pPr>
    <w:rPr>
      <w:rFonts w:ascii="Calibri" w:eastAsia="Calibri" w:hAnsi="Calibri" w:cs="Times New Roman"/>
      <w:sz w:val="22"/>
    </w:rPr>
  </w:style>
  <w:style w:type="character" w:customStyle="1" w:styleId="NogaZnak">
    <w:name w:val="Noga Znak"/>
    <w:basedOn w:val="Privzetapisavaodstavka"/>
    <w:link w:val="Noga"/>
    <w:rsid w:val="004459CD"/>
    <w:rPr>
      <w:rFonts w:ascii="Calibri" w:eastAsia="Calibri" w:hAnsi="Calibri" w:cs="Times New Roman"/>
      <w:sz w:val="22"/>
    </w:rPr>
  </w:style>
  <w:style w:type="character" w:styleId="tevilkastrani">
    <w:name w:val="page number"/>
    <w:basedOn w:val="Privzetapisavaodstavka"/>
    <w:rsid w:val="004459CD"/>
  </w:style>
  <w:style w:type="paragraph" w:styleId="Besedilooblaka">
    <w:name w:val="Balloon Text"/>
    <w:basedOn w:val="Navaden"/>
    <w:link w:val="BesedilooblakaZnak"/>
    <w:uiPriority w:val="99"/>
    <w:semiHidden/>
    <w:unhideWhenUsed/>
    <w:rsid w:val="001353F2"/>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353F2"/>
    <w:rPr>
      <w:rFonts w:ascii="Tahoma" w:hAnsi="Tahoma" w:cs="Tahoma"/>
      <w:sz w:val="16"/>
      <w:szCs w:val="16"/>
    </w:rPr>
  </w:style>
  <w:style w:type="table" w:styleId="Tabelamrea">
    <w:name w:val="Table Grid"/>
    <w:basedOn w:val="Navadnatabela"/>
    <w:uiPriority w:val="59"/>
    <w:rsid w:val="002C23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etekinkonecpogodbe">
    <w:name w:val="Začetek in konec pogodbe"/>
    <w:link w:val="ZaetekinkonecpogodbeZnak"/>
    <w:qFormat/>
    <w:rsid w:val="00E84F9C"/>
    <w:pPr>
      <w:ind w:left="357"/>
    </w:pPr>
    <w:rPr>
      <w:rFonts w:eastAsia="Calibri" w:cs="Times New Roman"/>
      <w:szCs w:val="24"/>
    </w:rPr>
  </w:style>
  <w:style w:type="character" w:customStyle="1" w:styleId="ZaetekinkonecpogodbeZnak">
    <w:name w:val="Začetek in konec pogodbe Znak"/>
    <w:link w:val="Zaetekinkonecpogodbe"/>
    <w:rsid w:val="00E84F9C"/>
    <w:rPr>
      <w:rFonts w:eastAsia="Calibri" w:cs="Times New Roman"/>
      <w:szCs w:val="24"/>
    </w:rPr>
  </w:style>
  <w:style w:type="character" w:customStyle="1" w:styleId="goohl3">
    <w:name w:val="goohl3"/>
    <w:basedOn w:val="Privzetapisavaodstavka"/>
    <w:rsid w:val="00736F7B"/>
  </w:style>
  <w:style w:type="character" w:customStyle="1" w:styleId="goohl1">
    <w:name w:val="goohl1"/>
    <w:basedOn w:val="Privzetapisavaodstavka"/>
    <w:rsid w:val="00736F7B"/>
  </w:style>
  <w:style w:type="character" w:customStyle="1" w:styleId="goohl0">
    <w:name w:val="goohl0"/>
    <w:basedOn w:val="Privzetapisavaodstavka"/>
    <w:rsid w:val="00736F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653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0D3AD-3E66-402F-8495-E461D0C0B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8114</Words>
  <Characters>46254</Characters>
  <Application>Microsoft Office Word</Application>
  <DocSecurity>0</DocSecurity>
  <Lines>385</Lines>
  <Paragraphs>108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Alen</dc:creator>
  <cp:lastModifiedBy>Svetlana Miloševič</cp:lastModifiedBy>
  <cp:revision>2</cp:revision>
  <cp:lastPrinted>2015-07-18T10:23:00Z</cp:lastPrinted>
  <dcterms:created xsi:type="dcterms:W3CDTF">2015-07-24T06:57:00Z</dcterms:created>
  <dcterms:modified xsi:type="dcterms:W3CDTF">2015-07-24T06:57:00Z</dcterms:modified>
</cp:coreProperties>
</file>